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B0" w:rsidRPr="008D1812" w:rsidRDefault="005141B0"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2047BC" w:rsidP="005141B0">
      <w:pPr>
        <w:jc w:val="center"/>
        <w:rPr>
          <w:rFonts w:eastAsia="Times"/>
          <w:b/>
          <w:smallCaps/>
          <w:sz w:val="36"/>
          <w:szCs w:val="20"/>
        </w:rPr>
      </w:pPr>
      <w:ins w:id="0" w:author="Dr. Kerek Éva Gabriella" w:date="2018-04-17T20:51:00Z">
        <w:r>
          <w:rPr>
            <w:rFonts w:eastAsia="Times"/>
            <w:b/>
            <w:smallCaps/>
            <w:sz w:val="36"/>
            <w:szCs w:val="20"/>
          </w:rPr>
          <w:t xml:space="preserve">Módosított </w:t>
        </w:r>
      </w:ins>
      <w:r w:rsidR="00336656" w:rsidRPr="008D1812">
        <w:rPr>
          <w:rFonts w:eastAsia="Times"/>
          <w:b/>
          <w:smallCaps/>
          <w:sz w:val="36"/>
          <w:szCs w:val="20"/>
        </w:rPr>
        <w:t>közbeszerzési dokument</w:t>
      </w:r>
      <w:r w:rsidR="005C2393" w:rsidRPr="008D1812">
        <w:rPr>
          <w:rFonts w:eastAsia="Times"/>
          <w:b/>
          <w:smallCaps/>
          <w:sz w:val="36"/>
          <w:szCs w:val="20"/>
        </w:rPr>
        <w:t>um</w:t>
      </w:r>
      <w:r w:rsidR="004A2C1E" w:rsidRPr="008D1812">
        <w:rPr>
          <w:rFonts w:eastAsia="Times"/>
          <w:b/>
          <w:smallCaps/>
          <w:sz w:val="36"/>
          <w:szCs w:val="20"/>
        </w:rPr>
        <w:t>ok</w:t>
      </w:r>
      <w:r w:rsidR="00336656"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DE23EE" w:rsidRPr="008D1812" w:rsidRDefault="00DE23EE" w:rsidP="00DE23EE">
      <w:pPr>
        <w:suppressAutoHyphens/>
        <w:jc w:val="center"/>
        <w:rPr>
          <w:rFonts w:eastAsia="Times"/>
          <w:b/>
          <w:smallCaps/>
          <w:sz w:val="36"/>
          <w:szCs w:val="20"/>
        </w:rPr>
      </w:pPr>
      <w:r w:rsidRPr="008D1812">
        <w:rPr>
          <w:rFonts w:eastAsia="Times"/>
          <w:b/>
          <w:smallCaps/>
          <w:sz w:val="36"/>
          <w:szCs w:val="20"/>
        </w:rPr>
        <w:t>Budapest Főváros XII. kerület Hegyvidéki Önkormányzat</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E460A3" w:rsidRDefault="005E5714" w:rsidP="005141B0">
      <w:pPr>
        <w:jc w:val="center"/>
        <w:rPr>
          <w:rFonts w:eastAsia="Times"/>
          <w:b/>
          <w:smallCaps/>
          <w:sz w:val="36"/>
          <w:szCs w:val="20"/>
        </w:rPr>
      </w:pPr>
      <w:r w:rsidRPr="008D1812">
        <w:rPr>
          <w:rFonts w:eastAsia="Times"/>
          <w:b/>
          <w:smallCaps/>
          <w:sz w:val="36"/>
          <w:szCs w:val="20"/>
        </w:rPr>
        <w:t>„</w:t>
      </w:r>
      <w:r w:rsidR="003C74F5">
        <w:rPr>
          <w:rFonts w:eastAsia="Times"/>
          <w:b/>
          <w:smallCaps/>
          <w:sz w:val="36"/>
          <w:szCs w:val="20"/>
        </w:rPr>
        <w:t>I</w:t>
      </w:r>
      <w:r w:rsidR="00420571">
        <w:rPr>
          <w:rFonts w:eastAsia="Times"/>
          <w:b/>
          <w:smallCaps/>
          <w:sz w:val="36"/>
          <w:szCs w:val="20"/>
        </w:rPr>
        <w:t xml:space="preserve">ntézményi </w:t>
      </w:r>
      <w:r w:rsidR="003D5CED">
        <w:rPr>
          <w:rFonts w:eastAsia="Times"/>
          <w:b/>
          <w:smallCaps/>
          <w:sz w:val="36"/>
          <w:szCs w:val="20"/>
        </w:rPr>
        <w:t>felújítás</w:t>
      </w:r>
      <w:r w:rsidR="00420571">
        <w:rPr>
          <w:rFonts w:eastAsia="Times"/>
          <w:b/>
          <w:smallCaps/>
          <w:sz w:val="36"/>
          <w:szCs w:val="20"/>
        </w:rPr>
        <w:t>ok</w:t>
      </w:r>
      <w:r w:rsidR="003C74F5">
        <w:rPr>
          <w:rFonts w:eastAsia="Times"/>
          <w:b/>
          <w:smallCaps/>
          <w:sz w:val="36"/>
          <w:szCs w:val="20"/>
        </w:rPr>
        <w:t xml:space="preserve"> és fejlesztések</w:t>
      </w:r>
      <w:r w:rsidR="00123674" w:rsidRPr="008D1812">
        <w:rPr>
          <w:rFonts w:eastAsia="Times"/>
          <w:b/>
          <w:smallCaps/>
          <w:sz w:val="36"/>
          <w:szCs w:val="20"/>
        </w:rPr>
        <w:t>”</w:t>
      </w:r>
      <w:r w:rsidR="005141B0"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roofErr w:type="gramStart"/>
      <w:r w:rsidRPr="008D1812">
        <w:rPr>
          <w:rFonts w:eastAsia="Times"/>
          <w:b/>
          <w:smallCaps/>
          <w:sz w:val="36"/>
          <w:szCs w:val="20"/>
        </w:rPr>
        <w:t>tárgyában</w:t>
      </w:r>
      <w:proofErr w:type="gramEnd"/>
      <w:r w:rsidRPr="008D1812">
        <w:rPr>
          <w:rFonts w:eastAsia="Times"/>
          <w:b/>
          <w:smallCaps/>
          <w:sz w:val="36"/>
          <w:szCs w:val="20"/>
        </w:rPr>
        <w:t xml:space="preserve"> indított közbeszerzési eljárásához</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5141B0" w:rsidRDefault="003D5CED" w:rsidP="005141B0">
      <w:pPr>
        <w:jc w:val="center"/>
        <w:rPr>
          <w:rFonts w:ascii="Times" w:eastAsia="Times" w:hAnsi="Times"/>
          <w:sz w:val="32"/>
          <w:szCs w:val="32"/>
        </w:rPr>
      </w:pPr>
      <w:r>
        <w:rPr>
          <w:rFonts w:ascii="Times" w:eastAsia="Times" w:hAnsi="Times"/>
          <w:sz w:val="32"/>
          <w:szCs w:val="32"/>
        </w:rPr>
        <w:t>201</w:t>
      </w:r>
      <w:r w:rsidR="00E460A3">
        <w:rPr>
          <w:rFonts w:ascii="Times" w:eastAsia="Times" w:hAnsi="Times"/>
          <w:sz w:val="32"/>
          <w:szCs w:val="32"/>
        </w:rPr>
        <w:t>8</w:t>
      </w:r>
      <w:r w:rsidR="005141B0" w:rsidRPr="005141B0">
        <w:rPr>
          <w:rFonts w:ascii="Times" w:eastAsia="Times" w:hAnsi="Times"/>
          <w:sz w:val="32"/>
          <w:szCs w:val="32"/>
        </w:rPr>
        <w:t>.</w:t>
      </w:r>
    </w:p>
    <w:p w:rsidR="005141B0" w:rsidRPr="008D1812" w:rsidRDefault="005141B0" w:rsidP="005141B0">
      <w:pPr>
        <w:jc w:val="center"/>
        <w:rPr>
          <w:rFonts w:eastAsia="Times"/>
          <w:b/>
          <w:smallCaps/>
          <w:sz w:val="36"/>
          <w:szCs w:val="20"/>
        </w:rPr>
      </w:pPr>
    </w:p>
    <w:p w:rsidR="00681F83" w:rsidRPr="008D1812" w:rsidRDefault="00681F83" w:rsidP="00681F83">
      <w:pPr>
        <w:jc w:val="center"/>
        <w:rPr>
          <w:rFonts w:eastAsia="Times"/>
          <w:b/>
          <w:smallCaps/>
          <w:sz w:val="36"/>
          <w:szCs w:val="20"/>
        </w:rPr>
      </w:pPr>
      <w:bookmarkStart w:id="1" w:name="_Toc213309046"/>
      <w:bookmarkStart w:id="2" w:name="_Toc213312464"/>
      <w:bookmarkStart w:id="3" w:name="_Toc275354671"/>
      <w:r w:rsidRPr="008D1812">
        <w:rPr>
          <w:rFonts w:ascii="Times" w:eastAsia="Times" w:hAnsi="Times"/>
          <w:b/>
          <w:caps/>
          <w:sz w:val="32"/>
          <w:szCs w:val="20"/>
        </w:rPr>
        <w:br w:type="page"/>
      </w:r>
      <w:bookmarkStart w:id="4" w:name="_Toc213309045"/>
      <w:bookmarkStart w:id="5" w:name="_Toc213312463"/>
      <w:bookmarkStart w:id="6" w:name="_Toc275354670"/>
      <w:r w:rsidRPr="008D1812">
        <w:rPr>
          <w:rFonts w:eastAsia="Times"/>
          <w:b/>
          <w:smallCaps/>
          <w:sz w:val="36"/>
          <w:szCs w:val="20"/>
        </w:rPr>
        <w:lastRenderedPageBreak/>
        <w:t>Bevezetés</w:t>
      </w:r>
      <w:bookmarkEnd w:id="4"/>
      <w:bookmarkEnd w:id="5"/>
      <w:bookmarkEnd w:id="6"/>
    </w:p>
    <w:p w:rsidR="00681F83" w:rsidRPr="0032024A" w:rsidRDefault="00681F83" w:rsidP="00681F83">
      <w:pPr>
        <w:jc w:val="both"/>
        <w:rPr>
          <w:rFonts w:eastAsia="Times"/>
          <w:szCs w:val="20"/>
        </w:rPr>
      </w:pPr>
    </w:p>
    <w:p w:rsidR="00681F83" w:rsidRPr="0032024A" w:rsidRDefault="00681F83" w:rsidP="00681F83">
      <w:pPr>
        <w:jc w:val="both"/>
        <w:rPr>
          <w:rFonts w:eastAsia="Times"/>
          <w:szCs w:val="20"/>
        </w:rPr>
      </w:pPr>
    </w:p>
    <w:p w:rsidR="00681F83" w:rsidRPr="0032024A" w:rsidRDefault="00681F83" w:rsidP="00681F83">
      <w:pPr>
        <w:spacing w:before="120" w:after="120"/>
        <w:jc w:val="both"/>
        <w:rPr>
          <w:rFonts w:eastAsia="Times"/>
          <w:szCs w:val="20"/>
        </w:rPr>
      </w:pPr>
      <w:r>
        <w:rPr>
          <w:lang w:eastAsia="ar-SA"/>
        </w:rPr>
        <w:t xml:space="preserve">Ön </w:t>
      </w:r>
      <w:r w:rsidR="00420571">
        <w:rPr>
          <w:lang w:eastAsia="ar-SA"/>
        </w:rPr>
        <w:t>a</w:t>
      </w:r>
      <w:r w:rsidRPr="0032024A">
        <w:rPr>
          <w:lang w:eastAsia="ar-SA"/>
        </w:rPr>
        <w:t xml:space="preserve"> </w:t>
      </w:r>
      <w:r w:rsidR="00631560" w:rsidRPr="00631560">
        <w:rPr>
          <w:b/>
        </w:rPr>
        <w:t>Budapest Főváros XII. kerület Hegyvidéki Önkormányzat</w:t>
      </w:r>
      <w:r w:rsidR="00DE23EE">
        <w:t xml:space="preserve">, mint </w:t>
      </w:r>
      <w:r w:rsidRPr="0032024A">
        <w:rPr>
          <w:lang w:eastAsia="ar-SA"/>
        </w:rPr>
        <w:t>ajánlatkérő</w:t>
      </w:r>
      <w:r w:rsidRPr="0032024A">
        <w:t xml:space="preserve"> </w:t>
      </w:r>
      <w:r w:rsidRPr="00331BB1">
        <w:rPr>
          <w:i/>
        </w:rPr>
        <w:t>„</w:t>
      </w:r>
      <w:r w:rsidR="003C74F5" w:rsidRPr="000E7737">
        <w:rPr>
          <w:i/>
        </w:rPr>
        <w:t>Intézményi felújítások és fejlesztések</w:t>
      </w:r>
      <w:r w:rsidR="00DE23EE" w:rsidRPr="00331BB1">
        <w:rPr>
          <w:i/>
        </w:rPr>
        <w:t>”</w:t>
      </w:r>
      <w:r w:rsidR="005E27B2" w:rsidRPr="00FD02B1">
        <w:rPr>
          <w:i/>
        </w:rPr>
        <w:t xml:space="preserve"> </w:t>
      </w:r>
      <w:r w:rsidRPr="0032024A">
        <w:rPr>
          <w:lang w:eastAsia="ar-SA"/>
        </w:rPr>
        <w:t xml:space="preserve">tárgyában indított közbeszerzési eljárás </w:t>
      </w:r>
      <w:r w:rsidR="004A2C1E">
        <w:rPr>
          <w:lang w:eastAsia="ar-SA"/>
        </w:rPr>
        <w:t xml:space="preserve">közbeszerzési dokumentumait </w:t>
      </w:r>
      <w:r w:rsidRPr="0032024A">
        <w:rPr>
          <w:lang w:eastAsia="ar-SA"/>
        </w:rPr>
        <w:t xml:space="preserve">tartja a kezében. A </w:t>
      </w:r>
      <w:r w:rsidR="004A2C1E">
        <w:rPr>
          <w:lang w:eastAsia="ar-SA"/>
        </w:rPr>
        <w:t xml:space="preserve">dokumentumok </w:t>
      </w:r>
      <w:r w:rsidRPr="0032024A">
        <w:rPr>
          <w:lang w:eastAsia="ar-SA"/>
        </w:rPr>
        <w:t xml:space="preserve">célja, hogy segítséget nyújtsunk az egyértelmű, a </w:t>
      </w:r>
      <w:r w:rsidR="004A2C1E">
        <w:rPr>
          <w:lang w:eastAsia="ar-SA"/>
        </w:rPr>
        <w:t xml:space="preserve">közbeszerzési dokumentumokban </w:t>
      </w:r>
      <w:r w:rsidRPr="0032024A">
        <w:rPr>
          <w:lang w:eastAsia="ar-SA"/>
        </w:rPr>
        <w:t>meghatározott követelményeknek eleget tevő ajánlat elkészítéséhez.</w:t>
      </w:r>
    </w:p>
    <w:p w:rsidR="00681F83" w:rsidRPr="0032024A" w:rsidRDefault="00681F83" w:rsidP="00681F83">
      <w:pPr>
        <w:jc w:val="both"/>
        <w:rPr>
          <w:lang w:eastAsia="ar-SA"/>
        </w:rPr>
      </w:pPr>
    </w:p>
    <w:p w:rsidR="00681F83" w:rsidRPr="0032024A" w:rsidRDefault="00681F83" w:rsidP="00681F83">
      <w:pPr>
        <w:tabs>
          <w:tab w:val="left" w:leader="dot" w:pos="5670"/>
        </w:tabs>
        <w:jc w:val="both"/>
        <w:rPr>
          <w:szCs w:val="20"/>
          <w:lang w:eastAsia="ar-SA"/>
        </w:rPr>
      </w:pPr>
      <w:r w:rsidRPr="0032024A">
        <w:rPr>
          <w:szCs w:val="20"/>
          <w:lang w:eastAsia="ar-SA"/>
        </w:rPr>
        <w:t>Az ajánlatkérővel közös érdekünk és célunk, hogy a teljesítésre alkalmas ajánlattevők ajánlatai érvényesnek minősüljenek, ehhez azonban a közbeszerzési dokumentumokban és a jogszabályokban foglalt követelményeknek maradéktalanul eleget tevő ajánlat benyújtására van szükség az ajánlattevő részéről.</w:t>
      </w:r>
    </w:p>
    <w:p w:rsidR="00681F83" w:rsidRPr="0032024A" w:rsidRDefault="00681F83" w:rsidP="00681F83">
      <w:pPr>
        <w:tabs>
          <w:tab w:val="left" w:leader="dot" w:pos="5670"/>
        </w:tabs>
        <w:jc w:val="both"/>
        <w:rPr>
          <w:szCs w:val="20"/>
          <w:lang w:eastAsia="ar-SA"/>
        </w:rPr>
      </w:pPr>
    </w:p>
    <w:p w:rsidR="00681F83" w:rsidRPr="0032024A" w:rsidRDefault="00681F83" w:rsidP="00681F83">
      <w:pPr>
        <w:jc w:val="both"/>
        <w:rPr>
          <w:lang w:eastAsia="ar-SA"/>
        </w:rPr>
      </w:pPr>
      <w:r w:rsidRPr="0032024A">
        <w:rPr>
          <w:lang w:eastAsia="ar-SA"/>
        </w:rPr>
        <w:t>Kérjük a tisztelt ajánlattevőket, hogy ajánlatukat szigorúan a felhívásban, a közbeszerzési dokumentumokban és a jogszabályokban meghatározottak szerint készítsék el, és nyújtsák be, és bizonytalanság esetén éljenek a közbeszerzési törvényben meghat</w:t>
      </w:r>
      <w:r>
        <w:rPr>
          <w:lang w:eastAsia="ar-SA"/>
        </w:rPr>
        <w:t>ározott kiegészítő tájékoztatás</w:t>
      </w:r>
      <w:r w:rsidRPr="0032024A">
        <w:rPr>
          <w:lang w:eastAsia="ar-SA"/>
        </w:rPr>
        <w:t xml:space="preserve">kérés lehetőségével. A </w:t>
      </w:r>
      <w:r w:rsidR="004A2C1E">
        <w:rPr>
          <w:lang w:eastAsia="ar-SA"/>
        </w:rPr>
        <w:t>közbeszerzési dokumentumokban</w:t>
      </w:r>
      <w:r w:rsidRPr="0032024A">
        <w:rPr>
          <w:lang w:eastAsia="ar-SA"/>
        </w:rPr>
        <w:t>, valamint a jogszabályokban foglalt feltételek bármelyikének nem megfelelő ajánlat a</w:t>
      </w:r>
      <w:r w:rsidRPr="0032024A">
        <w:t xml:space="preserve"> közbeszerzésekről szóló 2015. évi CXLIII. törvény (továbbiakban: Kbt.)</w:t>
      </w:r>
      <w:r w:rsidRPr="0032024A">
        <w:rPr>
          <w:lang w:eastAsia="ar-SA"/>
        </w:rPr>
        <w:t xml:space="preserve"> 73-74. §</w:t>
      </w:r>
      <w:proofErr w:type="spellStart"/>
      <w:r w:rsidRPr="0032024A">
        <w:rPr>
          <w:lang w:eastAsia="ar-SA"/>
        </w:rPr>
        <w:t>-</w:t>
      </w:r>
      <w:proofErr w:type="gramStart"/>
      <w:r w:rsidRPr="0032024A">
        <w:rPr>
          <w:lang w:eastAsia="ar-SA"/>
        </w:rPr>
        <w:t>a</w:t>
      </w:r>
      <w:proofErr w:type="spellEnd"/>
      <w:proofErr w:type="gramEnd"/>
      <w:r w:rsidRPr="0032024A">
        <w:rPr>
          <w:lang w:eastAsia="ar-SA"/>
        </w:rPr>
        <w:t xml:space="preserve"> alapján érvénytelennek minősülhet.</w:t>
      </w:r>
    </w:p>
    <w:p w:rsidR="00681F83" w:rsidRPr="0032024A" w:rsidRDefault="00681F83" w:rsidP="00681F83">
      <w:pPr>
        <w:jc w:val="both"/>
        <w:rPr>
          <w:lang w:eastAsia="ar-SA"/>
        </w:rPr>
      </w:pPr>
    </w:p>
    <w:p w:rsidR="00681F83" w:rsidRPr="0032024A" w:rsidRDefault="00681F83" w:rsidP="00681F83">
      <w:pPr>
        <w:jc w:val="both"/>
        <w:rPr>
          <w:lang w:eastAsia="ar-SA"/>
        </w:rPr>
      </w:pPr>
      <w:r w:rsidRPr="0024021A">
        <w:rPr>
          <w:lang w:eastAsia="ar-SA"/>
        </w:rPr>
        <w:t xml:space="preserve">Budapest, </w:t>
      </w:r>
      <w:r w:rsidR="001C553A" w:rsidRPr="0024021A">
        <w:rPr>
          <w:lang w:eastAsia="ar-SA"/>
        </w:rPr>
        <w:t>201</w:t>
      </w:r>
      <w:r w:rsidR="00E460A3">
        <w:rPr>
          <w:lang w:eastAsia="ar-SA"/>
        </w:rPr>
        <w:t>8</w:t>
      </w:r>
      <w:r w:rsidR="0024021A" w:rsidRPr="0024021A">
        <w:rPr>
          <w:lang w:eastAsia="ar-SA"/>
        </w:rPr>
        <w:t>.</w:t>
      </w:r>
    </w:p>
    <w:p w:rsidR="00681F83" w:rsidRPr="0032024A" w:rsidRDefault="00681F83" w:rsidP="00681F83">
      <w:pPr>
        <w:jc w:val="both"/>
        <w:rPr>
          <w:lang w:eastAsia="ar-SA"/>
        </w:rPr>
      </w:pPr>
    </w:p>
    <w:p w:rsidR="00681F83" w:rsidRPr="0032024A" w:rsidRDefault="00681F83" w:rsidP="00681F83">
      <w:pPr>
        <w:jc w:val="both"/>
        <w:rPr>
          <w:lang w:eastAsia="ar-SA"/>
        </w:rPr>
      </w:pPr>
    </w:p>
    <w:p w:rsidR="00681F83" w:rsidRPr="0032024A" w:rsidRDefault="00681F83" w:rsidP="00681F83">
      <w:pPr>
        <w:tabs>
          <w:tab w:val="center" w:pos="4560"/>
        </w:tabs>
        <w:jc w:val="both"/>
        <w:rPr>
          <w:lang w:eastAsia="ar-SA"/>
        </w:rPr>
      </w:pPr>
      <w:r w:rsidRPr="0032024A">
        <w:rPr>
          <w:lang w:eastAsia="ar-SA"/>
        </w:rPr>
        <w:tab/>
        <w:t>Tisztelettel</w:t>
      </w:r>
      <w:r>
        <w:rPr>
          <w:lang w:eastAsia="ar-SA"/>
        </w:rPr>
        <w:t>:</w:t>
      </w:r>
    </w:p>
    <w:p w:rsidR="00681F83" w:rsidRPr="0032024A" w:rsidRDefault="00681F83" w:rsidP="00681F83">
      <w:pPr>
        <w:jc w:val="both"/>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681F83" w:rsidRPr="005141B0" w:rsidTr="00681F83">
        <w:trPr>
          <w:trHeight w:val="737"/>
          <w:jc w:val="right"/>
        </w:trPr>
        <w:tc>
          <w:tcPr>
            <w:tcW w:w="3834" w:type="dxa"/>
            <w:tcMar>
              <w:top w:w="0" w:type="dxa"/>
              <w:left w:w="108" w:type="dxa"/>
              <w:bottom w:w="0" w:type="dxa"/>
              <w:right w:w="108" w:type="dxa"/>
            </w:tcMar>
          </w:tcPr>
          <w:p w:rsidR="00681F83" w:rsidRPr="0032024A" w:rsidRDefault="00681F83" w:rsidP="00681F83">
            <w:pPr>
              <w:jc w:val="center"/>
              <w:rPr>
                <w:rFonts w:eastAsia="Times"/>
                <w:szCs w:val="20"/>
              </w:rPr>
            </w:pPr>
            <w:r w:rsidRPr="0032024A">
              <w:rPr>
                <w:rFonts w:eastAsia="Times"/>
                <w:szCs w:val="20"/>
              </w:rPr>
              <w:t>dr. Csók István</w:t>
            </w:r>
            <w:r w:rsidR="00C04DD3">
              <w:rPr>
                <w:rFonts w:eastAsia="Times"/>
                <w:szCs w:val="20"/>
              </w:rPr>
              <w:t xml:space="preserve"> Áron</w:t>
            </w:r>
          </w:p>
          <w:p w:rsidR="00681F83" w:rsidRPr="00AF5C69" w:rsidRDefault="00681F83" w:rsidP="00681F83">
            <w:pPr>
              <w:jc w:val="center"/>
              <w:rPr>
                <w:rFonts w:eastAsia="Times"/>
                <w:szCs w:val="20"/>
              </w:rPr>
            </w:pPr>
            <w:r w:rsidRPr="0032024A">
              <w:rPr>
                <w:rFonts w:eastAsia="Times"/>
                <w:szCs w:val="20"/>
              </w:rPr>
              <w:t>Igazgatóság elnöke</w:t>
            </w:r>
          </w:p>
          <w:p w:rsidR="00681F83" w:rsidRPr="005141B0" w:rsidRDefault="00681F83" w:rsidP="00681F83">
            <w:pPr>
              <w:jc w:val="center"/>
            </w:pPr>
          </w:p>
        </w:tc>
      </w:tr>
    </w:tbl>
    <w:p w:rsidR="00681F83" w:rsidRPr="008D1812" w:rsidRDefault="00681F83">
      <w:pPr>
        <w:rPr>
          <w:rFonts w:ascii="Times" w:eastAsia="Times" w:hAnsi="Times"/>
          <w:b/>
          <w:caps/>
          <w:sz w:val="32"/>
          <w:szCs w:val="20"/>
        </w:rPr>
      </w:pPr>
    </w:p>
    <w:p w:rsidR="00681F83" w:rsidRPr="008D1812" w:rsidRDefault="00681F83">
      <w:pPr>
        <w:rPr>
          <w:rFonts w:ascii="Times" w:eastAsia="Times" w:hAnsi="Times"/>
          <w:b/>
          <w:caps/>
          <w:sz w:val="32"/>
          <w:szCs w:val="20"/>
        </w:rPr>
      </w:pPr>
      <w:r w:rsidRPr="008D1812">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Az ajánlattételi felhívás</w:t>
      </w:r>
      <w:bookmarkEnd w:id="1"/>
      <w:bookmarkEnd w:id="2"/>
      <w:bookmarkEnd w:id="3"/>
    </w:p>
    <w:p w:rsidR="005141B0" w:rsidRPr="005141B0" w:rsidRDefault="005141B0" w:rsidP="005141B0">
      <w:pPr>
        <w:ind w:right="72"/>
        <w:rPr>
          <w:rFonts w:eastAsia="Times"/>
          <w:szCs w:val="20"/>
        </w:rPr>
      </w:pPr>
    </w:p>
    <w:p w:rsidR="005141B0" w:rsidRDefault="005141B0" w:rsidP="005141B0">
      <w:pPr>
        <w:spacing w:before="100" w:beforeAutospacing="1" w:after="100" w:afterAutospacing="1"/>
        <w:jc w:val="both"/>
      </w:pPr>
      <w:r w:rsidRPr="005141B0">
        <w:t xml:space="preserve">A jelen közbeszerzési eljárás </w:t>
      </w:r>
      <w:r w:rsidR="000D7E74">
        <w:t xml:space="preserve">közbeszerzési dokumentumainak részét képező ajánlattételi </w:t>
      </w:r>
      <w:r w:rsidRPr="005141B0">
        <w:t>felhívást az Ajánlatkérő közvetlenül küldte meg az ajánlattételre felhívott gazdasági szereplők részére.</w:t>
      </w:r>
    </w:p>
    <w:p w:rsidR="00B40C68" w:rsidRPr="005141B0" w:rsidRDefault="00B40C68" w:rsidP="005141B0">
      <w:pPr>
        <w:spacing w:before="100" w:beforeAutospacing="1" w:after="100" w:afterAutospacing="1"/>
        <w:jc w:val="both"/>
      </w:pPr>
      <w:r w:rsidRPr="00B40C68">
        <w:t xml:space="preserve">Felhívjuk a tisztelt ajánlattevők figyelmét, hogy a </w:t>
      </w:r>
      <w:r w:rsidR="004A2C1E">
        <w:t xml:space="preserve">közbeszerzési dokumentumok mellett </w:t>
      </w:r>
      <w:r w:rsidRPr="00B40C68">
        <w:t xml:space="preserve">a Kbt., valamint a kapcsolódó rendeletek előírásainak ismerete is szükséges az érvényes ajánlattételhez. </w:t>
      </w:r>
    </w:p>
    <w:p w:rsidR="00475BA9" w:rsidRDefault="00475BA9" w:rsidP="006F728F">
      <w:pPr>
        <w:jc w:val="center"/>
      </w:pPr>
    </w:p>
    <w:p w:rsidR="00590FFB" w:rsidRPr="00E6305B" w:rsidRDefault="00F00019" w:rsidP="00590FFB">
      <w:pPr>
        <w:jc w:val="center"/>
        <w:rPr>
          <w:b/>
        </w:rPr>
      </w:pPr>
      <w:bookmarkStart w:id="7" w:name="_Toc213309047"/>
      <w:bookmarkStart w:id="8" w:name="_Toc213312465"/>
      <w:bookmarkStart w:id="9" w:name="_Toc275354672"/>
      <w:r>
        <w:rPr>
          <w:rFonts w:ascii="Times" w:eastAsia="Times" w:hAnsi="Times"/>
          <w:b/>
          <w:caps/>
          <w:sz w:val="32"/>
          <w:szCs w:val="20"/>
        </w:rPr>
        <w:br w:type="page"/>
      </w:r>
      <w:ins w:id="10" w:author="Dr. Kerek Éva Gabriella" w:date="2018-04-17T20:53:00Z">
        <w:r w:rsidR="002047BC">
          <w:rPr>
            <w:rFonts w:ascii="Times" w:eastAsia="Times" w:hAnsi="Times"/>
            <w:b/>
            <w:caps/>
            <w:sz w:val="32"/>
            <w:szCs w:val="20"/>
          </w:rPr>
          <w:lastRenderedPageBreak/>
          <w:t xml:space="preserve">módosított </w:t>
        </w:r>
      </w:ins>
      <w:r w:rsidR="00590FFB" w:rsidRPr="00E6305B">
        <w:rPr>
          <w:b/>
        </w:rPr>
        <w:t>AJÁNLATTÉTELI FELHÍVÁS</w:t>
      </w:r>
    </w:p>
    <w:p w:rsidR="00590FFB" w:rsidRPr="00E6305B" w:rsidRDefault="00590FFB" w:rsidP="00590FFB">
      <w:pPr>
        <w:jc w:val="center"/>
      </w:pPr>
      <w:proofErr w:type="gramStart"/>
      <w:r w:rsidRPr="00E6305B">
        <w:t>a</w:t>
      </w:r>
      <w:proofErr w:type="gramEnd"/>
      <w:r w:rsidRPr="00E6305B">
        <w:t xml:space="preserve"> közbeszerzésekről szóló 2015. évi CXLIII. tv. (a továbbiakban: Kbt.) </w:t>
      </w:r>
    </w:p>
    <w:p w:rsidR="00590FFB" w:rsidRPr="00E6305B" w:rsidRDefault="00590FFB" w:rsidP="00590FFB">
      <w:pPr>
        <w:jc w:val="center"/>
      </w:pPr>
      <w:r w:rsidRPr="00E6305B">
        <w:t>Harmadik rész 115. § (1) bekezdése szerinti nyílt közbeszerzési eljáráshoz</w:t>
      </w:r>
    </w:p>
    <w:p w:rsidR="00590FFB" w:rsidRPr="00E6305B" w:rsidRDefault="00590FFB" w:rsidP="00590FFB">
      <w:pPr>
        <w:jc w:val="center"/>
      </w:pPr>
      <w:r w:rsidRPr="00560E0A">
        <w:rPr>
          <w:i/>
        </w:rPr>
        <w:t>„</w:t>
      </w:r>
      <w:r w:rsidRPr="000E7737">
        <w:rPr>
          <w:i/>
        </w:rPr>
        <w:t>Intézményi felújítások és fejlesztések</w:t>
      </w:r>
      <w:r w:rsidRPr="00560E0A">
        <w:rPr>
          <w:i/>
        </w:rPr>
        <w:t>”</w:t>
      </w:r>
      <w:r w:rsidRPr="00E6305B">
        <w:t xml:space="preserve"> tárgyában</w:t>
      </w:r>
    </w:p>
    <w:p w:rsidR="00590FFB" w:rsidRPr="00E6305B" w:rsidRDefault="00590FFB" w:rsidP="00590F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8603"/>
      </w:tblGrid>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ajánlatkérő neve, címe, telefon- és telefaxszáma (e-mail)</w:t>
            </w:r>
          </w:p>
        </w:tc>
      </w:tr>
      <w:tr w:rsidR="00590FFB" w:rsidRPr="00E6305B" w:rsidTr="004A3287">
        <w:trPr>
          <w:trHeight w:val="97"/>
        </w:trPr>
        <w:tc>
          <w:tcPr>
            <w:tcW w:w="577" w:type="dxa"/>
          </w:tcPr>
          <w:p w:rsidR="00590FFB" w:rsidRPr="00E6305B" w:rsidRDefault="00590FFB" w:rsidP="004A3287">
            <w:pPr>
              <w:spacing w:before="120" w:after="120"/>
              <w:rPr>
                <w:b/>
              </w:rPr>
            </w:pPr>
          </w:p>
        </w:tc>
        <w:tc>
          <w:tcPr>
            <w:tcW w:w="8603" w:type="dxa"/>
          </w:tcPr>
          <w:p w:rsidR="00590FFB" w:rsidRPr="00E6305B" w:rsidRDefault="00590FFB" w:rsidP="004A3287">
            <w:pPr>
              <w:spacing w:before="120" w:after="120"/>
              <w:jc w:val="both"/>
              <w:rPr>
                <w:bCs/>
              </w:rPr>
            </w:pPr>
            <w:r w:rsidRPr="00E6305B">
              <w:rPr>
                <w:bCs/>
              </w:rPr>
              <w:t xml:space="preserve">Ajánlatkérő neve: </w:t>
            </w:r>
            <w:r w:rsidRPr="00E6305B">
              <w:rPr>
                <w:b/>
                <w:bCs/>
              </w:rPr>
              <w:t>Budapest Főváros XII. kerület Hegyvidéki Önkormányzat</w:t>
            </w:r>
          </w:p>
          <w:p w:rsidR="00590FFB" w:rsidRPr="00E6305B" w:rsidRDefault="00590FFB" w:rsidP="004A3287">
            <w:pPr>
              <w:spacing w:before="120" w:after="120"/>
              <w:jc w:val="both"/>
              <w:rPr>
                <w:bCs/>
              </w:rPr>
            </w:pPr>
            <w:r w:rsidRPr="00E6305B">
              <w:rPr>
                <w:bCs/>
              </w:rPr>
              <w:t>Ajánlatkérő címe: 1126 Budapest, Böszörményi út 23-25.</w:t>
            </w:r>
          </w:p>
          <w:p w:rsidR="00590FFB" w:rsidRPr="00E6305B" w:rsidRDefault="00590FFB" w:rsidP="004A3287">
            <w:pPr>
              <w:spacing w:before="120" w:after="120"/>
              <w:jc w:val="both"/>
              <w:rPr>
                <w:bCs/>
              </w:rPr>
            </w:pPr>
            <w:r w:rsidRPr="00E6305B">
              <w:rPr>
                <w:bCs/>
              </w:rPr>
              <w:t>Ajánlatkérő telefonszáma: +36 1 224-5900</w:t>
            </w:r>
          </w:p>
          <w:p w:rsidR="00590FFB" w:rsidRPr="00E6305B" w:rsidRDefault="00590FFB" w:rsidP="004A3287">
            <w:pPr>
              <w:spacing w:before="120" w:after="120"/>
              <w:jc w:val="both"/>
              <w:rPr>
                <w:bCs/>
              </w:rPr>
            </w:pPr>
            <w:r w:rsidRPr="00E6305B">
              <w:rPr>
                <w:bCs/>
              </w:rPr>
              <w:t>Ajánlatkérő faxszáma: +36 1 224-5905</w:t>
            </w:r>
          </w:p>
          <w:p w:rsidR="00590FFB" w:rsidRPr="00E6305B" w:rsidRDefault="00590FFB" w:rsidP="004A3287">
            <w:pPr>
              <w:spacing w:before="120" w:after="120"/>
              <w:jc w:val="both"/>
              <w:rPr>
                <w:bCs/>
              </w:rPr>
            </w:pPr>
            <w:r w:rsidRPr="00E6305B">
              <w:rPr>
                <w:bCs/>
              </w:rPr>
              <w:t xml:space="preserve">Ajánlatkérő e-mail címe: </w:t>
            </w:r>
            <w:hyperlink r:id="rId9" w:history="1">
              <w:r w:rsidRPr="00E6305B">
                <w:rPr>
                  <w:rStyle w:val="Hiperhivatkozs"/>
                  <w:bCs/>
                  <w:color w:val="auto"/>
                </w:rPr>
                <w:t>rimoczi.janos@hegyvidek.hu</w:t>
              </w:r>
            </w:hyperlink>
          </w:p>
          <w:p w:rsidR="00590FFB" w:rsidRPr="00E6305B" w:rsidRDefault="00590FFB" w:rsidP="004A3287">
            <w:pPr>
              <w:spacing w:before="120" w:after="120"/>
              <w:jc w:val="both"/>
              <w:rPr>
                <w:bCs/>
              </w:rPr>
            </w:pPr>
            <w:r w:rsidRPr="00E6305B">
              <w:rPr>
                <w:bCs/>
              </w:rPr>
              <w:t xml:space="preserve">Ajánlatkérő honlap címe: </w:t>
            </w:r>
            <w:hyperlink r:id="rId10" w:history="1">
              <w:r w:rsidRPr="00E6305B">
                <w:rPr>
                  <w:rStyle w:val="Hiperhivatkozs"/>
                  <w:bCs/>
                  <w:color w:val="auto"/>
                </w:rPr>
                <w:t>www.hegyvidek.hu</w:t>
              </w:r>
            </w:hyperlink>
          </w:p>
          <w:p w:rsidR="00590FFB" w:rsidRPr="00E6305B" w:rsidRDefault="00590FFB" w:rsidP="004A3287">
            <w:pPr>
              <w:spacing w:before="120" w:after="120"/>
              <w:jc w:val="both"/>
              <w:rPr>
                <w:b/>
              </w:rPr>
            </w:pPr>
            <w:r w:rsidRPr="00E6305B">
              <w:rPr>
                <w:bCs/>
              </w:rPr>
              <w:t>Kapcsolattartó: Rimóczi János</w:t>
            </w:r>
          </w:p>
        </w:tc>
      </w:tr>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rPr>
                <w:b/>
              </w:rPr>
            </w:pPr>
            <w:r w:rsidRPr="00E6305B">
              <w:rPr>
                <w:b/>
              </w:rPr>
              <w:t>Ajánlatkérő nevében eljár</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keepLines/>
              <w:spacing w:before="120" w:after="120"/>
              <w:jc w:val="both"/>
              <w:rPr>
                <w:b/>
                <w:u w:val="single"/>
              </w:rPr>
            </w:pPr>
            <w:r w:rsidRPr="00E6305B">
              <w:rPr>
                <w:rFonts w:eastAsia="Times"/>
                <w:b/>
              </w:rPr>
              <w:t>TriCSÓK Tanácsadó és Szolgáltató Zrt.</w:t>
            </w:r>
          </w:p>
          <w:p w:rsidR="00590FFB" w:rsidRPr="00E6305B" w:rsidRDefault="00590FFB" w:rsidP="004A3287">
            <w:pPr>
              <w:keepLines/>
              <w:spacing w:before="120" w:after="120"/>
              <w:jc w:val="both"/>
            </w:pPr>
            <w:r w:rsidRPr="00E6305B">
              <w:t>Levelezési cím: 1067 Budapest, Teréz krt. 19. III. emelet 32.</w:t>
            </w:r>
          </w:p>
          <w:p w:rsidR="00590FFB" w:rsidRPr="00E6305B" w:rsidRDefault="00590FFB" w:rsidP="004A3287">
            <w:pPr>
              <w:keepLines/>
              <w:spacing w:before="120" w:after="120"/>
              <w:jc w:val="both"/>
            </w:pPr>
            <w:r w:rsidRPr="00E6305B">
              <w:t>Telefon: +36-1-354-2760</w:t>
            </w:r>
          </w:p>
          <w:p w:rsidR="00590FFB" w:rsidRPr="00E6305B" w:rsidRDefault="00590FFB" w:rsidP="004A3287">
            <w:pPr>
              <w:keepLines/>
              <w:spacing w:before="120" w:after="120"/>
              <w:jc w:val="both"/>
              <w:rPr>
                <w:u w:val="single"/>
              </w:rPr>
            </w:pPr>
            <w:r w:rsidRPr="00E6305B">
              <w:t>Telefax: +36-1-354-2768</w:t>
            </w:r>
          </w:p>
          <w:p w:rsidR="00590FFB" w:rsidRPr="00E6305B" w:rsidRDefault="00590FFB" w:rsidP="004A3287">
            <w:pPr>
              <w:keepLines/>
              <w:spacing w:before="120" w:after="120"/>
              <w:jc w:val="both"/>
            </w:pPr>
            <w:r w:rsidRPr="00E6305B">
              <w:t xml:space="preserve">E-mail cím: </w:t>
            </w:r>
            <w:hyperlink r:id="rId11" w:history="1">
              <w:r w:rsidRPr="00E6305B">
                <w:rPr>
                  <w:rStyle w:val="Hiperhivatkozs"/>
                  <w:color w:val="auto"/>
                </w:rPr>
                <w:t>kozbeszerzes@tricsok.hu</w:t>
              </w:r>
            </w:hyperlink>
            <w:r w:rsidRPr="00E6305B">
              <w:t xml:space="preserve"> </w:t>
            </w:r>
          </w:p>
          <w:p w:rsidR="00590FFB" w:rsidRPr="00E6305B" w:rsidRDefault="00590FFB" w:rsidP="004A3287">
            <w:pPr>
              <w:keepLines/>
              <w:spacing w:before="120" w:after="120"/>
              <w:jc w:val="both"/>
            </w:pPr>
            <w:r w:rsidRPr="00E6305B">
              <w:rPr>
                <w:bCs/>
              </w:rPr>
              <w:t xml:space="preserve">Kapcsolattartó: dr. </w:t>
            </w:r>
            <w:r>
              <w:rPr>
                <w:bCs/>
              </w:rPr>
              <w:t>Kerek Éva Gabriella</w:t>
            </w:r>
          </w:p>
        </w:tc>
      </w:tr>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közbeszerzési dokumentumok elérhetősége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pStyle w:val="Stlus2"/>
              <w:numPr>
                <w:ilvl w:val="0"/>
                <w:numId w:val="0"/>
              </w:numPr>
            </w:pPr>
            <w:r w:rsidRPr="00E6305B">
              <w:t xml:space="preserve">A közbeszerzési dokumentumok tartalmazzák az ajánlattételi felhívást, a szerződéstervezetet, </w:t>
            </w:r>
            <w:r>
              <w:t>az építési munkák közbeszerzési dokumentumait (beleértve az árazatlan költségvetési kiírást is)</w:t>
            </w:r>
            <w:r w:rsidRPr="00E6305B">
              <w:t>, az ajánlat elkészítésével kapcsolatban az ajánlattevők részére szükséges információkról szóló tájékoztatást, az ajánlat részeként benyújtandó igazolások, nyilatkozatok jegyzékét és az ajánlatkérő által ajánlott igazolás- és nyilatkozatmintákat is.</w:t>
            </w:r>
          </w:p>
          <w:p w:rsidR="00590FFB" w:rsidRPr="00E6305B" w:rsidRDefault="00590FFB" w:rsidP="004A3287">
            <w:pPr>
              <w:pStyle w:val="Stlus2"/>
              <w:numPr>
                <w:ilvl w:val="0"/>
                <w:numId w:val="0"/>
              </w:numPr>
            </w:pPr>
            <w:r w:rsidRPr="00E6305B">
              <w:t>A közbeszerzési dokumentumok korlátlanul és teljes körűen, közvetlenül és díjmentesen elektronikusan érhetők el.</w:t>
            </w:r>
          </w:p>
          <w:p w:rsidR="00590FFB" w:rsidRPr="00E6305B" w:rsidRDefault="00590FFB" w:rsidP="004A3287">
            <w:pPr>
              <w:pStyle w:val="Stlus2"/>
              <w:numPr>
                <w:ilvl w:val="0"/>
                <w:numId w:val="0"/>
              </w:numPr>
            </w:pPr>
            <w:r w:rsidRPr="00E6305B">
              <w:t xml:space="preserve">A közbeszerzési dokumentumokat ajánlatonként legalább egy ajánlattevőnek vagy az ajánlatban megnevezett alvállalkozónak elektronikus úton el kell érnie az ajánlattételi határidő lejártáig az alábbi elérhetőségen: </w:t>
            </w:r>
          </w:p>
          <w:p w:rsidR="00590FFB" w:rsidRPr="00E6305B" w:rsidRDefault="002047BC" w:rsidP="004A3287">
            <w:pPr>
              <w:pStyle w:val="Stlus2"/>
              <w:numPr>
                <w:ilvl w:val="0"/>
                <w:numId w:val="0"/>
              </w:numPr>
            </w:pPr>
            <w:hyperlink r:id="rId12" w:history="1">
              <w:r w:rsidR="00590FFB" w:rsidRPr="00E6305B">
                <w:rPr>
                  <w:rStyle w:val="Hiperhivatkozs"/>
                  <w:color w:val="auto"/>
                </w:rPr>
                <w:t>http://tricsok.hu/kozbeszerzes-dokumentacio</w:t>
              </w:r>
            </w:hyperlink>
          </w:p>
          <w:p w:rsidR="00590FFB" w:rsidRPr="00E6305B" w:rsidRDefault="00590FFB" w:rsidP="004A3287">
            <w:pPr>
              <w:pStyle w:val="Stlus2"/>
              <w:numPr>
                <w:ilvl w:val="0"/>
                <w:numId w:val="0"/>
              </w:numPr>
            </w:pPr>
            <w:r w:rsidRPr="00E6305B">
              <w:t>A hozzáférés regisztrációhoz kötött, melynek során meg kell adni az érdeklődő gazdasági szereplő:</w:t>
            </w:r>
          </w:p>
          <w:p w:rsidR="00590FFB" w:rsidRPr="00E6305B" w:rsidRDefault="00590FFB" w:rsidP="00590FFB">
            <w:pPr>
              <w:pStyle w:val="Stlus2"/>
              <w:numPr>
                <w:ilvl w:val="0"/>
                <w:numId w:val="42"/>
              </w:numPr>
            </w:pPr>
            <w:r w:rsidRPr="00E6305B">
              <w:t>nevét,</w:t>
            </w:r>
          </w:p>
          <w:p w:rsidR="00590FFB" w:rsidRPr="00E6305B" w:rsidRDefault="00590FFB" w:rsidP="00590FFB">
            <w:pPr>
              <w:pStyle w:val="Stlus2"/>
              <w:numPr>
                <w:ilvl w:val="0"/>
                <w:numId w:val="42"/>
              </w:numPr>
            </w:pPr>
            <w:r w:rsidRPr="00E6305B">
              <w:lastRenderedPageBreak/>
              <w:t>székhelyét, (lakcímét),</w:t>
            </w:r>
          </w:p>
          <w:p w:rsidR="00590FFB" w:rsidRPr="00E6305B" w:rsidRDefault="00590FFB" w:rsidP="00590FFB">
            <w:pPr>
              <w:pStyle w:val="Stlus2"/>
              <w:numPr>
                <w:ilvl w:val="0"/>
                <w:numId w:val="42"/>
              </w:numPr>
            </w:pPr>
            <w:r w:rsidRPr="00E6305B">
              <w:t>levelezési címét,</w:t>
            </w:r>
          </w:p>
          <w:p w:rsidR="00590FFB" w:rsidRPr="00E6305B" w:rsidRDefault="00590FFB" w:rsidP="00590FFB">
            <w:pPr>
              <w:pStyle w:val="Stlus2"/>
              <w:numPr>
                <w:ilvl w:val="0"/>
                <w:numId w:val="42"/>
              </w:numPr>
            </w:pPr>
            <w:r w:rsidRPr="00E6305B">
              <w:t>telefonszámát,</w:t>
            </w:r>
          </w:p>
          <w:p w:rsidR="00590FFB" w:rsidRPr="00E6305B" w:rsidRDefault="00590FFB" w:rsidP="00590FFB">
            <w:pPr>
              <w:pStyle w:val="Stlus2"/>
              <w:numPr>
                <w:ilvl w:val="0"/>
                <w:numId w:val="42"/>
              </w:numPr>
            </w:pPr>
            <w:r w:rsidRPr="00E6305B">
              <w:t>telefaxszámát,</w:t>
            </w:r>
          </w:p>
          <w:p w:rsidR="00590FFB" w:rsidRPr="00E6305B" w:rsidRDefault="00590FFB" w:rsidP="00590FFB">
            <w:pPr>
              <w:pStyle w:val="Stlus2"/>
              <w:numPr>
                <w:ilvl w:val="0"/>
                <w:numId w:val="42"/>
              </w:numPr>
            </w:pPr>
            <w:r w:rsidRPr="00E6305B">
              <w:t>e-mail címét,</w:t>
            </w:r>
          </w:p>
          <w:p w:rsidR="00590FFB" w:rsidRPr="00E6305B" w:rsidRDefault="00590FFB" w:rsidP="00590FFB">
            <w:pPr>
              <w:pStyle w:val="Stlus2"/>
              <w:numPr>
                <w:ilvl w:val="0"/>
                <w:numId w:val="42"/>
              </w:numPr>
            </w:pPr>
            <w:r w:rsidRPr="00E6305B">
              <w:t>kapcsolattartója nevét,</w:t>
            </w:r>
          </w:p>
          <w:p w:rsidR="00590FFB" w:rsidRPr="00E6305B" w:rsidRDefault="00590FFB" w:rsidP="00590FFB">
            <w:pPr>
              <w:pStyle w:val="Stlus2"/>
              <w:numPr>
                <w:ilvl w:val="0"/>
                <w:numId w:val="42"/>
              </w:numPr>
            </w:pPr>
            <w:r w:rsidRPr="00E6305B">
              <w:t>felhasználói nevét</w:t>
            </w:r>
          </w:p>
        </w:tc>
      </w:tr>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közbeszerzés tárgya, illetőleg mennyisége (nómenklatúra), a részekre történő ajánlattétel lehetősége vagy annak kizárása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rPr>
                <w:b/>
              </w:rPr>
            </w:pPr>
            <w:r w:rsidRPr="00E6305B">
              <w:rPr>
                <w:b/>
              </w:rPr>
              <w:t>Tárgy:</w:t>
            </w:r>
          </w:p>
          <w:p w:rsidR="00590FFB" w:rsidRPr="00E6305B" w:rsidRDefault="00590FFB" w:rsidP="004A3287">
            <w:pPr>
              <w:spacing w:before="120" w:after="120"/>
              <w:jc w:val="both"/>
            </w:pPr>
            <w:r w:rsidRPr="00E6305B">
              <w:t>„</w:t>
            </w:r>
            <w:r w:rsidRPr="000E7737">
              <w:rPr>
                <w:i/>
              </w:rPr>
              <w:t>Intézményi felújítások és fejlesztések</w:t>
            </w:r>
            <w:r>
              <w:t>”</w:t>
            </w:r>
          </w:p>
          <w:p w:rsidR="00590FFB" w:rsidRDefault="00590FFB" w:rsidP="004A3287">
            <w:pPr>
              <w:spacing w:before="120" w:after="120"/>
              <w:jc w:val="both"/>
              <w:rPr>
                <w:b/>
              </w:rPr>
            </w:pPr>
            <w:r w:rsidRPr="00E6305B">
              <w:rPr>
                <w:b/>
              </w:rPr>
              <w:t>Mennyiség:</w:t>
            </w:r>
          </w:p>
          <w:p w:rsidR="00590FFB" w:rsidRDefault="00590FFB" w:rsidP="004A3287">
            <w:pPr>
              <w:jc w:val="both"/>
              <w:rPr>
                <w:b/>
                <w:bCs/>
              </w:rPr>
            </w:pPr>
            <w:r>
              <w:t>A nyertes ajánlattevő köteles az alábbi munkák elvégzésére</w:t>
            </w:r>
            <w:r w:rsidRPr="00E6305B">
              <w:t>:</w:t>
            </w:r>
          </w:p>
          <w:p w:rsidR="00590FFB" w:rsidRPr="00897C86" w:rsidRDefault="00590FFB" w:rsidP="004A3287">
            <w:pPr>
              <w:jc w:val="both"/>
              <w:rPr>
                <w:b/>
                <w:bCs/>
              </w:rPr>
            </w:pPr>
          </w:p>
          <w:p w:rsidR="00590FFB" w:rsidRPr="00E6305B" w:rsidRDefault="00590FFB" w:rsidP="00590FFB">
            <w:pPr>
              <w:pStyle w:val="Listaszerbekezds"/>
              <w:numPr>
                <w:ilvl w:val="0"/>
                <w:numId w:val="45"/>
              </w:numPr>
              <w:tabs>
                <w:tab w:val="left" w:pos="274"/>
              </w:tabs>
              <w:ind w:left="-10" w:firstLine="0"/>
              <w:jc w:val="both"/>
              <w:rPr>
                <w:b/>
              </w:rPr>
            </w:pPr>
            <w:r>
              <w:rPr>
                <w:b/>
              </w:rPr>
              <w:t>feladat – Krisztinavárosi Bölcsőde</w:t>
            </w:r>
            <w:r w:rsidRPr="00E6305B">
              <w:rPr>
                <w:b/>
              </w:rPr>
              <w:t xml:space="preserve">: </w:t>
            </w:r>
          </w:p>
          <w:p w:rsidR="00590FFB" w:rsidRPr="00E6305B" w:rsidRDefault="00590FFB" w:rsidP="004A3287">
            <w:pPr>
              <w:spacing w:after="120"/>
              <w:jc w:val="both"/>
            </w:pPr>
            <w:r w:rsidRPr="00BA6A8A">
              <w:t>U</w:t>
            </w:r>
            <w:r>
              <w:t>tcai</w:t>
            </w:r>
            <w:r w:rsidRPr="00BA6A8A">
              <w:t>, kétszárnyú acél kapu (méret: 3500x1500mm) bontása, új bejárati kapu gyártása és beépítése, elektromos mozgatással, kaputelefonos beléptető rendszerrel</w:t>
            </w:r>
            <w:r w:rsidRPr="00F76640">
              <w:t>.</w:t>
            </w:r>
          </w:p>
          <w:p w:rsidR="00590FFB" w:rsidRPr="00E6305B" w:rsidRDefault="00590FFB" w:rsidP="00590FFB">
            <w:pPr>
              <w:pStyle w:val="Listaszerbekezds"/>
              <w:numPr>
                <w:ilvl w:val="0"/>
                <w:numId w:val="45"/>
              </w:numPr>
              <w:tabs>
                <w:tab w:val="left" w:pos="274"/>
              </w:tabs>
              <w:ind w:left="-10" w:firstLine="0"/>
              <w:jc w:val="both"/>
              <w:rPr>
                <w:b/>
              </w:rPr>
            </w:pPr>
            <w:r>
              <w:rPr>
                <w:b/>
              </w:rPr>
              <w:t>feladat – Zugligeti Bölcsőde</w:t>
            </w:r>
            <w:r w:rsidRPr="00E6305B">
              <w:rPr>
                <w:b/>
              </w:rPr>
              <w:t xml:space="preserve">: </w:t>
            </w:r>
          </w:p>
          <w:p w:rsidR="00590FFB" w:rsidRDefault="00590FFB" w:rsidP="004A3287">
            <w:pPr>
              <w:jc w:val="both"/>
            </w:pPr>
            <w:proofErr w:type="gramStart"/>
            <w:r>
              <w:t>G</w:t>
            </w:r>
            <w:r w:rsidRPr="00BA6A8A">
              <w:t>yermek mosdó</w:t>
            </w:r>
            <w:proofErr w:type="gramEnd"/>
            <w:r w:rsidRPr="00BA6A8A">
              <w:t xml:space="preserve"> részleges gépészeti felújítása történik, külső</w:t>
            </w:r>
            <w:r>
              <w:t>-</w:t>
            </w:r>
            <w:r w:rsidRPr="00BA6A8A">
              <w:t>belső szennyvízvezeték cserével, alapáttöréssel. A vezetékcserék kapcsán járulékos munkák elvégzése szükséges. A leszerelt berendezési tárgyak egy része visszaszerelésre kerül</w:t>
            </w:r>
            <w:r>
              <w:t xml:space="preserve">. </w:t>
            </w:r>
          </w:p>
          <w:p w:rsidR="00590FFB" w:rsidRDefault="00590FFB" w:rsidP="004A3287">
            <w:pPr>
              <w:jc w:val="both"/>
            </w:pPr>
            <w:r w:rsidRPr="00BA6A8A">
              <w:t>Felnőtt vizesblokk részleges gépészeti felújítása történik, külső</w:t>
            </w:r>
            <w:r>
              <w:t>-</w:t>
            </w:r>
            <w:r w:rsidRPr="00BA6A8A">
              <w:t>belső szennyvízvezeték cserével, alapáttöréssel. A vezetékcserék kapcsán járulékos munkák elvégzése szükséges. A leszerelt berendezési visszaszerelésre kerülnek</w:t>
            </w:r>
            <w:r>
              <w:t xml:space="preserve">. </w:t>
            </w:r>
          </w:p>
          <w:p w:rsidR="00590FFB" w:rsidRPr="00E6305B" w:rsidRDefault="00590FFB" w:rsidP="004A3287">
            <w:pPr>
              <w:spacing w:after="120"/>
              <w:jc w:val="both"/>
            </w:pPr>
            <w:r w:rsidRPr="00BA6A8A">
              <w:t>Cserére kerül a földszinti folyosói álmennyezet 190 m2-es felülete, 15 db új lámpa beépítésével</w:t>
            </w:r>
            <w:r>
              <w:t>.</w:t>
            </w:r>
          </w:p>
          <w:p w:rsidR="00590FFB" w:rsidRPr="00E6305B" w:rsidRDefault="00590FFB" w:rsidP="00590FFB">
            <w:pPr>
              <w:pStyle w:val="Listaszerbekezds"/>
              <w:numPr>
                <w:ilvl w:val="0"/>
                <w:numId w:val="45"/>
              </w:numPr>
              <w:tabs>
                <w:tab w:val="left" w:pos="274"/>
              </w:tabs>
              <w:ind w:left="-10" w:firstLine="0"/>
              <w:jc w:val="both"/>
              <w:rPr>
                <w:b/>
              </w:rPr>
            </w:pPr>
            <w:r>
              <w:rPr>
                <w:b/>
              </w:rPr>
              <w:t>feladat – Normafa Tagóvoda</w:t>
            </w:r>
            <w:r w:rsidRPr="00E6305B">
              <w:rPr>
                <w:b/>
              </w:rPr>
              <w:t xml:space="preserve">: </w:t>
            </w:r>
          </w:p>
          <w:p w:rsidR="00590FFB" w:rsidRPr="00E6305B" w:rsidRDefault="00590FFB" w:rsidP="004A3287">
            <w:pPr>
              <w:spacing w:after="120"/>
              <w:jc w:val="both"/>
            </w:pPr>
            <w:r w:rsidRPr="00BA6A8A">
              <w:t xml:space="preserve">Udvar felöli </w:t>
            </w:r>
            <w:r>
              <w:t xml:space="preserve">csoportszoba </w:t>
            </w:r>
            <w:r w:rsidRPr="00BA6A8A">
              <w:t>ablakok árnyékolása. Összesen 70 m2 redőny készítése</w:t>
            </w:r>
            <w:r w:rsidRPr="00E6305B">
              <w:t xml:space="preserve">. </w:t>
            </w:r>
          </w:p>
          <w:p w:rsidR="00590FFB" w:rsidRPr="00E6305B" w:rsidRDefault="00590FFB" w:rsidP="00590FFB">
            <w:pPr>
              <w:pStyle w:val="Listaszerbekezds"/>
              <w:numPr>
                <w:ilvl w:val="0"/>
                <w:numId w:val="45"/>
              </w:numPr>
              <w:tabs>
                <w:tab w:val="left" w:pos="274"/>
              </w:tabs>
              <w:ind w:left="-10" w:firstLine="0"/>
              <w:jc w:val="both"/>
              <w:rPr>
                <w:b/>
              </w:rPr>
            </w:pPr>
            <w:r>
              <w:rPr>
                <w:b/>
              </w:rPr>
              <w:t xml:space="preserve">feladat – </w:t>
            </w:r>
            <w:proofErr w:type="spellStart"/>
            <w:r>
              <w:rPr>
                <w:b/>
              </w:rPr>
              <w:t>Orbánhegyi</w:t>
            </w:r>
            <w:proofErr w:type="spellEnd"/>
            <w:r>
              <w:rPr>
                <w:b/>
              </w:rPr>
              <w:t xml:space="preserve"> Tagóvoda</w:t>
            </w:r>
            <w:r w:rsidRPr="00E6305B">
              <w:rPr>
                <w:b/>
              </w:rPr>
              <w:t xml:space="preserve">: </w:t>
            </w:r>
          </w:p>
          <w:p w:rsidR="00590FFB" w:rsidRPr="00E6305B" w:rsidRDefault="00590FFB" w:rsidP="004A3287">
            <w:pPr>
              <w:spacing w:after="120"/>
              <w:jc w:val="both"/>
            </w:pPr>
            <w:r w:rsidRPr="00BA6A8A">
              <w:t xml:space="preserve">Négy </w:t>
            </w:r>
            <w:r>
              <w:t xml:space="preserve">udvar felöli </w:t>
            </w:r>
            <w:r w:rsidRPr="00BA6A8A">
              <w:t>csoportszobában ablakok árnyékolása. Összesen 54,9 m2 redőny készítése</w:t>
            </w:r>
            <w:r>
              <w:t>.</w:t>
            </w:r>
          </w:p>
          <w:p w:rsidR="00590FFB" w:rsidRPr="00E6305B" w:rsidRDefault="00590FFB" w:rsidP="00590FFB">
            <w:pPr>
              <w:pStyle w:val="Listaszerbekezds"/>
              <w:numPr>
                <w:ilvl w:val="0"/>
                <w:numId w:val="45"/>
              </w:numPr>
              <w:tabs>
                <w:tab w:val="left" w:pos="274"/>
              </w:tabs>
              <w:ind w:left="-10" w:firstLine="0"/>
              <w:jc w:val="both"/>
              <w:rPr>
                <w:b/>
              </w:rPr>
            </w:pPr>
            <w:r>
              <w:rPr>
                <w:b/>
              </w:rPr>
              <w:t>feladat – Mackós Óvoda</w:t>
            </w:r>
            <w:r w:rsidRPr="00E6305B">
              <w:rPr>
                <w:b/>
              </w:rPr>
              <w:t xml:space="preserve">: </w:t>
            </w:r>
          </w:p>
          <w:p w:rsidR="00590FFB" w:rsidRPr="00BA6A8A" w:rsidRDefault="00590FFB" w:rsidP="004A3287">
            <w:pPr>
              <w:jc w:val="both"/>
            </w:pPr>
            <w:r>
              <w:t xml:space="preserve">Az </w:t>
            </w:r>
            <w:r w:rsidRPr="00BA6A8A">
              <w:t xml:space="preserve">emeleti </w:t>
            </w:r>
            <w:r>
              <w:t xml:space="preserve">gyermek </w:t>
            </w:r>
            <w:r w:rsidRPr="00BA6A8A">
              <w:t xml:space="preserve">mosdónak és a személyzeti WC-nek a teljes körű építészeti- és gépészeti felújítása történik. A felújítás magában foglalja 70 m2 fal- és padló lapburkolat cseréjét, vakolatcserét, falfestést, nyílászárók mázolását. Épületgépészeti munkák: új </w:t>
            </w:r>
            <w:proofErr w:type="gramStart"/>
            <w:r w:rsidRPr="00BA6A8A">
              <w:t>víz nyomó-</w:t>
            </w:r>
            <w:proofErr w:type="gramEnd"/>
            <w:r w:rsidRPr="00BA6A8A">
              <w:t xml:space="preserve"> és lefolyóvezetékek szerelése, berendezések cseréje. Elektromos vezetékcsere, új lámpák és ventillátor felszerelése történik. </w:t>
            </w:r>
          </w:p>
          <w:p w:rsidR="00590FFB" w:rsidRPr="00E6305B" w:rsidRDefault="00590FFB" w:rsidP="004A3287">
            <w:pPr>
              <w:spacing w:after="120"/>
              <w:jc w:val="both"/>
            </w:pPr>
            <w:r w:rsidRPr="00BA6A8A">
              <w:t>Új radiátorburkolat, WC elválasztó falak, polcok, tükrök, pipere tárgyak stb. kerülnek felszerelésre</w:t>
            </w:r>
            <w:r w:rsidRPr="00E6305B">
              <w:t xml:space="preserve">. </w:t>
            </w:r>
          </w:p>
          <w:p w:rsidR="00590FFB" w:rsidRPr="00E6305B" w:rsidRDefault="00590FFB" w:rsidP="00590FFB">
            <w:pPr>
              <w:pStyle w:val="Listaszerbekezds"/>
              <w:numPr>
                <w:ilvl w:val="0"/>
                <w:numId w:val="45"/>
              </w:numPr>
              <w:tabs>
                <w:tab w:val="left" w:pos="274"/>
              </w:tabs>
              <w:ind w:left="-10" w:firstLine="0"/>
              <w:jc w:val="both"/>
              <w:rPr>
                <w:b/>
              </w:rPr>
            </w:pPr>
            <w:r>
              <w:rPr>
                <w:b/>
              </w:rPr>
              <w:t>feladat – Zugliget Óvoda</w:t>
            </w:r>
            <w:r w:rsidRPr="00E6305B">
              <w:rPr>
                <w:b/>
              </w:rPr>
              <w:t xml:space="preserve">: </w:t>
            </w:r>
          </w:p>
          <w:p w:rsidR="00590FFB" w:rsidRPr="00BA6A8A" w:rsidRDefault="00590FFB" w:rsidP="004A3287">
            <w:pPr>
              <w:jc w:val="both"/>
            </w:pPr>
            <w:r w:rsidRPr="00BA6A8A">
              <w:t xml:space="preserve">Két gyermekmosdó teljes körű építészeti- és gépészeti felújítása történik. A felújítás </w:t>
            </w:r>
            <w:r w:rsidRPr="00BA6A8A">
              <w:lastRenderedPageBreak/>
              <w:t xml:space="preserve">gyermekmosdónként magában foglalja 70 m2 fal- és padló lapburkolat cseréjét, válaszfalbontást, vakolást, falfestést, nyílászárók, csövek, állványok mázolását. Épületgépészeti munkák: új </w:t>
            </w:r>
            <w:proofErr w:type="gramStart"/>
            <w:r w:rsidRPr="00BA6A8A">
              <w:t>víz nyomó</w:t>
            </w:r>
            <w:r>
              <w:t>-</w:t>
            </w:r>
            <w:proofErr w:type="gramEnd"/>
            <w:r w:rsidRPr="00BA6A8A">
              <w:t xml:space="preserve"> és lefolyóvezetékek </w:t>
            </w:r>
            <w:r>
              <w:t xml:space="preserve">szerelése, berendezések cseréje. </w:t>
            </w:r>
            <w:r w:rsidRPr="00BA6A8A">
              <w:t xml:space="preserve">Elektromos vezetékcsere, új lámpák felszerelése történik. </w:t>
            </w:r>
          </w:p>
          <w:p w:rsidR="00590FFB" w:rsidRDefault="00590FFB" w:rsidP="004A3287">
            <w:pPr>
              <w:jc w:val="both"/>
            </w:pPr>
            <w:r w:rsidRPr="00BA6A8A">
              <w:t>Új WC elválasztó falak, tükrök, pipere tárgyak stb. kerülnek felszerelésre</w:t>
            </w:r>
            <w:r w:rsidRPr="00E6305B">
              <w:t>.</w:t>
            </w:r>
          </w:p>
          <w:p w:rsidR="00590FFB" w:rsidRPr="00E6305B" w:rsidRDefault="00590FFB" w:rsidP="004A3287">
            <w:pPr>
              <w:spacing w:after="120"/>
              <w:jc w:val="both"/>
            </w:pPr>
            <w:r w:rsidRPr="00BA6A8A">
              <w:t xml:space="preserve">Az udvaron felújításra kerül 148,5 </w:t>
            </w:r>
            <w:proofErr w:type="spellStart"/>
            <w:r w:rsidRPr="00BA6A8A">
              <w:t>fm</w:t>
            </w:r>
            <w:proofErr w:type="spellEnd"/>
            <w:r w:rsidRPr="00BA6A8A">
              <w:t xml:space="preserve"> burkolt tereplépcső és 150 m2 új térburkolat készül.</w:t>
            </w:r>
            <w:r>
              <w:t xml:space="preserve"> </w:t>
            </w:r>
            <w:r w:rsidRPr="00BA6A8A">
              <w:t>A</w:t>
            </w:r>
            <w:r>
              <w:t xml:space="preserve">z óvoda víz alapvezetéke cseréje 110 m hosszban. </w:t>
            </w:r>
          </w:p>
          <w:p w:rsidR="00590FFB" w:rsidRPr="00E6305B" w:rsidRDefault="00590FFB" w:rsidP="00590FFB">
            <w:pPr>
              <w:pStyle w:val="Listaszerbekezds"/>
              <w:numPr>
                <w:ilvl w:val="0"/>
                <w:numId w:val="45"/>
              </w:numPr>
              <w:tabs>
                <w:tab w:val="left" w:pos="274"/>
              </w:tabs>
              <w:ind w:left="-10" w:firstLine="0"/>
              <w:jc w:val="both"/>
              <w:rPr>
                <w:b/>
              </w:rPr>
            </w:pPr>
            <w:r>
              <w:rPr>
                <w:b/>
              </w:rPr>
              <w:t>feladat – Városmajori Óvoda</w:t>
            </w:r>
            <w:r w:rsidRPr="00E6305B">
              <w:rPr>
                <w:b/>
              </w:rPr>
              <w:t xml:space="preserve">: </w:t>
            </w:r>
          </w:p>
          <w:p w:rsidR="00590FFB" w:rsidRPr="00E6305B" w:rsidRDefault="00590FFB" w:rsidP="004A3287">
            <w:pPr>
              <w:spacing w:after="120"/>
              <w:jc w:val="both"/>
            </w:pPr>
            <w:r w:rsidRPr="00BA6A8A">
              <w:t>Udvari</w:t>
            </w:r>
            <w:r>
              <w:t xml:space="preserve">, mészkő burkolatos vasbeton (4 </w:t>
            </w:r>
            <w:r w:rsidRPr="00BA6A8A">
              <w:t>m3) tereplépcsők felújítása (60 m), lépcsőkísérő terméskő támfal (12 m3) átépítése</w:t>
            </w:r>
            <w:r w:rsidRPr="00E6305B">
              <w:t xml:space="preserve">. </w:t>
            </w:r>
          </w:p>
          <w:p w:rsidR="00590FFB" w:rsidRPr="00E6305B" w:rsidRDefault="00590FFB" w:rsidP="00590FFB">
            <w:pPr>
              <w:pStyle w:val="Listaszerbekezds"/>
              <w:numPr>
                <w:ilvl w:val="0"/>
                <w:numId w:val="45"/>
              </w:numPr>
              <w:tabs>
                <w:tab w:val="left" w:pos="274"/>
              </w:tabs>
              <w:ind w:left="-10" w:firstLine="0"/>
              <w:jc w:val="both"/>
              <w:rPr>
                <w:b/>
              </w:rPr>
            </w:pPr>
            <w:r>
              <w:rPr>
                <w:b/>
              </w:rPr>
              <w:t>feladat – Félsziget Klubház</w:t>
            </w:r>
            <w:r w:rsidRPr="00E6305B">
              <w:rPr>
                <w:b/>
              </w:rPr>
              <w:t xml:space="preserve">: </w:t>
            </w:r>
          </w:p>
          <w:p w:rsidR="00590FFB" w:rsidRDefault="00590FFB" w:rsidP="004A3287">
            <w:pPr>
              <w:spacing w:after="120"/>
              <w:jc w:val="both"/>
            </w:pPr>
            <w:r>
              <w:t xml:space="preserve">A Félsziget Klubház részére új telephely kialakítása. Az új funkcióhoz teljes körű építészeti-, gépészeti és elektromos felújítás történik. Bontások: hagyományos és szerelt válaszfalak bontása; lapburkolatok, fali csempe és szőnyegpadló bontása; galériára vezető lépcső elbontása és átépítése; a galéria álmennyezetének bontása; nyílászárók bontása. Az új helyiségcsoport kialakításához új szerelt válaszfalak és fém vázszerkezetre szerelt előtétfalak készülnek. Falakra és részben a padlóra lapburkolat kerül, a padozat többi részén laminált padló fektetése történik. Új belső és külső nyílászárók kerülnek beépítésre. A galéria mennyezetén új vakolat lesz. A falfelületek részben festést, részben tapétát kapnak. Új gázüzemű kazán elhelyezése, bekötése és kéménybélelés történik. Az épületgépészeti vezetékek újonnan kerülnek kialakításra, új berendezésekkel. </w:t>
            </w:r>
            <w:r w:rsidRPr="00BA6A8A">
              <w:t xml:space="preserve">Elektromos vezetékcsere, </w:t>
            </w:r>
            <w:r>
              <w:t>új lámpák és ventillátor felszerelése történik</w:t>
            </w:r>
            <w:r w:rsidRPr="00E6305B">
              <w:t>.</w:t>
            </w:r>
          </w:p>
          <w:p w:rsidR="00590FFB" w:rsidRDefault="00590FFB" w:rsidP="004A3287">
            <w:pPr>
              <w:spacing w:before="120" w:after="120"/>
              <w:jc w:val="both"/>
            </w:pPr>
            <w:r>
              <w:t>A kivitelezés a műszaki leírásnak megfelelően, valamint az árazatlan költségvetés tételkiírás szerint kerül megvalósításra</w:t>
            </w:r>
            <w:r w:rsidRPr="00E6305B">
              <w:t>.</w:t>
            </w:r>
          </w:p>
          <w:p w:rsidR="00590FFB" w:rsidRPr="00E6305B" w:rsidRDefault="00590FFB" w:rsidP="004A3287">
            <w:pPr>
              <w:spacing w:before="120" w:after="120"/>
              <w:jc w:val="both"/>
            </w:pPr>
            <w:r w:rsidRPr="006E7149">
              <w:rPr>
                <w:b/>
              </w:rPr>
              <w:t>Ajánlatkérő nem teszi lehetővé a részekre történő ajánlattételt</w:t>
            </w:r>
            <w:r>
              <w:t xml:space="preserve">, mivel a jelen közbeszerzési eljárás tárgya összetett közbeszerzési igénynek minősül, amelynél </w:t>
            </w:r>
            <w:proofErr w:type="spellStart"/>
            <w:r>
              <w:t>részajánlattétel</w:t>
            </w:r>
            <w:proofErr w:type="spellEnd"/>
            <w:r>
              <w:t xml:space="preserve"> biztosítása ellentétes a műszaki-gazdasági ésszerűséggel. Az időbeli- és térbeli összehangolt megvalósítást legoptimálisabban és legszakszerűbben kivitelezni egy felelősségi körbe tartozó ajánlattevő tudja. A beszerzés tárgya nem osztható oly módon, hogy a közpénzek hatékony felhasználását eredményezné.</w:t>
            </w:r>
          </w:p>
          <w:p w:rsidR="00590FFB" w:rsidRPr="00E6305B" w:rsidRDefault="00590FFB" w:rsidP="004A3287">
            <w:pPr>
              <w:spacing w:before="120" w:after="120"/>
              <w:jc w:val="both"/>
              <w:rPr>
                <w:b/>
              </w:rPr>
            </w:pPr>
            <w:r w:rsidRPr="00E6305B">
              <w:rPr>
                <w:b/>
              </w:rPr>
              <w:t>Közös Közbeszerzési Szójegyzék (CPV):</w:t>
            </w:r>
          </w:p>
          <w:p w:rsidR="00590FFB" w:rsidRPr="00E6305B" w:rsidRDefault="00590FFB" w:rsidP="004A3287">
            <w:pPr>
              <w:pStyle w:val="Stlus2"/>
              <w:numPr>
                <w:ilvl w:val="0"/>
                <w:numId w:val="0"/>
              </w:numPr>
              <w:ind w:left="426" w:hanging="426"/>
              <w:rPr>
                <w:rFonts w:ascii="EUAlbertina" w:eastAsia="Times" w:hAnsi="EUAlbertina" w:cs="EUAlbertina"/>
              </w:rPr>
            </w:pPr>
            <w:r w:rsidRPr="00E6305B">
              <w:rPr>
                <w:b/>
              </w:rPr>
              <w:t>Fő tárgy:</w:t>
            </w:r>
            <w:r w:rsidRPr="00E6305B">
              <w:t xml:space="preserve"> </w:t>
            </w:r>
            <w:r>
              <w:t xml:space="preserve">45262700-8 </w:t>
            </w:r>
            <w:proofErr w:type="spellStart"/>
            <w:r>
              <w:t>Épületátalakítási</w:t>
            </w:r>
            <w:proofErr w:type="spellEnd"/>
            <w:r>
              <w:t xml:space="preserve"> munka</w:t>
            </w:r>
          </w:p>
          <w:p w:rsidR="00590FFB" w:rsidRPr="00E6305B" w:rsidRDefault="00590FFB" w:rsidP="004A3287">
            <w:pPr>
              <w:spacing w:before="120" w:after="120"/>
              <w:jc w:val="both"/>
              <w:rPr>
                <w:b/>
              </w:rPr>
            </w:pPr>
            <w:r w:rsidRPr="00E6305B">
              <w:rPr>
                <w:b/>
              </w:rPr>
              <w:t xml:space="preserve">További tárgy: </w:t>
            </w:r>
          </w:p>
          <w:p w:rsidR="00590FFB" w:rsidRPr="00E6305B" w:rsidRDefault="00590FFB" w:rsidP="004A3287">
            <w:pPr>
              <w:spacing w:before="120" w:after="120"/>
              <w:jc w:val="both"/>
            </w:pPr>
            <w:r w:rsidRPr="00E6305B">
              <w:t>45111100-9 Bontási munka</w:t>
            </w:r>
          </w:p>
          <w:p w:rsidR="00590FFB" w:rsidRPr="00E6305B" w:rsidRDefault="00590FFB" w:rsidP="004A3287">
            <w:pPr>
              <w:spacing w:before="120" w:after="120"/>
              <w:jc w:val="both"/>
            </w:pPr>
            <w:r>
              <w:t>45300000-0 Épületszerelési munka</w:t>
            </w:r>
          </w:p>
          <w:p w:rsidR="00590FFB" w:rsidRPr="00E6305B" w:rsidRDefault="00590FFB" w:rsidP="004A3287">
            <w:pPr>
              <w:spacing w:before="120" w:after="120"/>
              <w:jc w:val="both"/>
            </w:pPr>
            <w:r w:rsidRPr="00E6305B">
              <w:t>45310000-3 Villamos szerelési munka</w:t>
            </w:r>
          </w:p>
          <w:p w:rsidR="00590FFB" w:rsidRPr="00E6305B" w:rsidRDefault="00590FFB" w:rsidP="004A3287">
            <w:pPr>
              <w:spacing w:before="120" w:after="120"/>
              <w:jc w:val="both"/>
            </w:pPr>
            <w:r w:rsidRPr="00E6305B">
              <w:t>45350000-5 Gépészeti szerelések</w:t>
            </w:r>
          </w:p>
        </w:tc>
      </w:tr>
      <w:tr w:rsidR="00590FFB" w:rsidRPr="00E6305B" w:rsidTr="004A3287">
        <w:trPr>
          <w:trHeight w:val="97"/>
        </w:trPr>
        <w:tc>
          <w:tcPr>
            <w:tcW w:w="577" w:type="dxa"/>
          </w:tcPr>
          <w:p w:rsidR="00590FFB" w:rsidRPr="00E6305B" w:rsidRDefault="00590FFB" w:rsidP="004A3287">
            <w:pPr>
              <w:spacing w:before="120" w:after="120"/>
              <w:rPr>
                <w:b/>
              </w:rPr>
            </w:pPr>
            <w:r>
              <w:rPr>
                <w:b/>
              </w:rPr>
              <w:lastRenderedPageBreak/>
              <w:t>5.</w:t>
            </w:r>
          </w:p>
        </w:tc>
        <w:tc>
          <w:tcPr>
            <w:tcW w:w="8603" w:type="dxa"/>
          </w:tcPr>
          <w:p w:rsidR="00590FFB" w:rsidRPr="00E6305B" w:rsidRDefault="00590FFB" w:rsidP="004A3287">
            <w:pPr>
              <w:spacing w:before="120" w:after="120"/>
              <w:jc w:val="both"/>
              <w:rPr>
                <w:b/>
              </w:rPr>
            </w:pPr>
            <w:r w:rsidRPr="00E6305B">
              <w:rPr>
                <w:b/>
              </w:rPr>
              <w:t>A szerződés meghatározása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Kivitelezési szerződés</w:t>
            </w:r>
          </w:p>
        </w:tc>
      </w:tr>
      <w:tr w:rsidR="00590FFB" w:rsidRPr="00E6305B" w:rsidTr="004A3287">
        <w:trPr>
          <w:trHeight w:val="353"/>
        </w:trPr>
        <w:tc>
          <w:tcPr>
            <w:tcW w:w="577" w:type="dxa"/>
          </w:tcPr>
          <w:p w:rsidR="00590FFB" w:rsidRPr="00E6305B" w:rsidRDefault="00590FFB" w:rsidP="004A3287">
            <w:pPr>
              <w:spacing w:before="120" w:after="120"/>
              <w:rPr>
                <w:b/>
              </w:rPr>
            </w:pPr>
            <w:r>
              <w:rPr>
                <w:b/>
              </w:rPr>
              <w:t>6.</w:t>
            </w:r>
          </w:p>
        </w:tc>
        <w:tc>
          <w:tcPr>
            <w:tcW w:w="8603" w:type="dxa"/>
          </w:tcPr>
          <w:p w:rsidR="00590FFB" w:rsidRPr="00E6305B" w:rsidRDefault="00590FFB" w:rsidP="004A3287">
            <w:pPr>
              <w:spacing w:before="120" w:after="120"/>
              <w:jc w:val="both"/>
              <w:rPr>
                <w:b/>
              </w:rPr>
            </w:pPr>
            <w:r w:rsidRPr="00E6305B">
              <w:rPr>
                <w:b/>
              </w:rPr>
              <w:t>Sajátos beszerzési módszerek</w:t>
            </w:r>
          </w:p>
        </w:tc>
      </w:tr>
      <w:tr w:rsidR="00590FFB" w:rsidRPr="00E6305B" w:rsidTr="004A3287">
        <w:trPr>
          <w:trHeight w:val="87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proofErr w:type="spellStart"/>
            <w:r w:rsidRPr="00E6305B">
              <w:t>Keretmegállapodás</w:t>
            </w:r>
            <w:proofErr w:type="spellEnd"/>
            <w:r w:rsidRPr="00E6305B">
              <w:t xml:space="preserve"> kötésére nem kerül sor. </w:t>
            </w:r>
          </w:p>
          <w:p w:rsidR="00590FFB" w:rsidRPr="00E6305B" w:rsidRDefault="00590FFB" w:rsidP="004A3287">
            <w:pPr>
              <w:spacing w:before="120" w:after="120"/>
              <w:jc w:val="both"/>
            </w:pPr>
            <w:r w:rsidRPr="00E6305B">
              <w:t xml:space="preserve">Dinamikus beszerzési rendszer alkalmazására nem kerül sor. </w:t>
            </w:r>
          </w:p>
          <w:p w:rsidR="00590FFB" w:rsidRPr="00E6305B" w:rsidRDefault="00590FFB" w:rsidP="004A3287">
            <w:pPr>
              <w:spacing w:before="120" w:after="120"/>
              <w:jc w:val="both"/>
            </w:pPr>
            <w:r w:rsidRPr="00E6305B">
              <w:t xml:space="preserve">Elektronikus árlejtés alkalmazására nem kerül sor. </w:t>
            </w:r>
          </w:p>
        </w:tc>
      </w:tr>
      <w:tr w:rsidR="00590FFB" w:rsidRPr="00E6305B" w:rsidTr="004A3287">
        <w:trPr>
          <w:trHeight w:val="343"/>
        </w:trPr>
        <w:tc>
          <w:tcPr>
            <w:tcW w:w="577" w:type="dxa"/>
          </w:tcPr>
          <w:p w:rsidR="00590FFB" w:rsidRPr="00E6305B" w:rsidRDefault="00590FFB" w:rsidP="004A3287">
            <w:pPr>
              <w:spacing w:before="120" w:after="120"/>
              <w:rPr>
                <w:b/>
              </w:rPr>
            </w:pPr>
            <w:r>
              <w:rPr>
                <w:b/>
              </w:rPr>
              <w:t>7.</w:t>
            </w:r>
          </w:p>
        </w:tc>
        <w:tc>
          <w:tcPr>
            <w:tcW w:w="8603" w:type="dxa"/>
          </w:tcPr>
          <w:p w:rsidR="00590FFB" w:rsidRPr="00E6305B" w:rsidRDefault="00590FFB" w:rsidP="004A3287">
            <w:pPr>
              <w:spacing w:before="120" w:after="120"/>
              <w:jc w:val="both"/>
              <w:rPr>
                <w:b/>
              </w:rPr>
            </w:pPr>
            <w:r w:rsidRPr="00E6305B">
              <w:rPr>
                <w:b/>
              </w:rPr>
              <w:t>A szerződés időtartama vagy a teljesítés határideje</w:t>
            </w:r>
          </w:p>
        </w:tc>
      </w:tr>
      <w:tr w:rsidR="00590FFB" w:rsidRPr="00E6305B" w:rsidTr="004A3287">
        <w:trPr>
          <w:trHeight w:val="334"/>
        </w:trPr>
        <w:tc>
          <w:tcPr>
            <w:tcW w:w="577" w:type="dxa"/>
          </w:tcPr>
          <w:p w:rsidR="00590FFB" w:rsidRPr="00E6305B" w:rsidRDefault="00590FFB" w:rsidP="004A3287">
            <w:pPr>
              <w:spacing w:before="120" w:after="120"/>
            </w:pPr>
          </w:p>
        </w:tc>
        <w:tc>
          <w:tcPr>
            <w:tcW w:w="8603" w:type="dxa"/>
          </w:tcPr>
          <w:p w:rsidR="00590FFB" w:rsidRDefault="00590FFB" w:rsidP="004A3287">
            <w:pPr>
              <w:spacing w:before="120" w:after="120"/>
              <w:jc w:val="both"/>
            </w:pPr>
            <w:r>
              <w:t>Valamennyi feladat</w:t>
            </w:r>
            <w:r w:rsidRPr="00E6305B">
              <w:t xml:space="preserve"> </w:t>
            </w:r>
            <w:r>
              <w:t>esetében</w:t>
            </w:r>
            <w:r w:rsidRPr="00E6305B">
              <w:t>:</w:t>
            </w:r>
          </w:p>
          <w:p w:rsidR="00590FFB" w:rsidRPr="00E6305B" w:rsidRDefault="00590FFB" w:rsidP="004A3287">
            <w:pPr>
              <w:spacing w:before="120" w:after="120"/>
              <w:jc w:val="both"/>
            </w:pPr>
            <w:r>
              <w:t>A teljesítés határideje: 2018.08.17. napja.</w:t>
            </w:r>
          </w:p>
          <w:p w:rsidR="00590FFB" w:rsidRDefault="00590FFB" w:rsidP="004A3287">
            <w:pPr>
              <w:spacing w:before="120" w:after="120"/>
              <w:jc w:val="both"/>
              <w:rPr>
                <w:lang w:eastAsia="zh-CN"/>
              </w:rPr>
            </w:pPr>
            <w:r w:rsidRPr="00E6305B">
              <w:rPr>
                <w:lang w:eastAsia="zh-CN"/>
              </w:rPr>
              <w:t xml:space="preserve">A munkaterület </w:t>
            </w:r>
            <w:r>
              <w:rPr>
                <w:lang w:eastAsia="zh-CN"/>
              </w:rPr>
              <w:t>átadására a szerződés aláírását követő 30 napon belül kerül sor.</w:t>
            </w:r>
          </w:p>
          <w:p w:rsidR="00590FFB" w:rsidRPr="00E6305B" w:rsidRDefault="00590FFB" w:rsidP="004A3287">
            <w:pPr>
              <w:spacing w:before="120" w:after="120"/>
              <w:jc w:val="both"/>
            </w:pPr>
            <w:r>
              <w:rPr>
                <w:lang w:eastAsia="zh-CN"/>
              </w:rPr>
              <w:t>A készre jelentésnek legkésőbb 2018. augusztus 1. napjáig meg kell történnie.</w:t>
            </w:r>
          </w:p>
          <w:p w:rsidR="00590FFB" w:rsidRPr="00E6305B" w:rsidRDefault="00590FFB" w:rsidP="004A3287">
            <w:pPr>
              <w:spacing w:before="120" w:after="120"/>
              <w:jc w:val="both"/>
              <w:rPr>
                <w:sz w:val="22"/>
                <w:szCs w:val="22"/>
              </w:rPr>
            </w:pPr>
            <w:r w:rsidRPr="00E6305B">
              <w:t>Ajánlatkérő előteljesítést elfogad.</w:t>
            </w:r>
          </w:p>
        </w:tc>
      </w:tr>
      <w:tr w:rsidR="00590FFB" w:rsidRPr="00E6305B" w:rsidTr="004A3287">
        <w:trPr>
          <w:trHeight w:val="343"/>
        </w:trPr>
        <w:tc>
          <w:tcPr>
            <w:tcW w:w="577" w:type="dxa"/>
          </w:tcPr>
          <w:p w:rsidR="00590FFB" w:rsidRPr="00E6305B" w:rsidRDefault="00590FFB" w:rsidP="004A3287">
            <w:pPr>
              <w:spacing w:before="120" w:after="120"/>
              <w:rPr>
                <w:b/>
              </w:rPr>
            </w:pPr>
            <w:r>
              <w:rPr>
                <w:b/>
              </w:rPr>
              <w:t>8.</w:t>
            </w:r>
          </w:p>
        </w:tc>
        <w:tc>
          <w:tcPr>
            <w:tcW w:w="8603" w:type="dxa"/>
          </w:tcPr>
          <w:p w:rsidR="00590FFB" w:rsidRPr="00E6305B" w:rsidRDefault="00590FFB" w:rsidP="004A3287">
            <w:pPr>
              <w:spacing w:before="120" w:after="120"/>
              <w:jc w:val="both"/>
              <w:rPr>
                <w:b/>
              </w:rPr>
            </w:pPr>
            <w:r w:rsidRPr="00E6305B">
              <w:rPr>
                <w:b/>
              </w:rPr>
              <w:t>A teljesítés helye</w:t>
            </w:r>
          </w:p>
        </w:tc>
      </w:tr>
      <w:tr w:rsidR="00590FFB" w:rsidRPr="00E6305B" w:rsidTr="004A3287">
        <w:trPr>
          <w:trHeight w:val="605"/>
        </w:trPr>
        <w:tc>
          <w:tcPr>
            <w:tcW w:w="577" w:type="dxa"/>
          </w:tcPr>
          <w:p w:rsidR="00590FFB" w:rsidRPr="00E6305B" w:rsidRDefault="00590FFB" w:rsidP="004A3287">
            <w:pPr>
              <w:spacing w:before="120" w:after="120"/>
            </w:pPr>
          </w:p>
        </w:tc>
        <w:tc>
          <w:tcPr>
            <w:tcW w:w="8603" w:type="dxa"/>
          </w:tcPr>
          <w:p w:rsidR="00590FFB" w:rsidRDefault="00590FFB" w:rsidP="00590FFB">
            <w:pPr>
              <w:numPr>
                <w:ilvl w:val="0"/>
                <w:numId w:val="46"/>
              </w:numPr>
              <w:spacing w:before="120" w:after="120"/>
              <w:ind w:left="274" w:hanging="274"/>
              <w:jc w:val="both"/>
            </w:pPr>
            <w:r>
              <w:t>feladat: 1122 Budapest, Ráth György utca 18-20. (hrsz.: 10020)</w:t>
            </w:r>
          </w:p>
          <w:p w:rsidR="00590FFB" w:rsidRDefault="00590FFB" w:rsidP="00590FFB">
            <w:pPr>
              <w:numPr>
                <w:ilvl w:val="0"/>
                <w:numId w:val="46"/>
              </w:numPr>
              <w:spacing w:before="120" w:after="120"/>
              <w:ind w:left="274" w:hanging="274"/>
              <w:jc w:val="both"/>
            </w:pPr>
            <w:r>
              <w:t>feladat: 1125 Budapest, Zalai út 2. (hrsz.: 10761/74)</w:t>
            </w:r>
          </w:p>
          <w:p w:rsidR="00590FFB" w:rsidRDefault="00590FFB" w:rsidP="00590FFB">
            <w:pPr>
              <w:numPr>
                <w:ilvl w:val="0"/>
                <w:numId w:val="46"/>
              </w:numPr>
              <w:spacing w:before="120" w:after="120"/>
              <w:ind w:left="274" w:hanging="274"/>
              <w:jc w:val="both"/>
            </w:pPr>
            <w:r>
              <w:t>feladat: 1121 Budapest, Őzike utca 32. (hrsz.: 9138/9)</w:t>
            </w:r>
          </w:p>
          <w:p w:rsidR="00590FFB" w:rsidRDefault="00590FFB" w:rsidP="00590FFB">
            <w:pPr>
              <w:numPr>
                <w:ilvl w:val="0"/>
                <w:numId w:val="46"/>
              </w:numPr>
              <w:spacing w:before="120" w:after="120"/>
              <w:ind w:left="274" w:hanging="274"/>
              <w:jc w:val="both"/>
            </w:pPr>
            <w:r>
              <w:t xml:space="preserve">feladat: 1126 Budapest, Kiss János </w:t>
            </w:r>
            <w:proofErr w:type="spellStart"/>
            <w:r>
              <w:t>altb</w:t>
            </w:r>
            <w:proofErr w:type="spellEnd"/>
            <w:r>
              <w:t>. utca 31. (hrsz.: 7745)</w:t>
            </w:r>
          </w:p>
          <w:p w:rsidR="00590FFB" w:rsidRDefault="00590FFB" w:rsidP="00590FFB">
            <w:pPr>
              <w:numPr>
                <w:ilvl w:val="0"/>
                <w:numId w:val="46"/>
              </w:numPr>
              <w:spacing w:before="120" w:after="120"/>
              <w:ind w:left="274" w:hanging="274"/>
              <w:jc w:val="both"/>
            </w:pPr>
            <w:r>
              <w:t>feladat:1126 Budapest, Németvölgyi út 46. (hrsz.: 8260)</w:t>
            </w:r>
          </w:p>
          <w:p w:rsidR="00590FFB" w:rsidRDefault="00590FFB" w:rsidP="00590FFB">
            <w:pPr>
              <w:numPr>
                <w:ilvl w:val="0"/>
                <w:numId w:val="46"/>
              </w:numPr>
              <w:spacing w:before="120" w:after="120"/>
              <w:ind w:left="274" w:hanging="274"/>
              <w:jc w:val="both"/>
            </w:pPr>
            <w:r>
              <w:t>feladat: 1125 Budapest, Zalai út 2. (hrsz.: 10761/74)</w:t>
            </w:r>
          </w:p>
          <w:p w:rsidR="00590FFB" w:rsidRDefault="00590FFB" w:rsidP="00590FFB">
            <w:pPr>
              <w:numPr>
                <w:ilvl w:val="0"/>
                <w:numId w:val="46"/>
              </w:numPr>
              <w:spacing w:before="120" w:after="120"/>
              <w:ind w:left="274" w:hanging="274"/>
              <w:jc w:val="both"/>
            </w:pPr>
            <w:r>
              <w:t>feladat: 1122 Budapest, Városmajor utca 59/b (hrsz.: 6832/1)</w:t>
            </w:r>
          </w:p>
          <w:p w:rsidR="00590FFB" w:rsidRPr="00E6305B" w:rsidRDefault="00590FFB" w:rsidP="00590FFB">
            <w:pPr>
              <w:numPr>
                <w:ilvl w:val="0"/>
                <w:numId w:val="46"/>
              </w:numPr>
              <w:spacing w:before="120" w:after="120"/>
              <w:ind w:left="274" w:hanging="274"/>
              <w:jc w:val="both"/>
            </w:pPr>
            <w:r>
              <w:t xml:space="preserve">feladat: 1126 Budapest, Kiss János </w:t>
            </w:r>
            <w:proofErr w:type="spellStart"/>
            <w:r>
              <w:t>altb</w:t>
            </w:r>
            <w:proofErr w:type="spellEnd"/>
            <w:r>
              <w:t>. utca 28/a (hrsz.: 7780/2)</w:t>
            </w:r>
          </w:p>
        </w:tc>
      </w:tr>
      <w:tr w:rsidR="00590FFB" w:rsidRPr="00E6305B" w:rsidTr="004A3287">
        <w:trPr>
          <w:trHeight w:val="534"/>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ellenszolgáltatás teljesítésének feltételei, illetőleg a vonatkozó jogszabályokra hivatkozás</w:t>
            </w:r>
          </w:p>
        </w:tc>
      </w:tr>
      <w:tr w:rsidR="00590FFB" w:rsidRPr="00E6305B" w:rsidTr="004A3287">
        <w:trPr>
          <w:trHeight w:val="566"/>
        </w:trPr>
        <w:tc>
          <w:tcPr>
            <w:tcW w:w="577" w:type="dxa"/>
          </w:tcPr>
          <w:p w:rsidR="00590FFB" w:rsidRPr="00E6305B" w:rsidRDefault="00590FFB" w:rsidP="004A3287">
            <w:pPr>
              <w:spacing w:before="120" w:after="120"/>
            </w:pPr>
          </w:p>
        </w:tc>
        <w:tc>
          <w:tcPr>
            <w:tcW w:w="8603" w:type="dxa"/>
          </w:tcPr>
          <w:p w:rsidR="00590FFB" w:rsidRDefault="00590FFB" w:rsidP="004A3287">
            <w:pPr>
              <w:spacing w:after="120"/>
              <w:jc w:val="both"/>
              <w:rPr>
                <w:lang w:eastAsia="zh-CN"/>
              </w:rPr>
            </w:pPr>
            <w:r w:rsidRPr="00E6305B">
              <w:t>A</w:t>
            </w:r>
            <w:r w:rsidRPr="00E6305B">
              <w:rPr>
                <w:lang w:eastAsia="zh-CN"/>
              </w:rPr>
              <w:t xml:space="preserve"> Kbt. 135. </w:t>
            </w:r>
            <w:r w:rsidRPr="00E6305B">
              <w:t xml:space="preserve">§ (8) bekezdése alapján a </w:t>
            </w:r>
            <w:r w:rsidRPr="00E6305B">
              <w:rPr>
                <w:lang w:eastAsia="zh-CN"/>
              </w:rPr>
              <w:t>nyertes ajánlattevő</w:t>
            </w:r>
            <w:r w:rsidRPr="00E6305B">
              <w:t xml:space="preserve"> a szerződésben foglalt – tartalékkeret és általános forgalmi adó nélkül számított – teljes ellenszolgálta</w:t>
            </w:r>
            <w:r>
              <w:t>tás 10</w:t>
            </w:r>
            <w:r w:rsidRPr="00E6305B">
              <w:t>%-ának megfelelő összeg</w:t>
            </w:r>
            <w:r>
              <w:t xml:space="preserve"> </w:t>
            </w:r>
            <w:r w:rsidRPr="00E6305B">
              <w:rPr>
                <w:lang w:eastAsia="zh-CN"/>
              </w:rPr>
              <w:t>előlegként történő kifizetését kérheti.</w:t>
            </w:r>
          </w:p>
          <w:p w:rsidR="00590FFB" w:rsidRPr="00E6305B" w:rsidRDefault="00590FFB" w:rsidP="004A3287">
            <w:pPr>
              <w:spacing w:after="120"/>
              <w:jc w:val="both"/>
            </w:pPr>
            <w:r w:rsidRPr="00E6305B">
              <w:rPr>
                <w:lang w:eastAsia="zh-CN"/>
              </w:rPr>
              <w:t>Az előleget ajánlatkérő a 322/2015</w:t>
            </w:r>
            <w:r>
              <w:rPr>
                <w:lang w:eastAsia="zh-CN"/>
              </w:rPr>
              <w:t>. (X</w:t>
            </w:r>
            <w:r w:rsidRPr="00E6305B">
              <w:rPr>
                <w:lang w:eastAsia="zh-CN"/>
              </w:rPr>
              <w:t>.30.) Korm. rendelet 30. § (1) bekezdés szerint legkésőbb az építési munkaterület átadását követő 15 napon belül köteles kifizetni.</w:t>
            </w:r>
          </w:p>
          <w:p w:rsidR="00590FFB" w:rsidRDefault="00590FFB" w:rsidP="004A3287">
            <w:pPr>
              <w:spacing w:before="120" w:after="120"/>
              <w:jc w:val="both"/>
              <w:rPr>
                <w:sz w:val="22"/>
                <w:szCs w:val="22"/>
              </w:rPr>
            </w:pPr>
            <w:r w:rsidRPr="00EB6522">
              <w:rPr>
                <w:lang w:eastAsia="zh-CN"/>
              </w:rPr>
              <w:t xml:space="preserve">A számlák ellenértékének kifizetése a </w:t>
            </w:r>
            <w:r w:rsidRPr="001F760E">
              <w:rPr>
                <w:b/>
                <w:lang w:eastAsia="zh-CN"/>
              </w:rPr>
              <w:t>Kbt. 135. § (2)-(3) és (6) bekezdés</w:t>
            </w:r>
            <w:r w:rsidRPr="00EB6522">
              <w:rPr>
                <w:lang w:eastAsia="zh-CN"/>
              </w:rPr>
              <w:t xml:space="preserve">e és </w:t>
            </w:r>
            <w:r w:rsidRPr="001F760E">
              <w:rPr>
                <w:b/>
                <w:lang w:eastAsia="zh-CN"/>
              </w:rPr>
              <w:t>az építési beruházások, valamint az építési beruházásokhoz kapcsolódó tervezői és mérnöki szolgáltatások közbeszerzésének részletes szabályairól szóló 322/2015. (X. 30.) Korm. r.</w:t>
            </w:r>
            <w:r w:rsidRPr="00EB6522">
              <w:rPr>
                <w:lang w:eastAsia="zh-CN"/>
              </w:rPr>
              <w:t xml:space="preserve"> szerint történik. A számlák fizetési határideje a kézhezvételétől számított 30 nap.</w:t>
            </w:r>
          </w:p>
          <w:p w:rsidR="00590FFB" w:rsidRPr="00D01D69" w:rsidRDefault="00590FFB" w:rsidP="004A3287">
            <w:pPr>
              <w:spacing w:before="120" w:after="120"/>
              <w:jc w:val="both"/>
            </w:pPr>
            <w:r w:rsidRPr="00114DB6">
              <w:t>A számla ellenértékének kiegyenlítése – amennyiben alvállalkozó nem kerül bevonásra - a Ptk. 6:130. § (1)-(2) bekezdésében foglaltak szerint történik.</w:t>
            </w:r>
          </w:p>
          <w:p w:rsidR="00590FFB" w:rsidRPr="00114DB6" w:rsidRDefault="00590FFB" w:rsidP="004A3287">
            <w:pPr>
              <w:spacing w:before="120" w:after="120"/>
              <w:jc w:val="both"/>
            </w:pPr>
            <w:r w:rsidRPr="00114DB6">
              <w:t>Ha az ajánlattevőként szerződő fél a szerződés teljesítéséhez Kbt. szerinti alvállalkozót vesz igénybe, akkor a fizetés kapcsán - a Ptk. 6:130. § (1)-(2) bekezdéseitől eltérően – az ellenérték kifizetése Kbt. 135. § (3) bekezdésében, valamint a 322/2015. (X. 30.) Korm. rendelet 32/</w:t>
            </w:r>
            <w:proofErr w:type="gramStart"/>
            <w:r w:rsidRPr="00114DB6">
              <w:t>A</w:t>
            </w:r>
            <w:proofErr w:type="gramEnd"/>
            <w:r w:rsidRPr="00114DB6">
              <w:t>. – 32/B. §</w:t>
            </w:r>
            <w:proofErr w:type="spellStart"/>
            <w:r w:rsidRPr="00114DB6">
              <w:t>-ai</w:t>
            </w:r>
            <w:proofErr w:type="spellEnd"/>
            <w:r w:rsidRPr="00114DB6">
              <w:t xml:space="preserve"> szerint történik.</w:t>
            </w:r>
          </w:p>
          <w:p w:rsidR="00590FFB" w:rsidRPr="00E6305B" w:rsidRDefault="00590FFB" w:rsidP="004A3287">
            <w:pPr>
              <w:jc w:val="both"/>
            </w:pPr>
            <w:r w:rsidRPr="00E6305B">
              <w:lastRenderedPageBreak/>
              <w:t xml:space="preserve">Az ÁFA megfizetése a hatályos jogszabályok rendelkezéseinek megfelelően történik. </w:t>
            </w:r>
          </w:p>
          <w:p w:rsidR="00590FFB" w:rsidRPr="00E6305B" w:rsidRDefault="00590FFB" w:rsidP="004A3287">
            <w:pPr>
              <w:jc w:val="both"/>
            </w:pPr>
          </w:p>
          <w:p w:rsidR="00590FFB" w:rsidRPr="00E6305B" w:rsidRDefault="00590FFB" w:rsidP="004A3287">
            <w:pPr>
              <w:jc w:val="both"/>
            </w:pPr>
            <w:r w:rsidRPr="00E6305B">
              <w:t>Az ajánlattétel, a szerződéskötés és az elszámolás is magyar forintban történik, az ellenszolgáltatás összege magyar forintban kerül kifizetésre.</w:t>
            </w:r>
          </w:p>
          <w:p w:rsidR="00590FFB" w:rsidRPr="00E6305B" w:rsidRDefault="00590FFB" w:rsidP="004A3287">
            <w:pPr>
              <w:spacing w:before="120" w:after="120"/>
              <w:jc w:val="both"/>
            </w:pPr>
            <w:r w:rsidRPr="00E6305B">
              <w:t>Tekintettel arra, hogy jelen közbeszerzési eljárás tárgya építési beruházás, a fizetési feltételek részét képezik a 322/2015. (X. 30.) Korm. r. rendelkezései.</w:t>
            </w:r>
          </w:p>
          <w:p w:rsidR="00590FFB" w:rsidRPr="00E6305B" w:rsidRDefault="00590FFB" w:rsidP="004A3287">
            <w:pPr>
              <w:spacing w:before="120" w:after="120"/>
              <w:jc w:val="both"/>
            </w:pPr>
            <w:r w:rsidRPr="00E6305B">
              <w:t>Részszámlázásra a közbeszerzési dokumentumokban foglaltak szerint van lehetőség. A részletes fizetési feltételeket a közbeszerzési dokumentumok részét képező szerződéstervezet tartalmazza.</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Annak meghatározása, hogy az ajánlattevő tehet-e többváltozatú (alternatív) ajánlatot</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Ajánlatkérő nem enged többváltozatú (alternatív) ajánlattételt.</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nyertes ajánlattevő kiválasztása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 Kbt. 76. § (2) bekezdés c) pontja alapján a legjobb ár-érték arányt tartalmazó ajánlat kiválasztása az alábbi értékelési szempontok és súlyszámok szerint.</w:t>
            </w:r>
          </w:p>
          <w:tbl>
            <w:tblPr>
              <w:tblW w:w="7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3742"/>
            </w:tblGrid>
            <w:tr w:rsidR="00590FFB" w:rsidRPr="00E6305B" w:rsidTr="004A3287">
              <w:trPr>
                <w:trHeight w:val="97"/>
              </w:trPr>
              <w:tc>
                <w:tcPr>
                  <w:tcW w:w="3741" w:type="dxa"/>
                </w:tcPr>
                <w:p w:rsidR="00590FFB" w:rsidRPr="00E6305B" w:rsidRDefault="00590FFB" w:rsidP="004A3287">
                  <w:pPr>
                    <w:spacing w:before="120" w:after="120"/>
                    <w:jc w:val="center"/>
                    <w:rPr>
                      <w:b/>
                    </w:rPr>
                  </w:pPr>
                  <w:r w:rsidRPr="00E6305B">
                    <w:rPr>
                      <w:b/>
                    </w:rPr>
                    <w:t>Értékelési szempont</w:t>
                  </w:r>
                </w:p>
              </w:tc>
              <w:tc>
                <w:tcPr>
                  <w:tcW w:w="3742" w:type="dxa"/>
                </w:tcPr>
                <w:p w:rsidR="00590FFB" w:rsidRPr="00E6305B" w:rsidRDefault="00590FFB" w:rsidP="004A3287">
                  <w:pPr>
                    <w:spacing w:before="120" w:after="120"/>
                    <w:jc w:val="center"/>
                    <w:rPr>
                      <w:b/>
                    </w:rPr>
                  </w:pPr>
                  <w:r w:rsidRPr="00E6305B">
                    <w:rPr>
                      <w:b/>
                    </w:rPr>
                    <w:t>Súlyszám</w:t>
                  </w:r>
                </w:p>
              </w:tc>
            </w:tr>
            <w:tr w:rsidR="00590FFB" w:rsidRPr="00E6305B" w:rsidTr="004A3287">
              <w:trPr>
                <w:trHeight w:val="97"/>
              </w:trPr>
              <w:tc>
                <w:tcPr>
                  <w:tcW w:w="3741" w:type="dxa"/>
                </w:tcPr>
                <w:p w:rsidR="00590FFB" w:rsidRPr="00E6305B" w:rsidRDefault="00590FFB" w:rsidP="004A3287">
                  <w:pPr>
                    <w:spacing w:before="120" w:after="120"/>
                    <w:jc w:val="both"/>
                  </w:pPr>
                  <w:r w:rsidRPr="00E6305B">
                    <w:t>1. Összesített nettó ajánlati ár (Ft)</w:t>
                  </w:r>
                </w:p>
              </w:tc>
              <w:tc>
                <w:tcPr>
                  <w:tcW w:w="3742" w:type="dxa"/>
                </w:tcPr>
                <w:p w:rsidR="00590FFB" w:rsidRPr="00E6305B" w:rsidRDefault="00590FFB" w:rsidP="004A3287">
                  <w:pPr>
                    <w:spacing w:before="120" w:after="120"/>
                    <w:jc w:val="both"/>
                  </w:pPr>
                  <w:r>
                    <w:t>70</w:t>
                  </w:r>
                </w:p>
              </w:tc>
            </w:tr>
            <w:tr w:rsidR="00590FFB" w:rsidRPr="00E6305B" w:rsidTr="004A3287">
              <w:trPr>
                <w:trHeight w:val="97"/>
              </w:trPr>
              <w:tc>
                <w:tcPr>
                  <w:tcW w:w="3741" w:type="dxa"/>
                </w:tcPr>
                <w:p w:rsidR="00590FFB" w:rsidRPr="00E6305B" w:rsidRDefault="00590FFB" w:rsidP="004A3287">
                  <w:pPr>
                    <w:spacing w:before="120" w:after="120"/>
                    <w:jc w:val="both"/>
                  </w:pPr>
                  <w:r>
                    <w:t>2</w:t>
                  </w:r>
                  <w:r w:rsidRPr="00E6305B">
                    <w:t>. Környezetvédelmi vállalások a teljesítés során</w:t>
                  </w:r>
                </w:p>
              </w:tc>
              <w:tc>
                <w:tcPr>
                  <w:tcW w:w="3742" w:type="dxa"/>
                </w:tcPr>
                <w:p w:rsidR="00590FFB" w:rsidRPr="00E6305B" w:rsidRDefault="00590FFB" w:rsidP="004A3287">
                  <w:pPr>
                    <w:spacing w:before="120" w:after="120"/>
                    <w:jc w:val="both"/>
                  </w:pPr>
                  <w:r w:rsidRPr="00E6305B">
                    <w:t>20</w:t>
                  </w:r>
                </w:p>
              </w:tc>
            </w:tr>
            <w:tr w:rsidR="00590FFB" w:rsidRPr="00E6305B" w:rsidTr="004A3287">
              <w:trPr>
                <w:trHeight w:val="97"/>
              </w:trPr>
              <w:tc>
                <w:tcPr>
                  <w:tcW w:w="3741" w:type="dxa"/>
                </w:tcPr>
                <w:p w:rsidR="00590FFB" w:rsidRPr="00E6305B" w:rsidRDefault="00590FFB" w:rsidP="004A3287">
                  <w:pPr>
                    <w:spacing w:before="120" w:after="120"/>
                    <w:jc w:val="both"/>
                  </w:pPr>
                  <w:r>
                    <w:t>3</w:t>
                  </w:r>
                  <w:r w:rsidRPr="00E6305B">
                    <w:t xml:space="preserve">. </w:t>
                  </w:r>
                  <w:r>
                    <w:t>Kötelező 12 hónapos jótálláson felül vállalt többlet-jótállás ideje</w:t>
                  </w:r>
                  <w:r w:rsidRPr="005964FD">
                    <w:t xml:space="preserve"> (hónap)</w:t>
                  </w:r>
                </w:p>
              </w:tc>
              <w:tc>
                <w:tcPr>
                  <w:tcW w:w="3742" w:type="dxa"/>
                </w:tcPr>
                <w:p w:rsidR="00590FFB" w:rsidRPr="00E6305B" w:rsidRDefault="00590FFB" w:rsidP="004A3287">
                  <w:pPr>
                    <w:spacing w:before="120" w:after="120"/>
                    <w:jc w:val="both"/>
                  </w:pPr>
                  <w:r w:rsidRPr="00E6305B">
                    <w:t>10</w:t>
                  </w:r>
                </w:p>
              </w:tc>
            </w:tr>
          </w:tbl>
          <w:p w:rsidR="00590FFB" w:rsidRPr="00E6305B" w:rsidRDefault="00590FFB" w:rsidP="004A3287">
            <w:pPr>
              <w:spacing w:before="120" w:after="120"/>
              <w:jc w:val="both"/>
            </w:pPr>
            <w:r w:rsidRPr="00E6305B">
              <w:t xml:space="preserve">Az ajánlatok értékelési szempontok szerinti tartalmi elemeinek értékelése során adható pontszám alsó határa </w:t>
            </w:r>
            <w:r>
              <w:t>0</w:t>
            </w:r>
            <w:r w:rsidRPr="00E6305B">
              <w:t xml:space="preserve"> pont, felső határa 10 pont, </w:t>
            </w:r>
            <w:r w:rsidRPr="00E6305B">
              <w:rPr>
                <w:rFonts w:eastAsia="Times"/>
                <w:szCs w:val="20"/>
              </w:rPr>
              <w:t>valamennyi értékelési szempont esetében</w:t>
            </w:r>
            <w:r w:rsidRPr="00E6305B">
              <w:t>.</w:t>
            </w:r>
          </w:p>
          <w:p w:rsidR="00590FFB" w:rsidRPr="00E6305B" w:rsidRDefault="00590FFB" w:rsidP="004A3287">
            <w:pPr>
              <w:spacing w:before="120" w:after="120"/>
              <w:jc w:val="both"/>
              <w:rPr>
                <w:rFonts w:eastAsia="Times"/>
                <w:b/>
              </w:rPr>
            </w:pPr>
            <w:r w:rsidRPr="00E6305B">
              <w:rPr>
                <w:rFonts w:eastAsia="Times"/>
                <w:b/>
              </w:rPr>
              <w:t xml:space="preserve">Ajánlatkérő az 1. értékelési szempontnál </w:t>
            </w:r>
            <w:r w:rsidRPr="00E6305B">
              <w:rPr>
                <w:b/>
                <w:bCs/>
              </w:rPr>
              <w:t>a Közbeszerzési Hatóság 2016. december 21. napi útmutatójának (KÉ 2016. évi 147. szám)</w:t>
            </w:r>
            <w:r w:rsidRPr="00E6305B">
              <w:rPr>
                <w:rFonts w:eastAsia="Times"/>
                <w:b/>
              </w:rPr>
              <w:t xml:space="preserve"> 1. számú melléklet </w:t>
            </w:r>
            <w:proofErr w:type="gramStart"/>
            <w:r w:rsidRPr="00E6305B">
              <w:rPr>
                <w:rFonts w:eastAsia="Times"/>
                <w:b/>
              </w:rPr>
              <w:t>A</w:t>
            </w:r>
            <w:proofErr w:type="gramEnd"/>
            <w:r w:rsidRPr="00E6305B">
              <w:rPr>
                <w:rFonts w:eastAsia="Times"/>
                <w:b/>
              </w:rPr>
              <w:t xml:space="preserve">.1. </w:t>
            </w:r>
            <w:proofErr w:type="spellStart"/>
            <w:r w:rsidRPr="00E6305B">
              <w:rPr>
                <w:rFonts w:eastAsia="Times"/>
                <w:b/>
              </w:rPr>
              <w:t>ba</w:t>
            </w:r>
            <w:proofErr w:type="spellEnd"/>
            <w:r w:rsidRPr="00E6305B">
              <w:rPr>
                <w:rFonts w:eastAsia="Times"/>
                <w:b/>
              </w:rPr>
              <w:t xml:space="preserve">) pontja szerinti (az értékarányosítás módszerén belül) a </w:t>
            </w:r>
            <w:r w:rsidRPr="00E6305B">
              <w:rPr>
                <w:rFonts w:eastAsia="Times"/>
                <w:b/>
                <w:u w:val="single"/>
              </w:rPr>
              <w:t>fordított arányosítást</w:t>
            </w:r>
            <w:r w:rsidRPr="00E6305B">
              <w:rPr>
                <w:rFonts w:eastAsia="Times"/>
                <w:b/>
              </w:rPr>
              <w:t xml:space="preserve"> alkalmazza.</w:t>
            </w:r>
          </w:p>
          <w:p w:rsidR="00590FFB" w:rsidRDefault="00590FFB" w:rsidP="004A3287">
            <w:pPr>
              <w:pStyle w:val="Jegyzetszveg"/>
              <w:jc w:val="both"/>
              <w:rPr>
                <w:b/>
                <w:bCs/>
                <w:sz w:val="24"/>
              </w:rPr>
            </w:pPr>
            <w:r w:rsidRPr="00E6305B">
              <w:rPr>
                <w:rFonts w:eastAsia="Times"/>
                <w:b/>
                <w:sz w:val="24"/>
              </w:rPr>
              <w:t xml:space="preserve">Ajánlatkérő a </w:t>
            </w:r>
            <w:r>
              <w:rPr>
                <w:rFonts w:eastAsia="Times"/>
                <w:b/>
                <w:sz w:val="24"/>
              </w:rPr>
              <w:t>2</w:t>
            </w:r>
            <w:r w:rsidRPr="00E6305B">
              <w:rPr>
                <w:rFonts w:eastAsia="Times"/>
                <w:b/>
                <w:sz w:val="24"/>
              </w:rPr>
              <w:t xml:space="preserve">. </w:t>
            </w:r>
            <w:r>
              <w:rPr>
                <w:rFonts w:eastAsia="Times"/>
                <w:b/>
                <w:sz w:val="24"/>
              </w:rPr>
              <w:t>és 3</w:t>
            </w:r>
            <w:r w:rsidRPr="00E6305B">
              <w:rPr>
                <w:rFonts w:eastAsia="Times"/>
                <w:b/>
                <w:sz w:val="24"/>
              </w:rPr>
              <w:t xml:space="preserve">. értékelési szempontnál </w:t>
            </w:r>
            <w:r w:rsidRPr="00E6305B">
              <w:rPr>
                <w:b/>
                <w:bCs/>
                <w:sz w:val="24"/>
              </w:rPr>
              <w:t xml:space="preserve">a Közbeszerzési Hatóság 2016. december 21. napi útmutatójának (KÉ 2016. évi 147. szám) 1. számú melléklet B.1. pontja szerinti (abszolút értékelés: A pontozás) módszert és az </w:t>
            </w:r>
            <w:proofErr w:type="gramStart"/>
            <w:r w:rsidRPr="00E6305B">
              <w:rPr>
                <w:b/>
                <w:bCs/>
                <w:sz w:val="24"/>
              </w:rPr>
              <w:t>A</w:t>
            </w:r>
            <w:proofErr w:type="gramEnd"/>
            <w:r w:rsidRPr="00E6305B">
              <w:rPr>
                <w:b/>
                <w:bCs/>
                <w:sz w:val="24"/>
              </w:rPr>
              <w:t xml:space="preserve">.1.bb) pontja szerinti </w:t>
            </w:r>
            <w:r w:rsidRPr="00A062AF">
              <w:rPr>
                <w:b/>
                <w:bCs/>
                <w:sz w:val="24"/>
                <w:u w:val="single"/>
              </w:rPr>
              <w:t>egyenes arányosítás</w:t>
            </w:r>
            <w:r w:rsidRPr="00E6305B">
              <w:rPr>
                <w:b/>
                <w:bCs/>
                <w:sz w:val="24"/>
              </w:rPr>
              <w:t xml:space="preserve"> módszerét együttesen alkalmazza a közbeszerzési dokumentumokban részletezettek szerint.</w:t>
            </w:r>
          </w:p>
          <w:p w:rsidR="00590FFB" w:rsidRDefault="00590FFB" w:rsidP="004A3287">
            <w:pPr>
              <w:spacing w:before="120" w:after="120"/>
              <w:jc w:val="both"/>
              <w:rPr>
                <w:szCs w:val="22"/>
                <w:shd w:val="clear" w:color="auto" w:fill="FFFFFF"/>
              </w:rPr>
            </w:pPr>
            <w:r w:rsidRPr="00653374">
              <w:rPr>
                <w:szCs w:val="22"/>
                <w:shd w:val="clear" w:color="auto" w:fill="FFFFFF"/>
              </w:rPr>
              <w:t>Azok</w:t>
            </w:r>
            <w:r>
              <w:rPr>
                <w:szCs w:val="22"/>
                <w:shd w:val="clear" w:color="auto" w:fill="FFFFFF"/>
              </w:rPr>
              <w:t xml:space="preserve"> az ajánlatok, melyek a 3</w:t>
            </w:r>
            <w:r w:rsidRPr="00653374">
              <w:rPr>
                <w:szCs w:val="22"/>
                <w:shd w:val="clear" w:color="auto" w:fill="FFFFFF"/>
              </w:rPr>
              <w:t>. értékelési szempont tekintetében a legkedvezőtlenebb (érvényességi küszöböt jelentő</w:t>
            </w:r>
            <w:r>
              <w:rPr>
                <w:szCs w:val="22"/>
                <w:shd w:val="clear" w:color="auto" w:fill="FFFFFF"/>
              </w:rPr>
              <w:t>, azaz 0 többlet-hónap</w:t>
            </w:r>
            <w:r w:rsidRPr="00653374">
              <w:rPr>
                <w:szCs w:val="22"/>
                <w:shd w:val="clear" w:color="auto" w:fill="FFFFFF"/>
              </w:rPr>
              <w:t>) értéket tartalmazzák, az értékelés során adható pontszám alsó határával megegyező pontszámot, a legkedvezőbb szintet</w:t>
            </w:r>
            <w:r>
              <w:rPr>
                <w:szCs w:val="22"/>
                <w:shd w:val="clear" w:color="auto" w:fill="FFFFFF"/>
              </w:rPr>
              <w:t xml:space="preserve"> (azaz 12 többlet-hónap)</w:t>
            </w:r>
            <w:r w:rsidRPr="00653374">
              <w:rPr>
                <w:szCs w:val="22"/>
                <w:shd w:val="clear" w:color="auto" w:fill="FFFFFF"/>
              </w:rPr>
              <w:t xml:space="preserve"> elérő vagy annál kedvezőbb értéket tartalmazó ajánlatok pedig egyaránt az értékelés során adható pontszám felső határával </w:t>
            </w:r>
            <w:r w:rsidRPr="00653374">
              <w:rPr>
                <w:szCs w:val="22"/>
                <w:shd w:val="clear" w:color="auto" w:fill="FFFFFF"/>
              </w:rPr>
              <w:lastRenderedPageBreak/>
              <w:t xml:space="preserve">megegyező pontszámot kapnak. A </w:t>
            </w:r>
            <w:r w:rsidRPr="0085300C">
              <w:rPr>
                <w:b/>
                <w:szCs w:val="22"/>
                <w:shd w:val="clear" w:color="auto" w:fill="FFFFFF"/>
              </w:rPr>
              <w:t xml:space="preserve">Kbt. 77. § (1) </w:t>
            </w:r>
            <w:proofErr w:type="spellStart"/>
            <w:r w:rsidRPr="0085300C">
              <w:rPr>
                <w:b/>
                <w:szCs w:val="22"/>
                <w:shd w:val="clear" w:color="auto" w:fill="FFFFFF"/>
              </w:rPr>
              <w:t>bek</w:t>
            </w:r>
            <w:proofErr w:type="spellEnd"/>
            <w:r w:rsidRPr="0085300C">
              <w:rPr>
                <w:b/>
                <w:szCs w:val="22"/>
                <w:shd w:val="clear" w:color="auto" w:fill="FFFFFF"/>
              </w:rPr>
              <w:t>. alapján</w:t>
            </w:r>
            <w:r w:rsidRPr="00653374">
              <w:rPr>
                <w:szCs w:val="22"/>
                <w:shd w:val="clear" w:color="auto" w:fill="FFFFFF"/>
              </w:rPr>
              <w:t xml:space="preserve"> alább meghatározott </w:t>
            </w:r>
            <w:r w:rsidRPr="0085300C">
              <w:rPr>
                <w:b/>
                <w:szCs w:val="22"/>
                <w:shd w:val="clear" w:color="auto" w:fill="FFFFFF"/>
              </w:rPr>
              <w:t xml:space="preserve">két szélső (legkedvezőtlenebb és legkedvezőbb) érték közé eső megajánlás pedig a két </w:t>
            </w:r>
            <w:proofErr w:type="gramStart"/>
            <w:r w:rsidRPr="0085300C">
              <w:rPr>
                <w:b/>
                <w:szCs w:val="22"/>
                <w:shd w:val="clear" w:color="auto" w:fill="FFFFFF"/>
              </w:rPr>
              <w:t>szélső értéktől</w:t>
            </w:r>
            <w:proofErr w:type="gramEnd"/>
            <w:r w:rsidRPr="0085300C">
              <w:rPr>
                <w:b/>
                <w:szCs w:val="22"/>
                <w:shd w:val="clear" w:color="auto" w:fill="FFFFFF"/>
              </w:rPr>
              <w:t xml:space="preserve"> való távolságok arányának megfelelően kerül pontozásra.</w:t>
            </w:r>
            <w:r w:rsidRPr="00653374">
              <w:rPr>
                <w:szCs w:val="22"/>
                <w:shd w:val="clear" w:color="auto" w:fill="FFFFFF"/>
              </w:rPr>
              <w:t xml:space="preserve"> A képletet a közbeszerzési dokumentumok tartalmazzák.</w:t>
            </w:r>
          </w:p>
          <w:p w:rsidR="00590FFB" w:rsidRPr="00E6305B" w:rsidRDefault="00590FFB" w:rsidP="004A3287">
            <w:pPr>
              <w:pStyle w:val="Jegyzetszveg"/>
              <w:jc w:val="both"/>
              <w:rPr>
                <w:rFonts w:eastAsia="Times"/>
                <w:b/>
                <w:sz w:val="24"/>
              </w:rPr>
            </w:pPr>
          </w:p>
          <w:p w:rsidR="00590FFB" w:rsidRPr="00E6305B" w:rsidRDefault="00590FFB" w:rsidP="004A3287">
            <w:pPr>
              <w:spacing w:before="120" w:after="120"/>
              <w:jc w:val="both"/>
            </w:pPr>
            <w:r w:rsidRPr="00E6305B">
              <w:t xml:space="preserve">Ajánlatkérő a Kbt. 77. § (1) bekezdése alapján az alábbi értékelési szempontokkal összefüggő ajánlati elemekkel kapcsolatban meghatározza az adott ajánlati elemmel kapcsolatos olyan elvárását, amelynél </w:t>
            </w:r>
            <w:r w:rsidRPr="00E6305B">
              <w:rPr>
                <w:u w:val="single"/>
              </w:rPr>
              <w:t>kedvezőtlenebb</w:t>
            </w:r>
            <w:r w:rsidRPr="00E6305B">
              <w:t xml:space="preserve"> az adott megajánlás nem lehet. Amennyiben az ajánlattevő az alábbiaknál az ajánlatkérőre nézve kedvezőtlenebb megajánlást tesz, abban az esetben az ajánlata érvénytelennek minősül:</w:t>
            </w:r>
          </w:p>
          <w:p w:rsidR="00590FFB" w:rsidRPr="00E6305B" w:rsidRDefault="00590FFB" w:rsidP="004A3287">
            <w:pPr>
              <w:spacing w:before="120" w:after="120"/>
              <w:jc w:val="both"/>
            </w:pPr>
            <w:r>
              <w:t>3</w:t>
            </w:r>
            <w:r w:rsidRPr="00E6305B">
              <w:t>. értékelési szempont</w:t>
            </w:r>
            <w:r>
              <w:t>: „Kötelező 12 hónapos jótálláson felül vállalt többlet-jótállás ideje</w:t>
            </w:r>
            <w:r w:rsidRPr="005964FD">
              <w:t xml:space="preserve"> (hónap)</w:t>
            </w:r>
            <w:r>
              <w:t>”</w:t>
            </w:r>
          </w:p>
          <w:p w:rsidR="00590FFB" w:rsidRPr="00E6305B" w:rsidRDefault="00590FFB" w:rsidP="004A3287">
            <w:pPr>
              <w:spacing w:before="120" w:after="120"/>
              <w:jc w:val="both"/>
              <w:rPr>
                <w:u w:val="single"/>
              </w:rPr>
            </w:pPr>
            <w:r w:rsidRPr="00E6305B">
              <w:t xml:space="preserve">Jótállás időtartama: </w:t>
            </w:r>
            <w:r>
              <w:rPr>
                <w:b/>
              </w:rPr>
              <w:t>0</w:t>
            </w:r>
            <w:r w:rsidRPr="00E6305B">
              <w:rPr>
                <w:b/>
              </w:rPr>
              <w:t xml:space="preserve"> hónap</w:t>
            </w:r>
            <w:r w:rsidRPr="00E6305B">
              <w:t xml:space="preserve">. </w:t>
            </w:r>
          </w:p>
          <w:p w:rsidR="00590FFB" w:rsidRPr="00E6305B" w:rsidRDefault="00590FFB" w:rsidP="004A3287">
            <w:pPr>
              <w:spacing w:before="120" w:after="120"/>
              <w:jc w:val="both"/>
            </w:pPr>
            <w:r w:rsidRPr="00E6305B">
              <w:t xml:space="preserve">Ajánlatkérő a Kbt. 77. § (1) bekezdése alapján az alábbi értékelési szempontokkal összefüggő ajánlati elemekkel kapcsolatban meghatározza az adott ajánlati elem azon </w:t>
            </w:r>
            <w:r w:rsidRPr="00E6305B">
              <w:rPr>
                <w:u w:val="single"/>
              </w:rPr>
              <w:t>legkedvezőbb szintjét</w:t>
            </w:r>
            <w:r w:rsidRPr="00E6305B">
              <w:t>, melyre az annál még kedvezőbb vállalásokra egyaránt az adható pontszám felső határával azonos számú pontszámot ad és ebben az esetben az ajánlatkérő a pontszámok meghatározását úgy végzi el, hogy a legkedvezőbb szintnek megfelelő értéket veszi figyelembe a pontszámok meghatározásánál:</w:t>
            </w:r>
          </w:p>
          <w:p w:rsidR="00590FFB" w:rsidRPr="00E6305B" w:rsidRDefault="00590FFB" w:rsidP="004A3287">
            <w:pPr>
              <w:spacing w:before="120" w:after="120"/>
              <w:jc w:val="both"/>
            </w:pPr>
            <w:r>
              <w:t>3</w:t>
            </w:r>
            <w:r w:rsidRPr="00E6305B">
              <w:t>. értékelési szempont: „</w:t>
            </w:r>
            <w:r>
              <w:t>Kötelező 12 hónapos jótálláson felül vállalt többlet-jótállás ideje</w:t>
            </w:r>
            <w:r w:rsidRPr="00E6305B">
              <w:t xml:space="preserve"> (hónap)”</w:t>
            </w:r>
          </w:p>
          <w:p w:rsidR="00590FFB" w:rsidRPr="00E6305B" w:rsidRDefault="00590FFB" w:rsidP="004A3287">
            <w:pPr>
              <w:spacing w:before="120" w:after="120"/>
              <w:jc w:val="both"/>
            </w:pPr>
            <w:r w:rsidRPr="00E6305B">
              <w:t xml:space="preserve">Jótállás időtartama: </w:t>
            </w:r>
            <w:r>
              <w:rPr>
                <w:b/>
              </w:rPr>
              <w:t>12</w:t>
            </w:r>
            <w:r w:rsidRPr="00E6305B">
              <w:rPr>
                <w:b/>
              </w:rPr>
              <w:t xml:space="preserve"> hónap</w:t>
            </w:r>
            <w:r w:rsidRPr="00E6305B">
              <w:t xml:space="preserve">. </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kizáró okok és a megkövetelt igazolási módok</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AD5DEF" w:rsidRDefault="00590FFB" w:rsidP="004A3287">
            <w:pPr>
              <w:spacing w:before="120" w:after="120"/>
              <w:jc w:val="both"/>
              <w:rPr>
                <w:u w:val="single"/>
                <w:lang w:eastAsia="en-GB"/>
              </w:rPr>
            </w:pPr>
            <w:r w:rsidRPr="00781C1F">
              <w:rPr>
                <w:u w:val="single"/>
                <w:lang w:eastAsia="en-GB"/>
              </w:rPr>
              <w:t>A kizáró okok felsorolása:</w:t>
            </w:r>
          </w:p>
          <w:p w:rsidR="00590FFB" w:rsidRDefault="00590FFB" w:rsidP="004A3287">
            <w:pPr>
              <w:spacing w:before="120" w:after="120"/>
              <w:jc w:val="both"/>
              <w:rPr>
                <w:lang w:eastAsia="en-GB"/>
              </w:rPr>
            </w:pPr>
            <w:r w:rsidRPr="00E6305B">
              <w:rPr>
                <w:lang w:eastAsia="en-GB"/>
              </w:rPr>
              <w:t xml:space="preserve">Az eljárásban nem lehet ajánlattevő, alvállalkozó, akivel szemben a Kbt. 62. § (1) </w:t>
            </w:r>
            <w:proofErr w:type="spellStart"/>
            <w:r w:rsidRPr="00E6305B">
              <w:rPr>
                <w:lang w:eastAsia="en-GB"/>
              </w:rPr>
              <w:t>bek</w:t>
            </w:r>
            <w:proofErr w:type="spellEnd"/>
            <w:r w:rsidRPr="00E6305B">
              <w:rPr>
                <w:lang w:eastAsia="en-GB"/>
              </w:rPr>
              <w:t>. g)</w:t>
            </w:r>
            <w:proofErr w:type="spellStart"/>
            <w:r w:rsidRPr="00E6305B">
              <w:rPr>
                <w:lang w:eastAsia="en-GB"/>
              </w:rPr>
              <w:t>-k</w:t>
            </w:r>
            <w:proofErr w:type="spellEnd"/>
            <w:r w:rsidRPr="00E6305B">
              <w:rPr>
                <w:lang w:eastAsia="en-GB"/>
              </w:rPr>
              <w:t xml:space="preserve">) és m) és q) pontokban foglalt kizáró okok bármelyike fennáll. </w:t>
            </w:r>
          </w:p>
          <w:p w:rsidR="00590FFB" w:rsidRPr="00E6305B" w:rsidRDefault="00590FFB" w:rsidP="004A3287">
            <w:pPr>
              <w:spacing w:before="120" w:after="120"/>
              <w:jc w:val="both"/>
              <w:rPr>
                <w:lang w:eastAsia="en-GB"/>
              </w:rPr>
            </w:pPr>
            <w:r w:rsidRPr="00781C1F">
              <w:rPr>
                <w:u w:val="single"/>
                <w:lang w:eastAsia="en-GB"/>
              </w:rPr>
              <w:t>Az igazolási módok felsorolása és rövid leírása:</w:t>
            </w:r>
          </w:p>
          <w:p w:rsidR="00590FFB" w:rsidRPr="009E627E" w:rsidRDefault="00590FFB" w:rsidP="004A3287">
            <w:pPr>
              <w:spacing w:after="120"/>
              <w:jc w:val="both"/>
              <w:rPr>
                <w:lang w:eastAsia="en-GB"/>
              </w:rPr>
            </w:pPr>
            <w:r w:rsidRPr="009E627E">
              <w:rPr>
                <w:lang w:eastAsia="en-GB"/>
              </w:rPr>
              <w:t>A Kbt. 114. § (2) bekezdés és a 321/2015. (X. 30.) Korm. rendelet 17. §</w:t>
            </w:r>
            <w:proofErr w:type="spellStart"/>
            <w:r w:rsidRPr="009E627E">
              <w:rPr>
                <w:lang w:eastAsia="en-GB"/>
              </w:rPr>
              <w:t>-a</w:t>
            </w:r>
            <w:proofErr w:type="spellEnd"/>
            <w:r w:rsidRPr="009E627E">
              <w:rPr>
                <w:lang w:eastAsia="en-GB"/>
              </w:rPr>
              <w:t xml:space="preserve"> szerint az ajánlattevőnek nyilatkoznia kell, hogy nem tartozik a felhívásban előírt kizáró okok hatálya alá a következő eltéréssel:</w:t>
            </w:r>
          </w:p>
          <w:p w:rsidR="00590FFB" w:rsidRPr="009E627E" w:rsidRDefault="00590FFB" w:rsidP="004A3287">
            <w:pPr>
              <w:spacing w:after="120"/>
              <w:jc w:val="both"/>
              <w:rPr>
                <w:lang w:eastAsia="en-GB"/>
              </w:rPr>
            </w:pPr>
            <w:r w:rsidRPr="009E627E">
              <w:rPr>
                <w:lang w:eastAsia="en-GB"/>
              </w:rPr>
              <w:t xml:space="preserve">A Kbt. 62. § (1) bekezdés k) pont </w:t>
            </w:r>
            <w:proofErr w:type="spellStart"/>
            <w:r w:rsidRPr="009E627E">
              <w:rPr>
                <w:lang w:eastAsia="en-GB"/>
              </w:rPr>
              <w:t>kb</w:t>
            </w:r>
            <w:proofErr w:type="spellEnd"/>
            <w:r w:rsidRPr="009E627E">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Pr="009E627E">
              <w:rPr>
                <w:lang w:eastAsia="en-GB"/>
              </w:rPr>
              <w:t>kb</w:t>
            </w:r>
            <w:proofErr w:type="spellEnd"/>
            <w:r w:rsidRPr="009E627E">
              <w:rPr>
                <w:lang w:eastAsia="en-GB"/>
              </w:rPr>
              <w:t>) alpontja szerinti nyilatkozat megtételéhez Ajánlatkérő a Közbeszerzési Dokumentumok mellékleteként nyilatkozatmintát bocsát rendelkezésre.</w:t>
            </w:r>
          </w:p>
          <w:p w:rsidR="00590FFB" w:rsidRPr="009E627E" w:rsidRDefault="00590FFB" w:rsidP="004A3287">
            <w:pPr>
              <w:spacing w:after="120"/>
              <w:jc w:val="both"/>
              <w:rPr>
                <w:color w:val="000000"/>
                <w:lang w:eastAsia="en-GB"/>
              </w:rPr>
            </w:pPr>
            <w:r w:rsidRPr="009E627E">
              <w:rPr>
                <w:lang w:eastAsia="en-GB"/>
              </w:rPr>
              <w:t xml:space="preserve">Továbbá az ajánlattevőnek az ajánlatban nyilatkoznia kell a </w:t>
            </w:r>
            <w:r w:rsidRPr="009E627E">
              <w:t>321/2015. (X. 30.)</w:t>
            </w:r>
            <w:r w:rsidRPr="009E627E">
              <w:rPr>
                <w:lang w:eastAsia="en-GB"/>
              </w:rPr>
              <w:t xml:space="preserve"> Korm. rendelet 17. § (2) bekezdése </w:t>
            </w:r>
            <w:r w:rsidRPr="009E627E">
              <w:rPr>
                <w:color w:val="000000"/>
                <w:lang w:eastAsia="en-GB"/>
              </w:rPr>
              <w:t xml:space="preserve">szerint, hogy a szerződés teljesítéséhez nem vesz igénybe </w:t>
            </w:r>
            <w:r w:rsidRPr="009E627E">
              <w:rPr>
                <w:color w:val="000000"/>
              </w:rPr>
              <w:t>az eljárásban előírt kizáró okok</w:t>
            </w:r>
            <w:r w:rsidRPr="009E627E">
              <w:rPr>
                <w:color w:val="000000"/>
                <w:lang w:eastAsia="en-GB"/>
              </w:rPr>
              <w:t xml:space="preserve"> hatálya alá eső alvállalkozót.</w:t>
            </w:r>
          </w:p>
          <w:p w:rsidR="00590FFB" w:rsidRPr="00E6305B" w:rsidRDefault="00590FFB" w:rsidP="004A3287">
            <w:pPr>
              <w:spacing w:before="120" w:after="120"/>
              <w:jc w:val="both"/>
              <w:rPr>
                <w:lang w:eastAsia="en-GB"/>
              </w:rPr>
            </w:pPr>
            <w:r w:rsidRPr="009E627E">
              <w:rPr>
                <w:color w:val="000000"/>
                <w:lang w:eastAsia="en-GB"/>
              </w:rPr>
              <w:t xml:space="preserve">Az ajánlatkérő kizárja az eljárásból azt az ajánlattevőt, alvállalkozót, aki a kizáró okok </w:t>
            </w:r>
            <w:r w:rsidRPr="009E627E">
              <w:rPr>
                <w:color w:val="000000"/>
                <w:lang w:eastAsia="en-GB"/>
              </w:rPr>
              <w:lastRenderedPageBreak/>
              <w:t>hatálya alá tartozik, és aki részéről a kizáró ok az eljárás során következett be.</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alkalmassági követelmények</w:t>
            </w:r>
          </w:p>
        </w:tc>
      </w:tr>
      <w:tr w:rsidR="00590FFB" w:rsidRPr="00E6305B" w:rsidTr="004A3287">
        <w:trPr>
          <w:trHeight w:val="61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rPr>
                <w:b/>
                <w:bCs/>
              </w:rPr>
            </w:pPr>
            <w:r w:rsidRPr="00E6305B">
              <w:rPr>
                <w:b/>
              </w:rPr>
              <w:t xml:space="preserve">13.1. </w:t>
            </w:r>
            <w:r w:rsidRPr="00E6305B">
              <w:rPr>
                <w:b/>
                <w:bCs/>
              </w:rPr>
              <w:t>Gazdasági és pénzügyi alkalmasság</w:t>
            </w:r>
          </w:p>
          <w:p w:rsidR="00590FFB" w:rsidRPr="00E6305B" w:rsidRDefault="00590FFB" w:rsidP="004A3287">
            <w:pPr>
              <w:spacing w:before="120" w:after="120"/>
              <w:jc w:val="both"/>
            </w:pPr>
            <w:r w:rsidRPr="00E6305B">
              <w:t xml:space="preserve">Ajánlatkérő a Kbt. 115. § (1) bekezdése alapján </w:t>
            </w:r>
            <w:r w:rsidRPr="00E6305B">
              <w:rPr>
                <w:u w:val="single"/>
              </w:rPr>
              <w:t>nem ír elő</w:t>
            </w:r>
            <w:r w:rsidRPr="00E6305B">
              <w:t xml:space="preserve"> gazdasági és pénzügyi helyzetre vonatkozó alkalmassági követelményt egyik közbeszerzési rész vonatkozásában sem. </w:t>
            </w:r>
          </w:p>
          <w:p w:rsidR="00590FFB" w:rsidRPr="00E6305B" w:rsidRDefault="00590FFB" w:rsidP="004A3287">
            <w:pPr>
              <w:spacing w:before="120" w:after="120"/>
              <w:jc w:val="both"/>
              <w:rPr>
                <w:b/>
              </w:rPr>
            </w:pPr>
            <w:r w:rsidRPr="00E6305B">
              <w:rPr>
                <w:b/>
              </w:rPr>
              <w:t>13.2. Műszaki és szakmai alkalmasság</w:t>
            </w:r>
          </w:p>
          <w:p w:rsidR="00590FFB" w:rsidRPr="00E6305B" w:rsidRDefault="00590FFB" w:rsidP="004A3287">
            <w:pPr>
              <w:spacing w:before="120" w:after="120"/>
              <w:jc w:val="both"/>
            </w:pPr>
            <w:r w:rsidRPr="00E6305B">
              <w:t xml:space="preserve">Ajánlatkérő a Kbt. 115. § (1) bekezdése alapján </w:t>
            </w:r>
            <w:r w:rsidRPr="00E6305B">
              <w:rPr>
                <w:u w:val="single"/>
              </w:rPr>
              <w:t>nem ír elő</w:t>
            </w:r>
            <w:r w:rsidRPr="00E6305B">
              <w:t xml:space="preserve"> műszaki, illetve szakmai alkalmassági követelményt egyik közbeszerzési rész vonatkozásában sem.</w:t>
            </w:r>
          </w:p>
          <w:p w:rsidR="00590FFB" w:rsidRPr="00E6305B" w:rsidRDefault="00590FFB" w:rsidP="004A3287">
            <w:pPr>
              <w:spacing w:before="120" w:after="120"/>
              <w:jc w:val="both"/>
              <w:rPr>
                <w:b/>
              </w:rPr>
            </w:pPr>
            <w:r w:rsidRPr="00E6305B">
              <w:rPr>
                <w:b/>
              </w:rPr>
              <w:t>13.3. Szakmai tevékenység végzésére való alkalmasság</w:t>
            </w:r>
          </w:p>
          <w:p w:rsidR="00590FFB" w:rsidRPr="00E6305B" w:rsidRDefault="00590FFB" w:rsidP="004A3287">
            <w:pPr>
              <w:spacing w:before="120" w:after="120"/>
              <w:jc w:val="both"/>
            </w:pPr>
            <w:r w:rsidRPr="00E6305B">
              <w:t xml:space="preserve">Ajánlatkérő a Kbt. 115. § (1) bekezdése alapján </w:t>
            </w:r>
            <w:r w:rsidRPr="00E6305B">
              <w:rPr>
                <w:u w:val="single"/>
              </w:rPr>
              <w:t>nem ír elő</w:t>
            </w:r>
            <w:r w:rsidRPr="00E6305B">
              <w:t xml:space="preserve"> szakmai tevékenység végzésére való alkalmassági követelményt egyik közbeszerzési rész vonatkozásában sem.</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hiánypótlás lehetősége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Ajánlatkérő a hiánypótlásra a Kbt. 71. § szerint biztosít</w:t>
            </w:r>
            <w:r w:rsidRPr="00E6305B" w:rsidDel="00311556">
              <w:t xml:space="preserve"> </w:t>
            </w:r>
            <w:r w:rsidRPr="00E6305B">
              <w:t>lehetőséget.</w:t>
            </w:r>
            <w:r w:rsidRPr="00E6305B" w:rsidDel="007852E7">
              <w:t xml:space="preserve"> </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ajánlattételi határidő, az ajánlatok felbontásának ideje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752B3F">
              <w:rPr>
                <w:rFonts w:eastAsia="Times"/>
                <w:b/>
              </w:rPr>
              <w:t>201</w:t>
            </w:r>
            <w:r>
              <w:rPr>
                <w:rFonts w:eastAsia="Times"/>
                <w:b/>
              </w:rPr>
              <w:t>8</w:t>
            </w:r>
            <w:r w:rsidRPr="00752B3F">
              <w:rPr>
                <w:rFonts w:eastAsia="Times"/>
                <w:b/>
              </w:rPr>
              <w:t>.</w:t>
            </w:r>
            <w:r w:rsidRPr="00752B3F">
              <w:rPr>
                <w:rFonts w:eastAsia="Times"/>
              </w:rPr>
              <w:t xml:space="preserve"> év </w:t>
            </w:r>
            <w:ins w:id="11" w:author="Dr. Kerek Éva Gabriella" w:date="2018-04-17T20:53:00Z">
              <w:r w:rsidR="002047BC">
                <w:rPr>
                  <w:rFonts w:eastAsia="Times"/>
                  <w:b/>
                </w:rPr>
                <w:t>május</w:t>
              </w:r>
            </w:ins>
            <w:del w:id="12" w:author="Dr. Kerek Éva Gabriella" w:date="2018-04-17T20:53:00Z">
              <w:r w:rsidDel="002047BC">
                <w:rPr>
                  <w:rFonts w:eastAsia="Times"/>
                  <w:b/>
                </w:rPr>
                <w:delText>április</w:delText>
              </w:r>
            </w:del>
            <w:r w:rsidRPr="00752B3F">
              <w:rPr>
                <w:rFonts w:eastAsia="Times"/>
                <w:b/>
              </w:rPr>
              <w:t xml:space="preserve"> </w:t>
            </w:r>
            <w:r w:rsidRPr="00752B3F">
              <w:rPr>
                <w:rFonts w:eastAsia="Times"/>
              </w:rPr>
              <w:t xml:space="preserve">hónap </w:t>
            </w:r>
            <w:r w:rsidRPr="006E7149">
              <w:rPr>
                <w:rFonts w:eastAsia="Times"/>
                <w:b/>
              </w:rPr>
              <w:t>2</w:t>
            </w:r>
            <w:bookmarkStart w:id="13" w:name="_GoBack"/>
            <w:bookmarkEnd w:id="13"/>
            <w:del w:id="14" w:author="Dr. Kerek Éva Gabriella" w:date="2018-04-17T20:53:00Z">
              <w:r w:rsidRPr="006E7149" w:rsidDel="002047BC">
                <w:rPr>
                  <w:rFonts w:eastAsia="Times"/>
                  <w:b/>
                </w:rPr>
                <w:delText>7</w:delText>
              </w:r>
            </w:del>
            <w:r w:rsidRPr="006E7149">
              <w:rPr>
                <w:rFonts w:eastAsia="Times"/>
                <w:b/>
              </w:rPr>
              <w:t>.</w:t>
            </w:r>
            <w:r w:rsidRPr="00752B3F">
              <w:t xml:space="preserve"> </w:t>
            </w:r>
            <w:r w:rsidRPr="00752B3F">
              <w:rPr>
                <w:rFonts w:eastAsia="Times"/>
              </w:rPr>
              <w:t xml:space="preserve">napja </w:t>
            </w:r>
            <w:r w:rsidRPr="00752B3F">
              <w:rPr>
                <w:rFonts w:eastAsia="Times"/>
                <w:b/>
              </w:rPr>
              <w:t>1</w:t>
            </w:r>
            <w:r>
              <w:rPr>
                <w:rFonts w:eastAsia="Times"/>
                <w:b/>
              </w:rPr>
              <w:t>2</w:t>
            </w:r>
            <w:r w:rsidRPr="00752B3F">
              <w:rPr>
                <w:rFonts w:eastAsia="Times"/>
              </w:rPr>
              <w:t xml:space="preserve"> óra </w:t>
            </w:r>
            <w:r w:rsidRPr="00752B3F">
              <w:rPr>
                <w:rFonts w:eastAsia="Times"/>
                <w:b/>
              </w:rPr>
              <w:t>00</w:t>
            </w:r>
            <w:r w:rsidRPr="00752B3F">
              <w:rPr>
                <w:rFonts w:eastAsia="Times"/>
              </w:rPr>
              <w:t xml:space="preserve"> perc</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 benyújtásának címe és módja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rPr>
                <w:rFonts w:eastAsia="Times"/>
              </w:rPr>
            </w:pPr>
            <w:r w:rsidRPr="00E6305B">
              <w:rPr>
                <w:rFonts w:eastAsia="Times"/>
              </w:rPr>
              <w:t xml:space="preserve">TriCSÓK Zrt. </w:t>
            </w:r>
          </w:p>
          <w:p w:rsidR="00590FFB" w:rsidRPr="00E6305B" w:rsidRDefault="00590FFB" w:rsidP="004A3287">
            <w:pPr>
              <w:spacing w:before="120" w:after="120"/>
              <w:jc w:val="both"/>
            </w:pPr>
            <w:r w:rsidRPr="00E6305B">
              <w:rPr>
                <w:rFonts w:eastAsia="Times"/>
              </w:rPr>
              <w:t>(</w:t>
            </w:r>
            <w:r w:rsidRPr="00E6305B">
              <w:t>1067 Budapest, Teréz krt. 19. III. emelet 32.)</w:t>
            </w:r>
          </w:p>
          <w:p w:rsidR="00590FFB" w:rsidRPr="00E6305B" w:rsidRDefault="00590FFB" w:rsidP="004A3287">
            <w:pPr>
              <w:spacing w:before="120" w:after="120"/>
              <w:jc w:val="both"/>
              <w:rPr>
                <w:bCs/>
              </w:rPr>
            </w:pPr>
            <w:r w:rsidRPr="00E6305B">
              <w:rPr>
                <w:rFonts w:eastAsia="Times"/>
                <w:szCs w:val="20"/>
              </w:rPr>
              <w:t xml:space="preserve">Az ajánlatokat papír alapon, munkanapokon hétfőtől </w:t>
            </w:r>
            <w:proofErr w:type="gramStart"/>
            <w:r w:rsidRPr="00E6305B">
              <w:rPr>
                <w:rFonts w:eastAsia="Times"/>
                <w:szCs w:val="20"/>
              </w:rPr>
              <w:t>csütörtökig</w:t>
            </w:r>
            <w:proofErr w:type="gramEnd"/>
            <w:r w:rsidRPr="00E6305B">
              <w:rPr>
                <w:rFonts w:eastAsia="Times"/>
                <w:szCs w:val="20"/>
              </w:rPr>
              <w:t xml:space="preserve"> 8-15 óráig, pénteken, és amennyiben a szombati nap munkanap, szombaton 8-14 óráig, az ajánlattételi határidő lejártának napján 8 órától az ajánlattételi határidő lejártának időpontjáig lehet benyújtani.</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ajánlattétel nyelve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Az eljárás és az ajánlattétel nyelve a magyar. Az eljárás során mindennemű közlés magyar nyelven történik, kommunikáció semmilyen más nyelven nem fogadható el. Az ajánlat magyar nyelven kívül más nyelven nem nyújtható be.</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 xml:space="preserve">Az </w:t>
            </w:r>
            <w:proofErr w:type="gramStart"/>
            <w:r w:rsidRPr="00E6305B">
              <w:rPr>
                <w:b/>
              </w:rPr>
              <w:t>ajánlat(</w:t>
            </w:r>
            <w:proofErr w:type="gramEnd"/>
            <w:r w:rsidRPr="00E6305B">
              <w:rPr>
                <w:b/>
              </w:rPr>
              <w:t>ok) felbontásának helye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rPr>
                <w:rFonts w:eastAsia="Times"/>
                <w:b/>
              </w:rPr>
            </w:pPr>
            <w:r w:rsidRPr="00E6305B">
              <w:rPr>
                <w:b/>
              </w:rPr>
              <w:t xml:space="preserve">Az </w:t>
            </w:r>
            <w:proofErr w:type="gramStart"/>
            <w:r w:rsidRPr="00E6305B">
              <w:rPr>
                <w:b/>
              </w:rPr>
              <w:t>ajánlat(</w:t>
            </w:r>
            <w:proofErr w:type="gramEnd"/>
            <w:r w:rsidRPr="00E6305B">
              <w:rPr>
                <w:b/>
              </w:rPr>
              <w:t>ok) felbontásának helye:</w:t>
            </w:r>
          </w:p>
          <w:p w:rsidR="00590FFB" w:rsidRPr="00E6305B" w:rsidRDefault="00590FFB" w:rsidP="004A3287">
            <w:pPr>
              <w:spacing w:before="120" w:after="120"/>
              <w:rPr>
                <w:rFonts w:eastAsia="Times"/>
                <w:b/>
              </w:rPr>
            </w:pPr>
            <w:r w:rsidRPr="00E6305B">
              <w:rPr>
                <w:rFonts w:eastAsia="Times"/>
                <w:b/>
              </w:rPr>
              <w:t xml:space="preserve">TriCSÓK Zrt. </w:t>
            </w:r>
          </w:p>
          <w:p w:rsidR="00590FFB" w:rsidRPr="00E6305B" w:rsidRDefault="00590FFB" w:rsidP="004A3287">
            <w:pPr>
              <w:spacing w:before="120" w:after="120"/>
              <w:jc w:val="both"/>
            </w:pPr>
            <w:r w:rsidRPr="00E6305B">
              <w:rPr>
                <w:rFonts w:eastAsia="Times"/>
              </w:rPr>
              <w:t>(</w:t>
            </w:r>
            <w:r w:rsidRPr="00E6305B">
              <w:t>1067 Budapest, Teréz krt. 19. III. emelet 32.)</w:t>
            </w:r>
          </w:p>
          <w:p w:rsidR="00590FFB" w:rsidRPr="00E6305B" w:rsidRDefault="00590FFB" w:rsidP="004A3287">
            <w:pPr>
              <w:spacing w:before="120" w:after="120"/>
              <w:jc w:val="both"/>
            </w:pPr>
            <w:r w:rsidRPr="00E6305B">
              <w:rPr>
                <w:b/>
              </w:rPr>
              <w:t>Az ajánlatok felbontásán jelenlétre jogosultak:</w:t>
            </w:r>
          </w:p>
          <w:p w:rsidR="00590FFB" w:rsidRPr="00E6305B" w:rsidRDefault="00590FFB" w:rsidP="004A3287">
            <w:pPr>
              <w:spacing w:before="120" w:after="120"/>
              <w:jc w:val="both"/>
            </w:pPr>
            <w:r w:rsidRPr="00E6305B">
              <w:lastRenderedPageBreak/>
              <w:t>A Kbt. 68. § (3) bekezdése szerint.</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ajánlati kötöttség minimum időtartama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rPr>
                <w:rFonts w:eastAsia="Times"/>
              </w:rPr>
              <w:t>60 nap.</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rPr>
                <w:b/>
              </w:rPr>
            </w:pPr>
            <w:r w:rsidRPr="00E6305B">
              <w:rPr>
                <w:b/>
              </w:rPr>
              <w:t>Egyéb követelmények és információk</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590FFB">
            <w:pPr>
              <w:numPr>
                <w:ilvl w:val="1"/>
                <w:numId w:val="45"/>
              </w:numPr>
              <w:spacing w:before="120" w:after="120"/>
              <w:ind w:left="699" w:hanging="699"/>
              <w:jc w:val="both"/>
            </w:pPr>
            <w:r w:rsidRPr="00E6305B">
              <w:t>A közbeszerzési eljárás során valamennyi levelezésre kérjük feltüntetni az alábbi információkat:</w:t>
            </w:r>
          </w:p>
          <w:p w:rsidR="00590FFB" w:rsidRPr="00E6305B" w:rsidRDefault="00590FFB" w:rsidP="00590FFB">
            <w:pPr>
              <w:keepLines/>
              <w:numPr>
                <w:ilvl w:val="0"/>
                <w:numId w:val="10"/>
              </w:numPr>
              <w:spacing w:before="120" w:after="120" w:line="276" w:lineRule="auto"/>
              <w:ind w:left="1418"/>
              <w:jc w:val="both"/>
              <w:rPr>
                <w:i/>
              </w:rPr>
            </w:pPr>
            <w:r w:rsidRPr="00E6305B">
              <w:rPr>
                <w:b/>
                <w:bCs/>
              </w:rPr>
              <w:t>Budapest Főváros XII. kerület Hegyvidéki Önkormányzat</w:t>
            </w:r>
            <w:r w:rsidRPr="00E6305B">
              <w:rPr>
                <w:i/>
              </w:rPr>
              <w:t xml:space="preserve"> </w:t>
            </w:r>
          </w:p>
          <w:p w:rsidR="00590FFB" w:rsidRPr="00E6305B" w:rsidRDefault="00590FFB" w:rsidP="00590FFB">
            <w:pPr>
              <w:keepLines/>
              <w:numPr>
                <w:ilvl w:val="0"/>
                <w:numId w:val="10"/>
              </w:numPr>
              <w:spacing w:before="120" w:after="120" w:line="276" w:lineRule="auto"/>
              <w:ind w:left="1418"/>
              <w:jc w:val="both"/>
              <w:rPr>
                <w:i/>
                <w:sz w:val="22"/>
                <w:szCs w:val="22"/>
              </w:rPr>
            </w:pPr>
            <w:r w:rsidRPr="00E6305B">
              <w:rPr>
                <w:i/>
                <w:sz w:val="22"/>
                <w:szCs w:val="22"/>
              </w:rPr>
              <w:t>„</w:t>
            </w:r>
            <w:r w:rsidRPr="000E7737">
              <w:rPr>
                <w:i/>
              </w:rPr>
              <w:t>Intézményi felújítások és fejlesztések</w:t>
            </w:r>
            <w:r w:rsidRPr="00E6305B">
              <w:rPr>
                <w:sz w:val="22"/>
                <w:szCs w:val="22"/>
              </w:rPr>
              <w:t xml:space="preserve">” </w:t>
            </w:r>
            <w:r w:rsidRPr="00E6305B">
              <w:t xml:space="preserve"> </w:t>
            </w:r>
          </w:p>
          <w:p w:rsidR="00590FFB" w:rsidRPr="00E6305B" w:rsidRDefault="00590FFB" w:rsidP="00590FFB">
            <w:pPr>
              <w:keepLines/>
              <w:numPr>
                <w:ilvl w:val="0"/>
                <w:numId w:val="10"/>
              </w:numPr>
              <w:spacing w:before="120" w:after="120" w:line="276" w:lineRule="auto"/>
              <w:ind w:left="1418"/>
              <w:jc w:val="both"/>
            </w:pPr>
            <w:r w:rsidRPr="00E6305B">
              <w:t>a dokumentumot beküldő neve, levelezési címe, faxszáma és e-mail címe</w:t>
            </w:r>
          </w:p>
          <w:p w:rsidR="00590FFB" w:rsidRPr="00E6305B" w:rsidRDefault="00590FFB" w:rsidP="004A3287">
            <w:pPr>
              <w:spacing w:before="120" w:after="120"/>
              <w:ind w:left="703"/>
              <w:jc w:val="both"/>
            </w:pPr>
            <w:r w:rsidRPr="00E6305B">
              <w:t>A nem megfelelően címzett, vagy feliratozott dokumentumok elirányításáért az ajánlatkérőt felelősség nem terheli.</w:t>
            </w:r>
          </w:p>
          <w:p w:rsidR="00590FFB" w:rsidRPr="00E6305B" w:rsidRDefault="00590FFB" w:rsidP="00590FFB">
            <w:pPr>
              <w:numPr>
                <w:ilvl w:val="1"/>
                <w:numId w:val="45"/>
              </w:numPr>
              <w:tabs>
                <w:tab w:val="num" w:pos="699"/>
              </w:tabs>
              <w:spacing w:before="120" w:after="120"/>
              <w:ind w:left="699" w:hanging="709"/>
              <w:jc w:val="both"/>
            </w:pPr>
            <w:r w:rsidRPr="00E6305B">
              <w:t>Ajánlatkérő nem alkalmazza a Kbt. 114. § (11) bekezdésében foglaltakat.</w:t>
            </w:r>
          </w:p>
          <w:p w:rsidR="00590FFB" w:rsidRPr="00E6305B" w:rsidRDefault="00590FFB" w:rsidP="00590FFB">
            <w:pPr>
              <w:numPr>
                <w:ilvl w:val="1"/>
                <w:numId w:val="45"/>
              </w:numPr>
              <w:spacing w:before="120" w:after="120"/>
              <w:ind w:left="699" w:hanging="699"/>
              <w:jc w:val="both"/>
            </w:pPr>
            <w:r w:rsidRPr="00E6305B">
              <w:rPr>
                <w:bCs/>
              </w:rPr>
              <w:t xml:space="preserve">Ajánlatkérő a Kbt. 45. § (1) bekezdése alkalmazása tekintetében munkaidőnek az alábbi időszakokat tekinti: </w:t>
            </w:r>
            <w:r w:rsidRPr="00E6305B">
              <w:rPr>
                <w:rFonts w:eastAsia="Times"/>
                <w:szCs w:val="20"/>
              </w:rPr>
              <w:t xml:space="preserve">hétfőtől </w:t>
            </w:r>
            <w:proofErr w:type="gramStart"/>
            <w:r w:rsidRPr="00E6305B">
              <w:rPr>
                <w:rFonts w:eastAsia="Times"/>
                <w:szCs w:val="20"/>
              </w:rPr>
              <w:t>csütörtökig</w:t>
            </w:r>
            <w:proofErr w:type="gramEnd"/>
            <w:r w:rsidRPr="00E6305B">
              <w:rPr>
                <w:rFonts w:eastAsia="Times"/>
                <w:szCs w:val="20"/>
              </w:rPr>
              <w:t xml:space="preserve"> 10-15 óráig, pénteken, és amennyiben a szombati nap munkanap, szombaton 10-14 óráig terjedő időintervallum.</w:t>
            </w:r>
          </w:p>
          <w:p w:rsidR="00590FFB" w:rsidRPr="00E6305B" w:rsidRDefault="00590FFB" w:rsidP="00590FFB">
            <w:pPr>
              <w:numPr>
                <w:ilvl w:val="1"/>
                <w:numId w:val="45"/>
              </w:numPr>
              <w:spacing w:before="120" w:after="120"/>
              <w:ind w:left="699" w:hanging="699"/>
              <w:jc w:val="both"/>
              <w:rPr>
                <w:bCs/>
              </w:rPr>
            </w:pPr>
            <w:r w:rsidRPr="00E6305B">
              <w:t xml:space="preserve">A Kbt. 47. § (2) bekezdése alapján az eredeti ajánlati példányban szereplő dokumentumok egyszerű másolatban is benyújthatók. Az ajánlat 68. § (2) bekezdése szerint benyújtott egy eredeti példányának a 66. § (2) bekezdése szerinti nyilatkozat eredeti aláírt példányát kell tartalmaznia. </w:t>
            </w:r>
          </w:p>
          <w:p w:rsidR="00590FFB" w:rsidRPr="00E6305B" w:rsidRDefault="00590FFB" w:rsidP="00590FFB">
            <w:pPr>
              <w:numPr>
                <w:ilvl w:val="1"/>
                <w:numId w:val="45"/>
              </w:numPr>
              <w:spacing w:before="120" w:after="120"/>
              <w:ind w:left="699" w:hanging="699"/>
              <w:jc w:val="both"/>
              <w:rPr>
                <w:bCs/>
              </w:rPr>
            </w:pPr>
            <w:r w:rsidRPr="00E6305B">
              <w:t xml:space="preserve">Az ajánlatban felolvasólapot kell elhelyezni, ami tartalmazza a Kbt. 68. § (4) bekezdése szerinti összes adatot (az ajánlattevők neve, címe (székhelye, lakóhelye), valamint azok a főbb, számszerűsíthető adatok, amelyek az értékelési </w:t>
            </w:r>
            <w:proofErr w:type="gramStart"/>
            <w:r w:rsidRPr="00E6305B">
              <w:t>szempont(</w:t>
            </w:r>
            <w:proofErr w:type="gramEnd"/>
            <w:r w:rsidRPr="00E6305B">
              <w:t>ok) alapján értékelésre kerülnek).</w:t>
            </w:r>
          </w:p>
          <w:p w:rsidR="00590FFB" w:rsidRPr="00E6305B" w:rsidRDefault="00590FFB" w:rsidP="00590FFB">
            <w:pPr>
              <w:numPr>
                <w:ilvl w:val="1"/>
                <w:numId w:val="45"/>
              </w:numPr>
              <w:spacing w:before="120" w:after="120"/>
              <w:ind w:left="699" w:hanging="699"/>
              <w:jc w:val="both"/>
              <w:rPr>
                <w:bCs/>
              </w:rPr>
            </w:pPr>
            <w:r w:rsidRPr="00E6305B">
              <w:t>Ajánlattevőnek (közös ajánlattevőknek) az ajánlatában nyilatkoznia kell a Kbt. 66. § (2) és (4)</w:t>
            </w:r>
            <w:r>
              <w:t xml:space="preserve"> és (6)</w:t>
            </w:r>
            <w:r w:rsidRPr="00E6305B">
              <w:t xml:space="preserve"> bekezdésében foglaltak szerint.</w:t>
            </w:r>
          </w:p>
          <w:p w:rsidR="00590FFB" w:rsidRPr="00E6305B" w:rsidRDefault="00590FFB" w:rsidP="00590FFB">
            <w:pPr>
              <w:numPr>
                <w:ilvl w:val="1"/>
                <w:numId w:val="45"/>
              </w:numPr>
              <w:spacing w:before="120" w:after="120"/>
              <w:ind w:left="699" w:hanging="699"/>
              <w:jc w:val="both"/>
            </w:pPr>
            <w:r w:rsidRPr="00E6305B">
              <w:t>Ajánlatkérő nem írja elő ajánlati biztosíték nyújtását.</w:t>
            </w:r>
          </w:p>
          <w:p w:rsidR="00590FFB" w:rsidRPr="00E6305B" w:rsidRDefault="00590FFB" w:rsidP="00590FFB">
            <w:pPr>
              <w:numPr>
                <w:ilvl w:val="1"/>
                <w:numId w:val="45"/>
              </w:numPr>
              <w:spacing w:before="120" w:after="120"/>
              <w:ind w:left="699" w:hanging="699"/>
              <w:jc w:val="both"/>
            </w:pPr>
            <w:r w:rsidRPr="00E6305B">
              <w:t xml:space="preserve">A szerződés EU-alapokból finanszírozott projekttel és/vagy programmal </w:t>
            </w:r>
            <w:r w:rsidRPr="00E6305B">
              <w:rPr>
                <w:b/>
              </w:rPr>
              <w:t>nem kapcsolatos.</w:t>
            </w:r>
          </w:p>
          <w:p w:rsidR="00590FFB" w:rsidRPr="00E6305B" w:rsidRDefault="00590FFB" w:rsidP="00590FFB">
            <w:pPr>
              <w:numPr>
                <w:ilvl w:val="1"/>
                <w:numId w:val="45"/>
              </w:numPr>
              <w:spacing w:before="120" w:after="120"/>
              <w:ind w:left="699" w:hanging="699"/>
              <w:jc w:val="both"/>
            </w:pPr>
            <w:r w:rsidRPr="00E6305B">
              <w:t>Ajánlatkérő tájékoztatja a gazdasági szereplőket, hogy az eljárással kapcsolatos valamennyi határidővel kapcsolatosan a közép-európai idő az irányadó.</w:t>
            </w:r>
          </w:p>
          <w:p w:rsidR="00590FFB" w:rsidRPr="00E6305B" w:rsidRDefault="00590FFB" w:rsidP="00590FFB">
            <w:pPr>
              <w:numPr>
                <w:ilvl w:val="1"/>
                <w:numId w:val="45"/>
              </w:numPr>
              <w:spacing w:before="120" w:after="120"/>
              <w:ind w:left="699" w:hanging="699"/>
              <w:jc w:val="both"/>
            </w:pPr>
            <w:r w:rsidRPr="00E6305B">
              <w:t>Közös ajánlattétel esetén az ajánlattételnek meg kell felelnie a Kbt. 35. §</w:t>
            </w:r>
            <w:proofErr w:type="spellStart"/>
            <w:r w:rsidRPr="00E6305B">
              <w:t>-ában</w:t>
            </w:r>
            <w:proofErr w:type="spellEnd"/>
            <w:r w:rsidRPr="00E6305B">
              <w:t xml:space="preserve"> foglalt feltételeknek. </w:t>
            </w:r>
          </w:p>
          <w:p w:rsidR="00590FFB" w:rsidRPr="00E6305B" w:rsidRDefault="00590FFB" w:rsidP="00590FFB">
            <w:pPr>
              <w:numPr>
                <w:ilvl w:val="1"/>
                <w:numId w:val="45"/>
              </w:numPr>
              <w:spacing w:before="120" w:after="120"/>
              <w:ind w:left="699" w:hanging="699"/>
              <w:jc w:val="both"/>
            </w:pPr>
            <w:r w:rsidRPr="00E6305B">
              <w:t xml:space="preserve">Ajánlatkérő kizárja a nyertes </w:t>
            </w:r>
            <w:proofErr w:type="gramStart"/>
            <w:r w:rsidRPr="00E6305B">
              <w:t>ajánlattevő(</w:t>
            </w:r>
            <w:proofErr w:type="gramEnd"/>
            <w:r w:rsidRPr="00E6305B">
              <w:t>k) számára a szerződés teljesítése érdekében gazdálkodó szervezet (projekttársaság) létrehozását.</w:t>
            </w:r>
          </w:p>
          <w:p w:rsidR="00590FFB" w:rsidRPr="00E6305B" w:rsidRDefault="00590FFB" w:rsidP="00590FFB">
            <w:pPr>
              <w:numPr>
                <w:ilvl w:val="1"/>
                <w:numId w:val="45"/>
              </w:numPr>
              <w:spacing w:before="120" w:after="120"/>
              <w:ind w:left="699" w:hanging="699"/>
              <w:jc w:val="both"/>
            </w:pPr>
            <w:r w:rsidRPr="00E6305B">
              <w:t>Ajánlattevőnek (közös ajánlattevőnek) az ajánlatában nyilatkoznia kell a Kbt. 25. § (3)-(4) bekezdése vonatkozásában.</w:t>
            </w:r>
          </w:p>
          <w:p w:rsidR="00590FFB" w:rsidRPr="00E6305B" w:rsidRDefault="00590FFB" w:rsidP="00590FFB">
            <w:pPr>
              <w:numPr>
                <w:ilvl w:val="1"/>
                <w:numId w:val="45"/>
              </w:numPr>
              <w:spacing w:before="120" w:after="120"/>
              <w:ind w:left="699" w:hanging="699"/>
              <w:jc w:val="both"/>
            </w:pPr>
            <w:r w:rsidRPr="00E6305B">
              <w:lastRenderedPageBreak/>
              <w:t xml:space="preserve">Az ajánlatban szereplő nyilatkozatokat/dokumentumokat az </w:t>
            </w:r>
            <w:r w:rsidRPr="00E6305B">
              <w:rPr>
                <w:i/>
              </w:rPr>
              <w:t>ajánlattevő, alvállalkozó</w:t>
            </w:r>
            <w:r w:rsidRPr="00E6305B">
              <w:t xml:space="preserve"> nevében aláíró személy (továbbiakban: aláíró személy) vonatkozásában csatolni kell az ajánlathoz:</w:t>
            </w:r>
          </w:p>
          <w:p w:rsidR="00590FFB" w:rsidRPr="00E6305B" w:rsidRDefault="00590FFB" w:rsidP="004A3287">
            <w:pPr>
              <w:spacing w:before="120" w:after="120"/>
              <w:ind w:left="699"/>
              <w:jc w:val="both"/>
            </w:pPr>
            <w:r w:rsidRPr="00E6305B">
              <w:t xml:space="preserve">(i) olyan okiratot (pld. alapító okirat, alapszabály), amelyből megállapítható az aláíró személy </w:t>
            </w:r>
            <w:r w:rsidRPr="00E6305B">
              <w:rPr>
                <w:b/>
              </w:rPr>
              <w:t>képviseletre való jogosultsága</w:t>
            </w:r>
            <w:r w:rsidRPr="00E6305B">
              <w:t>; valamint</w:t>
            </w:r>
          </w:p>
          <w:p w:rsidR="00590FFB" w:rsidRPr="00E6305B" w:rsidRDefault="00590FFB" w:rsidP="004A3287">
            <w:pPr>
              <w:pStyle w:val="Listaszerbekezds"/>
              <w:spacing w:before="120" w:after="120"/>
              <w:ind w:left="699"/>
              <w:jc w:val="both"/>
            </w:pPr>
            <w:r w:rsidRPr="00E6305B">
              <w:t>(</w:t>
            </w:r>
            <w:proofErr w:type="spellStart"/>
            <w:r w:rsidRPr="00E6305B">
              <w:t>ii</w:t>
            </w:r>
            <w:proofErr w:type="spellEnd"/>
            <w:r w:rsidRPr="00E6305B">
              <w:t>) olyan közjegyző által készített aláírási címpéldányt vagy ügyvéd</w:t>
            </w:r>
            <w:r>
              <w:t>, vagy kamarai jogtanácsos</w:t>
            </w:r>
            <w:r w:rsidRPr="00E6305B">
              <w:t xml:space="preserve"> által ellenjegyzett vagy két tanú aláírásával ellátott dokumentumot, melyből egyértelműen megállapítható az </w:t>
            </w:r>
            <w:r w:rsidRPr="00E6305B">
              <w:rPr>
                <w:b/>
              </w:rPr>
              <w:t xml:space="preserve">aláíró személy </w:t>
            </w:r>
            <w:r w:rsidRPr="00E6305B">
              <w:t>aláírásának mintája („az aláírás külalakjának igazolására csatolt dokumentum”).</w:t>
            </w:r>
          </w:p>
          <w:p w:rsidR="00590FFB" w:rsidRPr="00E6305B" w:rsidRDefault="00590FFB" w:rsidP="004A3287">
            <w:pPr>
              <w:spacing w:before="120" w:after="120"/>
              <w:ind w:left="699"/>
              <w:jc w:val="both"/>
            </w:pPr>
            <w:r w:rsidRPr="00E6305B">
              <w:t xml:space="preserve">Amennyiben </w:t>
            </w:r>
            <w:r w:rsidRPr="00E6305B">
              <w:rPr>
                <w:i/>
              </w:rPr>
              <w:t>az ajánlattevő, alvállalkozó</w:t>
            </w:r>
            <w:r w:rsidRPr="00E6305B">
              <w:t xml:space="preserve"> a gazdasági társaságokról szóló 2006. évi IV. törvény hatálya alá tartozik, vagy a 2013. évi V. törvény (Ptk.) 3:89. §</w:t>
            </w:r>
            <w:proofErr w:type="spellStart"/>
            <w:r w:rsidRPr="00E6305B">
              <w:t>-a</w:t>
            </w:r>
            <w:proofErr w:type="spellEnd"/>
            <w:r w:rsidRPr="00E6305B">
              <w:t xml:space="preserve"> szerinti gazdasági társaság, úgy nem kell csatolni az aláíró személy </w:t>
            </w:r>
            <w:r w:rsidRPr="00E6305B">
              <w:rPr>
                <w:b/>
              </w:rPr>
              <w:t xml:space="preserve">képviseletre való jogosultságát igazoló fenti </w:t>
            </w:r>
            <w:r w:rsidRPr="00E6305B">
              <w:t>(i) okiratot, mivel ez Kbt. 69. § (11) pontja alapján ingyenesen ellenőrizhető.</w:t>
            </w:r>
          </w:p>
          <w:p w:rsidR="00590FFB" w:rsidRPr="00EF4E47" w:rsidRDefault="00590FFB" w:rsidP="004A3287">
            <w:pPr>
              <w:spacing w:before="120" w:after="120"/>
              <w:ind w:left="699"/>
              <w:jc w:val="both"/>
            </w:pPr>
            <w:r w:rsidRPr="00E6305B">
              <w:t xml:space="preserve">Természetes személynek (ide értve az egyéni vállalkozót is) – értelemszerűen – saját </w:t>
            </w:r>
            <w:r w:rsidRPr="00EF4E47">
              <w:t xml:space="preserve">személye vonatkozásában nem kell csatolni a saját személyének </w:t>
            </w:r>
            <w:r w:rsidRPr="00EF4E47">
              <w:rPr>
                <w:b/>
              </w:rPr>
              <w:t xml:space="preserve">képviseletre való jogosultságát igazoló fenti (i) szerinti </w:t>
            </w:r>
            <w:r w:rsidRPr="00EF4E47">
              <w:t xml:space="preserve">okiratot. </w:t>
            </w:r>
          </w:p>
          <w:p w:rsidR="00590FFB" w:rsidRPr="00EF4E47" w:rsidRDefault="00590FFB" w:rsidP="004A3287">
            <w:pPr>
              <w:spacing w:before="120" w:after="120"/>
              <w:ind w:left="699"/>
              <w:jc w:val="both"/>
            </w:pPr>
            <w:r w:rsidRPr="00EF4E47">
              <w:t>Az (</w:t>
            </w:r>
            <w:proofErr w:type="spellStart"/>
            <w:r w:rsidRPr="00EF4E47">
              <w:t>ii</w:t>
            </w:r>
            <w:proofErr w:type="spellEnd"/>
            <w:r w:rsidRPr="00EF4E47">
              <w:t>) pont vonatkozásában a cégnyilvánosságról, a bírósági cégeljárásról és a végelszámolásról szóló 2006. évi V. törvény (</w:t>
            </w:r>
            <w:proofErr w:type="spellStart"/>
            <w:r w:rsidRPr="00EF4E47">
              <w:t>Ctv</w:t>
            </w:r>
            <w:proofErr w:type="spellEnd"/>
            <w:r w:rsidRPr="00EF4E47">
              <w:t xml:space="preserve">.) hatálya alá tartozó </w:t>
            </w:r>
            <w:r w:rsidRPr="00EF4E47">
              <w:rPr>
                <w:i/>
              </w:rPr>
              <w:t>ajánlattevő, alvállalkozó</w:t>
            </w:r>
            <w:r w:rsidRPr="00EF4E47">
              <w:t xml:space="preserve"> az </w:t>
            </w:r>
            <w:r w:rsidRPr="00EF4E47">
              <w:rPr>
                <w:b/>
              </w:rPr>
              <w:t>aláíró személy</w:t>
            </w:r>
            <w:r w:rsidRPr="00EF4E47">
              <w:t xml:space="preserve"> vonatkozásában – figyelemmel a </w:t>
            </w:r>
            <w:proofErr w:type="spellStart"/>
            <w:r w:rsidRPr="00EF4E47">
              <w:t>Ctv</w:t>
            </w:r>
            <w:proofErr w:type="spellEnd"/>
            <w:r w:rsidRPr="00EF4E47">
              <w:t>. 9. §</w:t>
            </w:r>
            <w:proofErr w:type="spellStart"/>
            <w:r w:rsidRPr="00EF4E47">
              <w:t>-ára</w:t>
            </w:r>
            <w:proofErr w:type="spellEnd"/>
            <w:r w:rsidRPr="00EF4E47">
              <w:t xml:space="preserve"> – közjegyző által készített aláírási címpéldányt vagy ügyvéd, vagy kamarai jogtanácsos által ellenjegyzett aláírás-mintát kell csatolni.</w:t>
            </w:r>
          </w:p>
          <w:p w:rsidR="00590FFB" w:rsidRPr="00EF4E47" w:rsidRDefault="00590FFB" w:rsidP="004A3287">
            <w:pPr>
              <w:spacing w:before="120" w:after="120"/>
              <w:ind w:left="699"/>
              <w:jc w:val="both"/>
            </w:pPr>
            <w:r w:rsidRPr="00EF4E47">
              <w:t xml:space="preserve">Amennyiben az aláíró személy meghatalmazottat állít, akkor a meghatalmazott </w:t>
            </w:r>
            <w:proofErr w:type="gramStart"/>
            <w:r w:rsidRPr="00EF4E47">
              <w:t>személy(</w:t>
            </w:r>
            <w:proofErr w:type="spellStart"/>
            <w:proofErr w:type="gramEnd"/>
            <w:r w:rsidRPr="00EF4E47">
              <w:t>ek</w:t>
            </w:r>
            <w:proofErr w:type="spellEnd"/>
            <w:r w:rsidRPr="00EF4E47">
              <w:t>)</w:t>
            </w:r>
            <w:proofErr w:type="spellStart"/>
            <w:r w:rsidRPr="00EF4E47">
              <w:t>nek</w:t>
            </w:r>
            <w:proofErr w:type="spellEnd"/>
            <w:r w:rsidRPr="00EF4E47">
              <w:t xml:space="preserve"> a képviseleti jogosultságra vonatkozó, a meghatalmazott aláírását is tartalmazó, a képviseletre jogosult által aláírt meghatalmazást is szükséges csatolni.</w:t>
            </w:r>
          </w:p>
          <w:p w:rsidR="00590FFB" w:rsidRPr="00EF4E47" w:rsidRDefault="00590FFB" w:rsidP="00590FFB">
            <w:pPr>
              <w:numPr>
                <w:ilvl w:val="1"/>
                <w:numId w:val="45"/>
              </w:numPr>
              <w:spacing w:before="120" w:after="120"/>
              <w:ind w:left="699" w:hanging="699"/>
              <w:jc w:val="both"/>
            </w:pPr>
            <w:r w:rsidRPr="00EF4E47">
              <w:t xml:space="preserve">Az ajánlattevőnek az ajánlatához csatolnia kell – ajánlattevő cégszerű aláírásával ellátott – </w:t>
            </w:r>
            <w:r w:rsidRPr="00EF4E47">
              <w:rPr>
                <w:b/>
              </w:rPr>
              <w:t>részletes árajánlatot (árazott költségvetés) részenként külön-külön.</w:t>
            </w:r>
          </w:p>
          <w:p w:rsidR="00590FFB" w:rsidRPr="00E6305B" w:rsidRDefault="00590FFB" w:rsidP="00590FFB">
            <w:pPr>
              <w:numPr>
                <w:ilvl w:val="1"/>
                <w:numId w:val="45"/>
              </w:numPr>
              <w:spacing w:before="120" w:after="120"/>
              <w:ind w:left="699" w:hanging="699"/>
              <w:jc w:val="both"/>
            </w:pPr>
            <w:r w:rsidRPr="00E6305B">
              <w:t xml:space="preserve">A közbeszerzési dokumentumok mellékleteként kiadott részletes árajánlat című dokumentumot </w:t>
            </w:r>
            <w:r w:rsidRPr="00E6305B">
              <w:rPr>
                <w:b/>
              </w:rPr>
              <w:t>papíralapon</w:t>
            </w:r>
            <w:r w:rsidRPr="00E6305B">
              <w:t xml:space="preserve"> </w:t>
            </w:r>
            <w:r w:rsidRPr="00E6305B">
              <w:rPr>
                <w:b/>
              </w:rPr>
              <w:t>és elektronikusan</w:t>
            </w:r>
            <w:r w:rsidRPr="00E6305B">
              <w:t xml:space="preserve"> *</w:t>
            </w:r>
            <w:proofErr w:type="gramStart"/>
            <w:r w:rsidRPr="00E6305B">
              <w:t>.</w:t>
            </w:r>
            <w:proofErr w:type="spellStart"/>
            <w:r w:rsidRPr="00E6305B">
              <w:t>xls-formátumba</w:t>
            </w:r>
            <w:proofErr w:type="spellEnd"/>
            <w:proofErr w:type="gramEnd"/>
            <w:r w:rsidRPr="00E6305B">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E6305B">
              <w:rPr>
                <w:b/>
                <w:u w:val="single"/>
              </w:rPr>
              <w:t>A papír alapon benyújtott részletes árajánlatot cégszerűen alá kell írnia az ajánlattevőnek</w:t>
            </w:r>
            <w:r w:rsidRPr="00E6305B">
              <w:t>. A jelen pont szerinti elektronikus adathordozó benyújtás</w:t>
            </w:r>
            <w:r>
              <w:t>ának</w:t>
            </w:r>
            <w:r w:rsidRPr="00E6305B">
              <w:t xml:space="preserve"> elmaradása nem eredményezheti az ajánlat érvénytelenségét.</w:t>
            </w:r>
          </w:p>
          <w:p w:rsidR="00590FFB" w:rsidRPr="00E6305B" w:rsidRDefault="00590FFB" w:rsidP="00590FFB">
            <w:pPr>
              <w:numPr>
                <w:ilvl w:val="1"/>
                <w:numId w:val="45"/>
              </w:numPr>
              <w:spacing w:before="120" w:after="120"/>
              <w:ind w:left="699" w:hanging="699"/>
              <w:jc w:val="both"/>
            </w:pPr>
            <w:r w:rsidRPr="00E6305B">
              <w:t>A 321/2015. (X. 30.) Korm. rendelet 13. §</w:t>
            </w:r>
            <w:proofErr w:type="spellStart"/>
            <w:r w:rsidRPr="00E6305B">
              <w:t>-</w:t>
            </w:r>
            <w:proofErr w:type="gramStart"/>
            <w:r w:rsidRPr="00E6305B">
              <w:t>a</w:t>
            </w:r>
            <w:proofErr w:type="spellEnd"/>
            <w:proofErr w:type="gramEnd"/>
            <w:r w:rsidRPr="00E6305B">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w:t>
            </w:r>
            <w:r w:rsidRPr="00E6305B">
              <w:lastRenderedPageBreak/>
              <w:t>ajánlatba.</w:t>
            </w:r>
          </w:p>
          <w:p w:rsidR="00590FFB" w:rsidRPr="00E6305B" w:rsidRDefault="00590FFB" w:rsidP="00590FFB">
            <w:pPr>
              <w:numPr>
                <w:ilvl w:val="1"/>
                <w:numId w:val="45"/>
              </w:numPr>
              <w:spacing w:before="120" w:after="120"/>
              <w:ind w:left="699" w:hanging="699"/>
              <w:jc w:val="both"/>
              <w:rPr>
                <w:sz w:val="22"/>
                <w:szCs w:val="22"/>
              </w:rPr>
            </w:pPr>
            <w:r w:rsidRPr="00E6305B">
              <w:rPr>
                <w:rFonts w:ascii="Times" w:hAnsi="Times" w:cs="Times"/>
              </w:rPr>
              <w:t xml:space="preserve">Ajánlattevő köteles – legkésőbb a szerződéskötés időpontjára – felelősségbiztosítási szerződést kötni vagy meglévő </w:t>
            </w:r>
            <w:r w:rsidRPr="00E6305B">
              <w:rPr>
                <w:rFonts w:ascii="Times" w:hAnsi="Times" w:cs="Times"/>
                <w:b/>
              </w:rPr>
              <w:t>felelősségbiztosítását</w:t>
            </w:r>
            <w:r w:rsidRPr="00E6305B">
              <w:rPr>
                <w:rFonts w:ascii="Times" w:hAnsi="Times" w:cs="Times"/>
              </w:rPr>
              <w:t xml:space="preserve"> kiterjeszteni az ajánlatkérő által előírt alábbi mértékű és terjedelmű felelősségbiztosításra.</w:t>
            </w:r>
          </w:p>
          <w:p w:rsidR="00590FFB" w:rsidRPr="00E6305B" w:rsidRDefault="00590FFB" w:rsidP="004A3287">
            <w:pPr>
              <w:spacing w:before="120" w:after="120"/>
              <w:ind w:left="699" w:hanging="699"/>
              <w:jc w:val="both"/>
              <w:rPr>
                <w:sz w:val="22"/>
                <w:szCs w:val="22"/>
              </w:rPr>
            </w:pPr>
            <w:r w:rsidRPr="00E6305B">
              <w:tab/>
              <w:t xml:space="preserve">Legalább 5.000.000,- Ft/káresemény és 20.000.000,- Ft/év mértékű </w:t>
            </w:r>
            <w:proofErr w:type="spellStart"/>
            <w:r w:rsidRPr="00E6305B">
              <w:rPr>
                <w:szCs w:val="20"/>
                <w:lang w:eastAsia="zh-CN"/>
              </w:rPr>
              <w:t>all</w:t>
            </w:r>
            <w:proofErr w:type="spellEnd"/>
            <w:r w:rsidRPr="00E6305B">
              <w:rPr>
                <w:szCs w:val="20"/>
                <w:lang w:eastAsia="zh-CN"/>
              </w:rPr>
              <w:t xml:space="preserve"> </w:t>
            </w:r>
            <w:proofErr w:type="spellStart"/>
            <w:r w:rsidRPr="00E6305B">
              <w:rPr>
                <w:szCs w:val="20"/>
                <w:lang w:eastAsia="zh-CN"/>
              </w:rPr>
              <w:t>risk</w:t>
            </w:r>
            <w:proofErr w:type="spellEnd"/>
            <w:r w:rsidRPr="00E6305B">
              <w:rPr>
                <w:szCs w:val="20"/>
                <w:lang w:eastAsia="zh-CN"/>
              </w:rPr>
              <w:t xml:space="preserve"> típusú</w:t>
            </w:r>
            <w:r w:rsidRPr="00E6305B">
              <w:t xml:space="preserve"> felelősségbiztosítás.</w:t>
            </w:r>
          </w:p>
          <w:p w:rsidR="00590FFB" w:rsidRPr="00E6305B" w:rsidRDefault="00590FFB" w:rsidP="00590FFB">
            <w:pPr>
              <w:numPr>
                <w:ilvl w:val="1"/>
                <w:numId w:val="45"/>
              </w:numPr>
              <w:spacing w:before="120" w:after="120"/>
              <w:ind w:left="699" w:hanging="699"/>
              <w:jc w:val="both"/>
              <w:rPr>
                <w:sz w:val="22"/>
                <w:szCs w:val="22"/>
              </w:rPr>
            </w:pPr>
            <w:r w:rsidRPr="00E6305B">
              <w:rPr>
                <w:rFonts w:ascii="Times" w:hAnsi="Times" w:cs="Times"/>
              </w:rPr>
              <w:t>Nyertes ajánlattevő a szerződéstervezetben foglalt szerződést biztosító mellékkötelezettségeket köteles vállalni.</w:t>
            </w:r>
          </w:p>
          <w:p w:rsidR="00590FFB" w:rsidRPr="00E6305B" w:rsidRDefault="00590FFB" w:rsidP="00590FFB">
            <w:pPr>
              <w:numPr>
                <w:ilvl w:val="1"/>
                <w:numId w:val="45"/>
              </w:numPr>
              <w:spacing w:before="120" w:after="120"/>
              <w:ind w:left="699" w:hanging="699"/>
              <w:jc w:val="both"/>
              <w:rPr>
                <w:sz w:val="22"/>
                <w:szCs w:val="22"/>
              </w:rPr>
            </w:pPr>
            <w:r w:rsidRPr="00E6305B">
              <w:rPr>
                <w:rFonts w:ascii="Times" w:hAnsi="Times" w:cs="Times"/>
              </w:rPr>
              <w:t>Amennyiben az ajánlattevő a Kbt. 69. (11) bekezdése szerint kíván tényt vagy adatot igazolni, nem magyar nyelvű nyilvántartás esetén köteles a releváns igazolás vagy információ magyar nyelvű fordítását benyújtani.</w:t>
            </w:r>
          </w:p>
          <w:p w:rsidR="00590FFB" w:rsidRPr="00E6305B" w:rsidRDefault="00590FFB" w:rsidP="00590FFB">
            <w:pPr>
              <w:numPr>
                <w:ilvl w:val="1"/>
                <w:numId w:val="45"/>
              </w:numPr>
              <w:spacing w:before="120" w:after="120"/>
              <w:ind w:left="699" w:hanging="699"/>
              <w:jc w:val="both"/>
            </w:pPr>
            <w:r w:rsidRPr="00E6305B">
              <w:rPr>
                <w:rFonts w:ascii="Times" w:hAnsi="Times" w:cs="Times"/>
              </w:rPr>
              <w:t xml:space="preserve">Ajánlatkérő a Kbt. 75. </w:t>
            </w:r>
            <w:r w:rsidRPr="00E6305B">
              <w:t>§ (6) bekezdés alapján jelen eljárásban nem alkalmazza a 75. § (2) bekezdés e) pontját.</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rPr>
                <w:b/>
              </w:rPr>
            </w:pPr>
            <w:bookmarkStart w:id="15" w:name="pr1089"/>
            <w:r w:rsidRPr="00E6305B">
              <w:rPr>
                <w:b/>
              </w:rPr>
              <w:t xml:space="preserve">Az ajánlattételi felhívás </w:t>
            </w:r>
            <w:proofErr w:type="gramStart"/>
            <w:r w:rsidRPr="00E6305B">
              <w:rPr>
                <w:b/>
              </w:rPr>
              <w:t>megküldésének napj</w:t>
            </w:r>
            <w:bookmarkEnd w:id="15"/>
            <w:r w:rsidRPr="00E6305B">
              <w:rPr>
                <w:b/>
              </w:rPr>
              <w:t>a</w:t>
            </w:r>
            <w:proofErr w:type="gramEnd"/>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pPr>
            <w:r>
              <w:rPr>
                <w:rFonts w:eastAsia="Times"/>
                <w:b/>
              </w:rPr>
              <w:t>2018</w:t>
            </w:r>
            <w:r w:rsidRPr="00752B3F">
              <w:rPr>
                <w:rFonts w:eastAsia="Times"/>
                <w:b/>
              </w:rPr>
              <w:t>.</w:t>
            </w:r>
            <w:r w:rsidRPr="00752B3F">
              <w:rPr>
                <w:rFonts w:eastAsia="Times"/>
              </w:rPr>
              <w:t xml:space="preserve"> év </w:t>
            </w:r>
            <w:r>
              <w:rPr>
                <w:rFonts w:eastAsia="Times"/>
                <w:b/>
              </w:rPr>
              <w:t>április</w:t>
            </w:r>
            <w:r w:rsidRPr="00752B3F">
              <w:rPr>
                <w:rFonts w:eastAsia="Times"/>
                <w:b/>
              </w:rPr>
              <w:t xml:space="preserve"> </w:t>
            </w:r>
            <w:r w:rsidRPr="00752B3F">
              <w:rPr>
                <w:rFonts w:eastAsia="Times"/>
              </w:rPr>
              <w:t xml:space="preserve">hónap </w:t>
            </w:r>
            <w:r>
              <w:rPr>
                <w:b/>
              </w:rPr>
              <w:t xml:space="preserve">13. </w:t>
            </w:r>
            <w:r w:rsidRPr="00752B3F">
              <w:rPr>
                <w:rFonts w:eastAsia="Times"/>
              </w:rPr>
              <w:t>napja</w:t>
            </w:r>
          </w:p>
        </w:tc>
      </w:tr>
    </w:tbl>
    <w:p w:rsidR="00590FFB" w:rsidRPr="00E6305B" w:rsidRDefault="00590FFB" w:rsidP="00590FFB"/>
    <w:p w:rsidR="00590FFB" w:rsidRPr="00E6305B" w:rsidRDefault="00590FFB" w:rsidP="00590FFB"/>
    <w:p w:rsidR="00590FFB" w:rsidRPr="00E6305B" w:rsidRDefault="00590FFB" w:rsidP="00590FFB"/>
    <w:p w:rsidR="009F6498" w:rsidRPr="00E6305B" w:rsidRDefault="009F6498" w:rsidP="00590FFB">
      <w:pPr>
        <w:jc w:val="center"/>
      </w:pPr>
    </w:p>
    <w:p w:rsidR="009F6498" w:rsidRPr="00E6305B" w:rsidRDefault="009F6498" w:rsidP="009F6498"/>
    <w:p w:rsidR="00420571" w:rsidRDefault="00420571">
      <w:pPr>
        <w:rPr>
          <w:rFonts w:ascii="Times" w:eastAsia="Times" w:hAnsi="Times"/>
          <w:b/>
          <w:caps/>
          <w:sz w:val="32"/>
          <w:szCs w:val="20"/>
        </w:rPr>
      </w:pPr>
      <w:r>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Útmutató az ajánlatok elkészítésével, benyújtásával és értékelésével kapcsolatban</w:t>
      </w:r>
      <w:bookmarkEnd w:id="7"/>
      <w:bookmarkEnd w:id="8"/>
      <w:bookmarkEnd w:id="9"/>
    </w:p>
    <w:p w:rsidR="005141B0" w:rsidRPr="005141B0" w:rsidRDefault="005141B0"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6" w:name="_Toc275354673"/>
      <w:proofErr w:type="spellStart"/>
      <w:r w:rsidRPr="008D1812">
        <w:rPr>
          <w:rFonts w:eastAsia="Times"/>
          <w:b/>
          <w:smallCaps/>
          <w:sz w:val="28"/>
        </w:rPr>
        <w:t>Fogalommeghatározások</w:t>
      </w:r>
      <w:bookmarkEnd w:id="16"/>
      <w:proofErr w:type="spellEnd"/>
    </w:p>
    <w:p w:rsidR="005141B0" w:rsidRPr="005141B0" w:rsidRDefault="005141B0" w:rsidP="005141B0">
      <w:pPr>
        <w:ind w:right="72"/>
        <w:rPr>
          <w:rFonts w:eastAsia="Times"/>
          <w:szCs w:val="20"/>
        </w:rPr>
      </w:pPr>
    </w:p>
    <w:p w:rsidR="005141B0" w:rsidRPr="005141B0" w:rsidRDefault="005141B0" w:rsidP="005141B0">
      <w:pPr>
        <w:ind w:right="72"/>
        <w:jc w:val="both"/>
        <w:rPr>
          <w:rFonts w:eastAsia="Times"/>
          <w:szCs w:val="20"/>
        </w:rPr>
      </w:pPr>
      <w:r w:rsidRPr="005141B0">
        <w:rPr>
          <w:rFonts w:eastAsia="Times"/>
          <w:szCs w:val="20"/>
        </w:rPr>
        <w:t>Ajánlatkérő a jelen közbeszerzési eljárással kapcsolatosan az általa használt egyes fogalmakkal kapcsolatban – azok egyértelműsítése érdekében – az alábbiakat érti.</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rPr>
          <w:b/>
        </w:rPr>
        <w:t>Lebonyolító</w:t>
      </w:r>
      <w:r w:rsidRPr="005141B0">
        <w:t xml:space="preserve">: a jelen közbeszerzési eljárást a </w:t>
      </w:r>
      <w:r w:rsidRPr="008110CE">
        <w:rPr>
          <w:rFonts w:eastAsia="Times"/>
          <w:szCs w:val="20"/>
        </w:rPr>
        <w:t>TriCSÓK Zrt.</w:t>
      </w:r>
      <w:r w:rsidRPr="005141B0">
        <w:t xml:space="preserve"> bonyolítja le.</w:t>
      </w:r>
    </w:p>
    <w:p w:rsidR="005141B0" w:rsidRPr="005141B0" w:rsidRDefault="005141B0" w:rsidP="005141B0">
      <w:pPr>
        <w:keepLines/>
        <w:spacing w:before="120" w:after="120" w:line="276" w:lineRule="auto"/>
        <w:ind w:left="425"/>
        <w:jc w:val="both"/>
        <w:rPr>
          <w:b/>
        </w:rPr>
      </w:pPr>
      <w:r w:rsidRPr="005141B0">
        <w:rPr>
          <w:b/>
        </w:rPr>
        <w:t>A Lebonyolító jelen eljárás során használt elérhetőségi adatai:</w:t>
      </w:r>
    </w:p>
    <w:p w:rsidR="005141B0" w:rsidRPr="008110CE" w:rsidRDefault="005141B0" w:rsidP="005141B0">
      <w:pPr>
        <w:keepLines/>
        <w:spacing w:before="120" w:after="120" w:line="276" w:lineRule="auto"/>
        <w:ind w:left="425"/>
        <w:jc w:val="both"/>
        <w:rPr>
          <w:b/>
          <w:u w:val="single"/>
        </w:rPr>
      </w:pPr>
      <w:r w:rsidRPr="008110CE">
        <w:rPr>
          <w:rFonts w:eastAsia="Times"/>
          <w:b/>
          <w:szCs w:val="20"/>
        </w:rPr>
        <w:t>TriCSÓK Zrt.</w:t>
      </w:r>
    </w:p>
    <w:p w:rsidR="005141B0" w:rsidRPr="008110CE" w:rsidRDefault="005141B0" w:rsidP="005141B0">
      <w:pPr>
        <w:keepLines/>
        <w:spacing w:before="120" w:after="120" w:line="276" w:lineRule="auto"/>
        <w:ind w:left="425"/>
        <w:jc w:val="both"/>
      </w:pPr>
      <w:r w:rsidRPr="008110CE">
        <w:rPr>
          <w:u w:val="single"/>
        </w:rPr>
        <w:t>Levelezési cím:</w:t>
      </w:r>
      <w:r w:rsidRPr="008110CE">
        <w:t xml:space="preserve"> 1067 Budapest, Teréz krt. 19. III. emelet 32.</w:t>
      </w:r>
    </w:p>
    <w:p w:rsidR="005141B0" w:rsidRPr="008110CE" w:rsidRDefault="005141B0" w:rsidP="005141B0">
      <w:pPr>
        <w:keepLines/>
        <w:spacing w:before="120" w:after="120" w:line="276" w:lineRule="auto"/>
        <w:ind w:left="425"/>
        <w:jc w:val="both"/>
      </w:pPr>
      <w:r w:rsidRPr="008110CE">
        <w:rPr>
          <w:u w:val="single"/>
        </w:rPr>
        <w:t>Telefon:</w:t>
      </w:r>
      <w:r w:rsidRPr="008110CE">
        <w:t xml:space="preserve"> +36-1-354-2760</w:t>
      </w:r>
    </w:p>
    <w:p w:rsidR="005141B0" w:rsidRPr="008110CE" w:rsidRDefault="005141B0" w:rsidP="005141B0">
      <w:pPr>
        <w:keepLines/>
        <w:spacing w:before="120" w:after="120" w:line="276" w:lineRule="auto"/>
        <w:ind w:left="425"/>
        <w:jc w:val="both"/>
        <w:rPr>
          <w:u w:val="single"/>
        </w:rPr>
      </w:pPr>
      <w:r w:rsidRPr="008110CE">
        <w:rPr>
          <w:u w:val="single"/>
        </w:rPr>
        <w:t>Telefax:</w:t>
      </w:r>
      <w:r w:rsidRPr="008110CE">
        <w:t xml:space="preserve"> +36-1-354-2768</w:t>
      </w:r>
    </w:p>
    <w:p w:rsidR="005141B0" w:rsidRPr="005141B0" w:rsidRDefault="005141B0" w:rsidP="005141B0">
      <w:pPr>
        <w:keepLines/>
        <w:spacing w:before="120" w:after="120" w:line="276" w:lineRule="auto"/>
        <w:ind w:left="425"/>
        <w:jc w:val="both"/>
      </w:pPr>
      <w:r w:rsidRPr="008110CE">
        <w:rPr>
          <w:u w:val="single"/>
        </w:rPr>
        <w:t>E-mail cím:</w:t>
      </w:r>
      <w:r w:rsidRPr="008110CE">
        <w:t xml:space="preserve"> </w:t>
      </w:r>
      <w:hyperlink r:id="rId13" w:history="1">
        <w:r w:rsidRPr="008110CE">
          <w:t>kozbeszerzes@tricsok.hu</w:t>
        </w:r>
      </w:hyperlink>
    </w:p>
    <w:p w:rsidR="005141B0" w:rsidRPr="00DA6594" w:rsidRDefault="005141B0" w:rsidP="00B40C68">
      <w:pPr>
        <w:keepLines/>
        <w:numPr>
          <w:ilvl w:val="1"/>
          <w:numId w:val="2"/>
        </w:numPr>
        <w:tabs>
          <w:tab w:val="num" w:pos="426"/>
        </w:tabs>
        <w:spacing w:before="120" w:after="120" w:line="276" w:lineRule="auto"/>
        <w:ind w:left="425" w:hanging="425"/>
        <w:jc w:val="both"/>
      </w:pPr>
      <w:r w:rsidRPr="005141B0">
        <w:rPr>
          <w:b/>
        </w:rPr>
        <w:t>Kbt.:</w:t>
      </w:r>
      <w:r w:rsidRPr="005141B0">
        <w:t xml:space="preserve"> </w:t>
      </w:r>
      <w:r w:rsidRPr="005141B0">
        <w:rPr>
          <w:bCs/>
        </w:rPr>
        <w:t>a közbeszerzésekről szóló 201</w:t>
      </w:r>
      <w:r w:rsidR="00574281">
        <w:rPr>
          <w:bCs/>
        </w:rPr>
        <w:t>5</w:t>
      </w:r>
      <w:r w:rsidRPr="005141B0">
        <w:rPr>
          <w:bCs/>
        </w:rPr>
        <w:t>. évi C</w:t>
      </w:r>
      <w:r w:rsidR="00574281">
        <w:rPr>
          <w:bCs/>
        </w:rPr>
        <w:t>XL</w:t>
      </w:r>
      <w:r w:rsidRPr="005141B0">
        <w:rPr>
          <w:bCs/>
        </w:rPr>
        <w:t>III. törvény</w:t>
      </w:r>
    </w:p>
    <w:p w:rsidR="0090366D" w:rsidRDefault="0090366D" w:rsidP="0090366D">
      <w:pPr>
        <w:keepLines/>
        <w:numPr>
          <w:ilvl w:val="1"/>
          <w:numId w:val="2"/>
        </w:numPr>
        <w:tabs>
          <w:tab w:val="num" w:pos="426"/>
        </w:tabs>
        <w:spacing w:before="120" w:after="120" w:line="276" w:lineRule="auto"/>
        <w:ind w:left="425" w:hanging="425"/>
        <w:jc w:val="both"/>
        <w:rPr>
          <w:bCs/>
        </w:rPr>
      </w:pPr>
      <w:r w:rsidRPr="005141B0">
        <w:rPr>
          <w:b/>
        </w:rPr>
        <w:t xml:space="preserve">Cégszerű aláírás: </w:t>
      </w:r>
      <w:r w:rsidRPr="005141B0">
        <w:t>ajánlatkérő cégszerű aláírásként a</w:t>
      </w:r>
      <w:r w:rsidRPr="005141B0">
        <w:rPr>
          <w:bCs/>
        </w:rPr>
        <w:t xml:space="preserve"> cégnyilvánosságról, a bírósági cégeljárásról és a végelszámolásról szóló 2006. évi V. törvény </w:t>
      </w:r>
      <w:r>
        <w:rPr>
          <w:bCs/>
        </w:rPr>
        <w:t>(</w:t>
      </w:r>
      <w:proofErr w:type="spellStart"/>
      <w:r>
        <w:rPr>
          <w:bCs/>
        </w:rPr>
        <w:t>Ctv</w:t>
      </w:r>
      <w:proofErr w:type="spellEnd"/>
      <w:r>
        <w:rPr>
          <w:bCs/>
        </w:rPr>
        <w:t xml:space="preserve">.) </w:t>
      </w:r>
      <w:r w:rsidRPr="005141B0">
        <w:rPr>
          <w:bCs/>
        </w:rPr>
        <w:t>9. §</w:t>
      </w:r>
      <w:proofErr w:type="spellStart"/>
      <w:r w:rsidRPr="005141B0">
        <w:rPr>
          <w:bCs/>
        </w:rPr>
        <w:t>-a</w:t>
      </w:r>
      <w:proofErr w:type="spellEnd"/>
      <w:r w:rsidRPr="005141B0">
        <w:rPr>
          <w:bCs/>
        </w:rPr>
        <w:t xml:space="preserve"> szerinti cégszerű aláírást fogadja el. </w:t>
      </w:r>
    </w:p>
    <w:p w:rsidR="0090366D" w:rsidRDefault="0090366D" w:rsidP="0090366D">
      <w:pPr>
        <w:keepLines/>
        <w:spacing w:before="120" w:after="120" w:line="276" w:lineRule="auto"/>
        <w:ind w:left="425"/>
        <w:jc w:val="both"/>
        <w:rPr>
          <w:b/>
        </w:rPr>
      </w:pPr>
      <w:r>
        <w:t xml:space="preserve">Azon gazdasági szereplők esetén, akik nem tartoznak a </w:t>
      </w:r>
      <w:proofErr w:type="spellStart"/>
      <w:r>
        <w:t>Ctv</w:t>
      </w:r>
      <w:proofErr w:type="spellEnd"/>
      <w:r>
        <w:t xml:space="preserve">. hatálya alá, cégszerű aláírással egyenértékűnek tekintendő a gazdasági szereplő képviseletére jogosult személy olyan aláírása, amely megfelel az aláírás külalakjának igazolására csatolt dokumentumnak (l. részletesen a </w:t>
      </w:r>
      <w:r w:rsidR="008110CE" w:rsidRPr="008110CE">
        <w:t>VII</w:t>
      </w:r>
      <w:r w:rsidRPr="008110CE">
        <w:t>I. 1)</w:t>
      </w:r>
      <w:r>
        <w:t xml:space="preserve"> pont</w:t>
      </w:r>
      <w:r w:rsidR="005C7273">
        <w:t xml:space="preserve">ban, </w:t>
      </w:r>
      <w:r>
        <w:t>a csatolandó dokumentumok között).</w:t>
      </w:r>
    </w:p>
    <w:p w:rsidR="0090366D" w:rsidRPr="005141B0" w:rsidRDefault="0090366D" w:rsidP="0090366D">
      <w:pPr>
        <w:keepLines/>
        <w:spacing w:before="120" w:after="120" w:line="276" w:lineRule="auto"/>
        <w:ind w:left="425"/>
        <w:jc w:val="both"/>
        <w:rPr>
          <w:bCs/>
        </w:rPr>
      </w:pPr>
      <w:r w:rsidRPr="005141B0">
        <w:rPr>
          <w:bCs/>
        </w:rPr>
        <w:t>Ajánlatkérő a cégszerű aláírással egyenértékűnek fogadja el az olyan személy aláírását, akit az adott dokumentum aláírására a</w:t>
      </w:r>
      <w:r w:rsidRPr="00E500AF">
        <w:rPr>
          <w:bCs/>
        </w:rPr>
        <w:t xml:space="preserve"> képviseletre </w:t>
      </w:r>
      <w:r w:rsidRPr="005141B0">
        <w:rPr>
          <w:bCs/>
        </w:rPr>
        <w:t>jogosult személy meghatalmazott.</w:t>
      </w:r>
    </w:p>
    <w:p w:rsidR="005141B0" w:rsidRPr="005141B0" w:rsidRDefault="005141B0" w:rsidP="005141B0">
      <w:pPr>
        <w:keepLines/>
        <w:numPr>
          <w:ilvl w:val="1"/>
          <w:numId w:val="2"/>
        </w:numPr>
        <w:tabs>
          <w:tab w:val="num" w:pos="426"/>
        </w:tabs>
        <w:spacing w:before="120" w:after="120" w:line="276" w:lineRule="auto"/>
        <w:ind w:left="425" w:hanging="425"/>
        <w:jc w:val="both"/>
        <w:rPr>
          <w:bCs/>
        </w:rPr>
      </w:pPr>
      <w:r w:rsidRPr="005141B0">
        <w:rPr>
          <w:b/>
        </w:rPr>
        <w:t xml:space="preserve">Ajánlattevő általi felelős fordítás: </w:t>
      </w:r>
      <w:r w:rsidRPr="005141B0">
        <w:t xml:space="preserve">a Kbt. </w:t>
      </w:r>
      <w:r w:rsidR="00574281">
        <w:t>47</w:t>
      </w:r>
      <w:r w:rsidRPr="005141B0">
        <w:t xml:space="preserve"> § (</w:t>
      </w:r>
      <w:r w:rsidR="00574281">
        <w:t>2</w:t>
      </w:r>
      <w:r w:rsidRPr="005141B0">
        <w:t>) bekezdése szerinti, az ajánlattevő által készített vagy becsatolt, a nem magyar nyelven benyújtott dokumentumokra vonatkozó fordítás.</w:t>
      </w:r>
    </w:p>
    <w:p w:rsidR="00F00019" w:rsidRPr="00C04DD3" w:rsidRDefault="005141B0" w:rsidP="00C04DD3">
      <w:pPr>
        <w:keepLines/>
        <w:numPr>
          <w:ilvl w:val="1"/>
          <w:numId w:val="2"/>
        </w:numPr>
        <w:tabs>
          <w:tab w:val="num" w:pos="426"/>
        </w:tabs>
        <w:spacing w:before="120" w:after="120" w:line="276" w:lineRule="auto"/>
        <w:ind w:left="425" w:hanging="425"/>
        <w:jc w:val="both"/>
        <w:rPr>
          <w:bCs/>
        </w:rPr>
      </w:pPr>
      <w:r w:rsidRPr="005141B0">
        <w:rPr>
          <w:b/>
        </w:rPr>
        <w:t>Gazdasági szereplő:</w:t>
      </w:r>
      <w:r w:rsidRPr="005141B0">
        <w:rPr>
          <w:bCs/>
        </w:rPr>
        <w:t xml:space="preserve"> a Kbt. </w:t>
      </w:r>
      <w:r w:rsidR="00574281">
        <w:rPr>
          <w:bCs/>
        </w:rPr>
        <w:t>3</w:t>
      </w:r>
      <w:r w:rsidRPr="005141B0">
        <w:rPr>
          <w:bCs/>
        </w:rPr>
        <w:t xml:space="preserve">. § </w:t>
      </w:r>
      <w:r w:rsidR="00574281">
        <w:rPr>
          <w:bCs/>
        </w:rPr>
        <w:t>10</w:t>
      </w:r>
      <w:r w:rsidRPr="005141B0">
        <w:rPr>
          <w:bCs/>
        </w:rPr>
        <w:t>. pontjában meghatározott fogalom.</w:t>
      </w:r>
    </w:p>
    <w:p w:rsidR="00F00019" w:rsidRPr="005141B0" w:rsidRDefault="00F00019"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7" w:name="_Toc213309048"/>
      <w:bookmarkStart w:id="18" w:name="_Toc213312466"/>
      <w:bookmarkStart w:id="19" w:name="_Toc275354674"/>
      <w:r w:rsidRPr="008D1812">
        <w:rPr>
          <w:rFonts w:eastAsia="Times"/>
          <w:b/>
          <w:smallCaps/>
          <w:sz w:val="28"/>
        </w:rPr>
        <w:t>Az eljárás általános szabályai</w:t>
      </w:r>
      <w:bookmarkEnd w:id="17"/>
      <w:bookmarkEnd w:id="18"/>
      <w:bookmarkEnd w:id="19"/>
    </w:p>
    <w:p w:rsidR="005141B0" w:rsidRPr="005141B0" w:rsidRDefault="005141B0" w:rsidP="005141B0">
      <w:pPr>
        <w:ind w:right="72"/>
        <w:rPr>
          <w:rFonts w:eastAsia="Times"/>
          <w:szCs w:val="20"/>
        </w:rPr>
      </w:pPr>
    </w:p>
    <w:p w:rsidR="00582749" w:rsidRPr="003635F4" w:rsidRDefault="00582749" w:rsidP="004E77E6">
      <w:pPr>
        <w:pStyle w:val="Doksihoz"/>
        <w:numPr>
          <w:ilvl w:val="1"/>
          <w:numId w:val="26"/>
        </w:numPr>
        <w:tabs>
          <w:tab w:val="clear" w:pos="705"/>
        </w:tabs>
        <w:ind w:left="426" w:hanging="426"/>
      </w:pPr>
      <w:r w:rsidRPr="005141B0">
        <w:t xml:space="preserve">A közbeszerzési eljárás lebonyolítására a Kbt. szabályai szerint kerül sor. Az eljárás becsült értékére tekintettel a Kbt. </w:t>
      </w:r>
      <w:r w:rsidRPr="003635F4">
        <w:t>Harmadik része kerül alkalmazásra a Kbt. 115. § szerint</w:t>
      </w:r>
      <w:r>
        <w:t>i nyílt eljárás</w:t>
      </w:r>
      <w:r w:rsidRPr="003635F4">
        <w:t>.</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lastRenderedPageBreak/>
        <w:t>Ajánlatkérő tájékoztatja az ajánlattevőket, hogy a jelen dokument</w:t>
      </w:r>
      <w:r w:rsidR="00F009F6">
        <w:t xml:space="preserve">um </w:t>
      </w:r>
      <w:r w:rsidRPr="005141B0">
        <w:t xml:space="preserve">kiadásával ajánlatkérőnek nem célja a felhívásban, a </w:t>
      </w:r>
      <w:proofErr w:type="spellStart"/>
      <w:r w:rsidRPr="005141B0">
        <w:t>Kbt.-ben</w:t>
      </w:r>
      <w:proofErr w:type="spellEnd"/>
      <w:r w:rsidRPr="005141B0">
        <w:t>, valamint az egyéb jogszabályokban foglalt rendelkezések megismétlése. Erre tekintettel a jelen dokument</w:t>
      </w:r>
      <w:r w:rsidR="00F009F6">
        <w:t>um</w:t>
      </w:r>
      <w:r w:rsidRPr="005141B0">
        <w:t xml:space="preserve"> kizárólag a felhívással és a vonatkozó jogszabályokkal (elsősorban a </w:t>
      </w:r>
      <w:proofErr w:type="spellStart"/>
      <w:r w:rsidRPr="005141B0">
        <w:t>Kbt.-vel</w:t>
      </w:r>
      <w:proofErr w:type="spellEnd"/>
      <w:r w:rsidRPr="005141B0">
        <w:t>) összhangban értelmezendő.</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eljárásban kizárólag az ajánlattételre felhívott gazdasági </w:t>
      </w:r>
      <w:proofErr w:type="gramStart"/>
      <w:r w:rsidRPr="005141B0">
        <w:t>szereplő(</w:t>
      </w:r>
      <w:proofErr w:type="gramEnd"/>
      <w:r w:rsidRPr="005141B0">
        <w:t>k) tehet(</w:t>
      </w:r>
      <w:proofErr w:type="spellStart"/>
      <w:r w:rsidRPr="005141B0">
        <w:t>nek</w:t>
      </w:r>
      <w:proofErr w:type="spellEnd"/>
      <w:r w:rsidRPr="005141B0">
        <w:t xml:space="preserve">) ajánlatot. Az ajánlattételre felhívott gazdasági szereplők közösen nem tehetnek ajánlatot, azonban – ha a </w:t>
      </w:r>
      <w:proofErr w:type="spellStart"/>
      <w:r w:rsidRPr="005141B0">
        <w:t>Kbt.-ből</w:t>
      </w:r>
      <w:proofErr w:type="spellEnd"/>
      <w:r w:rsidRPr="005141B0">
        <w:t xml:space="preserve"> vagy más jogszabályokból, különösen a tárgyalásos eljárás jogcíméből más nem következik – nincs akadálya annak, hogy valamely ajánlattételre felhívott gazdasági szereplő olyan gazdasági szereplővel tegyen közös ajánlatot, amelynek ajánlatkérő nem küldött ajánlattételi felhívást.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Ajánlatot csak az az ajánlattevő nyújthat be, aki, vagy akinek az ajánlatban megnevezett alvállalkozója a </w:t>
      </w:r>
      <w:r w:rsidR="005C2393">
        <w:t xml:space="preserve">jelen közbeszerzési dokumentumot elektronikusan elérte </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Az ajánlat benyújtásával ajánlatkérő úgy tekinti, hogy az ajánlattevő tudomásul vette a felhívásban és </w:t>
      </w:r>
      <w:r w:rsidR="00B42EC4">
        <w:t xml:space="preserve">a közbeszerzési dokumentumokban </w:t>
      </w:r>
      <w:r w:rsidRPr="005141B0">
        <w:t>tett előírásokat, különösen, de nem kizárólagosan a műszaki leírásban és a szerződés</w:t>
      </w:r>
      <w:r w:rsidR="00DE3B2F">
        <w:t xml:space="preserve">tervezetben </w:t>
      </w:r>
      <w:r w:rsidRPr="005141B0">
        <w:t>tett előírásokat.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w:t>
      </w:r>
      <w:r w:rsidR="005C7273">
        <w:t xml:space="preserve">jelen közbeszerzési dokumentum </w:t>
      </w:r>
      <w:r w:rsidRPr="005141B0">
        <w:t>dokumentummintákat tartalmaz annak érdekében, hogy az érvényes ajánlattételt megkönnyítse az ajánlatkérő. Felhívjuk a tisztelt ajánlattevők figyelmét, hogy ajánlatkérő nem teszi kötelezővé az általa meghatározott dokumentumminták alkalmazását, az csupán javasolt az ajánlattevőknek. Javasoljuk az ajánlattevőnek, hogy a dokumentumminták helyességét minden esetben ellenőrizzék. Amennyiben az ajánlattevő a dokumentumminta mellőzésével kívánja ajánlatát megtenni, kérjük, hogy fokozott figyelemmel járjon el az egyes dokumentumok tartalmi és formai megfelelősége érdekében. A</w:t>
      </w:r>
      <w:r w:rsidR="005C7273">
        <w:t xml:space="preserve">z </w:t>
      </w:r>
      <w:r w:rsidRPr="005141B0">
        <w:t>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Ajánlattevő felelőssége, hogy az ajánlat érvényességéhez – különösen a gazdasági és pénzügyi alkalmasság, valamint a műszaki illetve szakmai alkalmasság körében – szükséges dokumentumokat és igazolásokat, az ajánlat érvényességének egyértelmű megállapításához szükséges tartalommal ajánlatkérő rendelkezésére bocsássa.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információk benyújtásáért az ajánlattevő felel, nem kielégítő információk következménye az ajánlat érvénytelenné minősítése lehet.</w:t>
      </w:r>
    </w:p>
    <w:p w:rsidR="00E30319" w:rsidRPr="00AF5C69" w:rsidRDefault="005141B0" w:rsidP="00E30319">
      <w:pPr>
        <w:pStyle w:val="Doksihoz"/>
        <w:tabs>
          <w:tab w:val="clear" w:pos="705"/>
          <w:tab w:val="num" w:pos="426"/>
        </w:tabs>
        <w:ind w:left="426" w:hanging="426"/>
      </w:pPr>
      <w:r w:rsidRPr="00AF5C69">
        <w:lastRenderedPageBreak/>
        <w:t xml:space="preserve">Felhívjuk a figyelmet, hogy a Kbt. </w:t>
      </w:r>
      <w:r w:rsidR="00574281" w:rsidRPr="00AF5C69">
        <w:t>62</w:t>
      </w:r>
      <w:r w:rsidRPr="00AF5C69">
        <w:t xml:space="preserve">. § (1) </w:t>
      </w:r>
      <w:proofErr w:type="spellStart"/>
      <w:r w:rsidRPr="00AF5C69">
        <w:t>bek</w:t>
      </w:r>
      <w:proofErr w:type="spellEnd"/>
      <w:r w:rsidRPr="00AF5C69">
        <w:t xml:space="preserve">. </w:t>
      </w:r>
      <w:r w:rsidR="00574281" w:rsidRPr="00AF5C69">
        <w:t>i</w:t>
      </w:r>
      <w:r w:rsidRPr="00AF5C69">
        <w:t>) pontja szerint az ajánlatkérőnek az eljárásból ki kell zárnia az olyan ajánlattevőt, alvállalkozót</w:t>
      </w:r>
      <w:r w:rsidRPr="00AF5C69">
        <w:rPr>
          <w:sz w:val="20"/>
          <w:szCs w:val="20"/>
        </w:rPr>
        <w:t xml:space="preserve"> </w:t>
      </w:r>
      <w:r w:rsidRPr="00AF5C69">
        <w:t xml:space="preserve">és az alkalmasság igazolásában részt vevő szervezetet, aki az eljárásban előírt adatszolgáltatási kötelezettség teljesítése során </w:t>
      </w:r>
      <w:r w:rsidR="00574281" w:rsidRPr="00AF5C69">
        <w:t xml:space="preserve">a valóságnak nem megfelelő adatot szolgáltat (a továbbiakban: </w:t>
      </w:r>
      <w:proofErr w:type="gramStart"/>
      <w:r w:rsidR="00574281" w:rsidRPr="00AF5C69">
        <w:t>hamis adat</w:t>
      </w:r>
      <w:proofErr w:type="gramEnd"/>
      <w:r w:rsidR="00574281" w:rsidRPr="00AF5C69">
        <w:t xml:space="preserve">), illetve </w:t>
      </w:r>
      <w:r w:rsidRPr="00AF5C69">
        <w:t xml:space="preserve">hamis </w:t>
      </w:r>
      <w:r w:rsidR="00574281" w:rsidRPr="00AF5C69">
        <w:t xml:space="preserve">adatot tartalmazó </w:t>
      </w:r>
      <w:r w:rsidRPr="00AF5C69">
        <w:t xml:space="preserve">nyilatkozatot tesz, </w:t>
      </w:r>
      <w:r w:rsidR="00574281" w:rsidRPr="00AF5C69">
        <w:t>vagy a közbeszerzési eljárásban előzetes igazolásként benyújtott nyilatkozata ellenére nem tud eleget tenni az alkalmasságot, a kizáró okokat</w:t>
      </w:r>
      <w:r w:rsidR="00C10768" w:rsidRPr="00AF5C69">
        <w:t xml:space="preserve"> vagy a Kbt. 82</w:t>
      </w:r>
      <w:r w:rsidR="00981629">
        <w:t>.</w:t>
      </w:r>
      <w:r w:rsidR="003D5CED">
        <w:t xml:space="preserve"> </w:t>
      </w:r>
      <w:r w:rsidR="00C10768" w:rsidRPr="00AF5C69">
        <w:t>§</w:t>
      </w:r>
      <w:r w:rsidR="003D5CED">
        <w:t xml:space="preserve"> </w:t>
      </w:r>
      <w:r w:rsidR="00C10768" w:rsidRPr="00AF5C69">
        <w:t>(5) bekezdése szerinti kritériumokat érintő igazolási kötelezettségének, amennyiben</w:t>
      </w:r>
    </w:p>
    <w:p w:rsidR="00E30319" w:rsidRPr="00582F74" w:rsidRDefault="00C10768" w:rsidP="00DE727C">
      <w:pPr>
        <w:keepLines/>
        <w:spacing w:before="120" w:after="120" w:line="276" w:lineRule="auto"/>
        <w:ind w:left="709"/>
        <w:jc w:val="both"/>
        <w:rPr>
          <w:iCs/>
        </w:rPr>
      </w:pPr>
      <w:proofErr w:type="spellStart"/>
      <w:r w:rsidRPr="00AF5C69">
        <w:rPr>
          <w:i/>
          <w:iCs/>
        </w:rPr>
        <w:t>ia</w:t>
      </w:r>
      <w:proofErr w:type="spellEnd"/>
      <w:r w:rsidRPr="00AF5C69">
        <w:rPr>
          <w:i/>
          <w:iCs/>
        </w:rPr>
        <w:t xml:space="preserve">) </w:t>
      </w:r>
      <w:r w:rsidRPr="008341B4">
        <w:rPr>
          <w:iCs/>
        </w:rPr>
        <w:t xml:space="preserve">a </w:t>
      </w:r>
      <w:proofErr w:type="gramStart"/>
      <w:r w:rsidRPr="008341B4">
        <w:rPr>
          <w:iCs/>
        </w:rPr>
        <w:t>hamis adat</w:t>
      </w:r>
      <w:proofErr w:type="gramEnd"/>
      <w:r w:rsidRPr="008341B4">
        <w:rPr>
          <w:iCs/>
        </w:rPr>
        <w:t xml:space="preserve"> vagy ny</w:t>
      </w:r>
      <w:r w:rsidRPr="00582F74">
        <w:rPr>
          <w:iCs/>
        </w:rPr>
        <w:t>ilatkozat érdemben befolyásolja az ajánlatkérőnek a kizárásra, az alkalmasság fennállására, az ajánlat műszaki leírásnak való megfelelőségére vagy az ajánlatok értékelésére vonatkozó döntését, és</w:t>
      </w:r>
    </w:p>
    <w:p w:rsidR="00E30319" w:rsidRDefault="00C10768" w:rsidP="00E30319">
      <w:pPr>
        <w:keepLines/>
        <w:spacing w:before="120" w:after="120" w:line="276" w:lineRule="auto"/>
        <w:ind w:left="709"/>
        <w:jc w:val="both"/>
      </w:pPr>
      <w:proofErr w:type="spellStart"/>
      <w:r w:rsidRPr="00AF5C69">
        <w:rPr>
          <w:i/>
          <w:iCs/>
        </w:rPr>
        <w:t>ib</w:t>
      </w:r>
      <w:proofErr w:type="spellEnd"/>
      <w:r w:rsidRPr="00AF5C69">
        <w:rPr>
          <w:i/>
          <w:iCs/>
        </w:rPr>
        <w:t xml:space="preserve">) </w:t>
      </w:r>
      <w:r w:rsidRPr="00AF5C69">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r w:rsidR="005141B0" w:rsidRPr="00AF5C69">
        <w:t xml:space="preserve"> Ilyen esetekben az ajánlat érvénytelennek minősül.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eljárás és az ajánlattétel nyelve magyar. Ajánlatkérő kizárólag a magyar nyelvű, vagy magyar nyelvre lefordított iratokat, dokumentumokat veszi figyelembe az ajánlatok elbírálása és értékelése során. Ajánlatkérő a nem magyar nyelven benyújtott dokumentumok ajánlattevő általi felelős fordítását elfogadja, ajánlattevő nem köteles a 24/1986. (VI. 26.) MT rendelet szerinti – az Országos Fordító és Fordításhitelesítő Iroda által készített – hiteles fordítás készíttetésére. Az eljárás során mindennemű közlés magyar nyelven történik, kommunikáció semmilyen más nyelven nem fogadható el.</w:t>
      </w:r>
    </w:p>
    <w:p w:rsidR="00DE3B2F" w:rsidRPr="00F9769C" w:rsidRDefault="005141B0" w:rsidP="00DE3B2F">
      <w:pPr>
        <w:pStyle w:val="Doksihoz"/>
        <w:tabs>
          <w:tab w:val="clear" w:pos="705"/>
          <w:tab w:val="num" w:pos="426"/>
        </w:tabs>
        <w:ind w:left="426" w:hanging="284"/>
      </w:pPr>
      <w:r w:rsidRPr="005141B0">
        <w:t xml:space="preserve">A jelen közbeszerzési eljárás során az ajánlatkérő az általa megküldeni kívánt dokumentumokat fax vagy a Kbt. </w:t>
      </w:r>
      <w:r w:rsidR="003E6F8E">
        <w:t>41</w:t>
      </w:r>
      <w:r w:rsidRPr="005141B0">
        <w:t>. § (4) bekezdésében foglaltaknak megfelelő e-mail útján küldi meg a gazdasági szereplőknek a gyors tájékoztatás érdekében</w:t>
      </w:r>
      <w:r w:rsidR="00DE3B2F">
        <w:t xml:space="preserve">, és ezzel egyidejűleg a </w:t>
      </w:r>
      <w:hyperlink r:id="rId14" w:history="1">
        <w:r w:rsidR="00582749" w:rsidRPr="00E74057">
          <w:rPr>
            <w:rStyle w:val="Hiperhivatkozs"/>
          </w:rPr>
          <w:t>http://tricsok.hu/kozbeszerzes-dokumentacio</w:t>
        </w:r>
      </w:hyperlink>
      <w:r w:rsidR="00582749">
        <w:t xml:space="preserve"> </w:t>
      </w:r>
      <w:proofErr w:type="gramStart"/>
      <w:r w:rsidR="00DE3B2F">
        <w:t>oldalon</w:t>
      </w:r>
      <w:proofErr w:type="gramEnd"/>
      <w:r w:rsidR="00DE3B2F">
        <w:t xml:space="preserve"> elektronikus úton elérhetővé teszi.</w:t>
      </w:r>
    </w:p>
    <w:p w:rsidR="005141B0" w:rsidRPr="005141B0" w:rsidRDefault="005141B0" w:rsidP="00DE3B2F">
      <w:pPr>
        <w:keepLines/>
        <w:spacing w:before="120" w:after="120" w:line="276" w:lineRule="auto"/>
        <w:ind w:left="426"/>
        <w:jc w:val="both"/>
      </w:pPr>
      <w:r w:rsidRPr="005141B0">
        <w:t>Ajánlatkérő a fax megküldését legfeljebb háromszor kísérli meg. A megküldött dokumentum akkor is kézbesítettnek minősül, ha az ajánlatkérő a megküldés sikerességéről faxjelentést kap, vagy ha az adott e-mail kiküldésre és az elküldött üzenetek közé besorolásra került. Ajánlatkérő fenntartja magának a jogot, hogy az eljárás során a hagyományos postai úton küldje meg az egyes dokumentumokat a gazdasági szereplőknek, amennyiben ezt a Kbt. nem zárja ki.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lastRenderedPageBreak/>
        <w:t xml:space="preserve">Tájékoztatjuk az ajánlattevőket, hogy amennyiben </w:t>
      </w:r>
      <w:r w:rsidR="008B5090">
        <w:t>A</w:t>
      </w:r>
      <w:r w:rsidRPr="005141B0">
        <w:t xml:space="preserve">jánlatkérő felszólítása ellenére az ajánlattevő, az ajánlatkérő által előírt határidő lejártáig, a Kbt. </w:t>
      </w:r>
      <w:r w:rsidR="003E6F8E">
        <w:t>71</w:t>
      </w:r>
      <w:r w:rsidRPr="005141B0">
        <w:t>. §</w:t>
      </w:r>
      <w:proofErr w:type="spellStart"/>
      <w:r w:rsidRPr="005141B0">
        <w:t>-a</w:t>
      </w:r>
      <w:proofErr w:type="spellEnd"/>
      <w:r w:rsidRPr="005141B0">
        <w:t xml:space="preserve"> szerinti </w:t>
      </w:r>
      <w:r w:rsidR="0040080D">
        <w:t>hiánypótlást/</w:t>
      </w:r>
      <w:r w:rsidRPr="005141B0">
        <w:t xml:space="preserve">felvilágosítást, vagy a </w:t>
      </w:r>
      <w:r w:rsidR="003E6F8E">
        <w:t>72</w:t>
      </w:r>
      <w:r w:rsidRPr="005141B0">
        <w:t>. § szerinti indokolást nem adja meg, úgy az ajánlat elbírálását az eredeti, beadott ajánlat alapján végzi el.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benyújtott ajánlatokat az ajánlatkérő úgy tekinti, hogy az ajánlattevő megbizonyosodott a </w:t>
      </w:r>
      <w:r w:rsidR="0040080D">
        <w:t xml:space="preserve">közbeszerzési dokumentumokban </w:t>
      </w:r>
      <w:r w:rsidRPr="005141B0">
        <w:t>megadott, illetve a szerződés-tervezetből ésszerűen következő feladatokra vonatkozó szerződéses ár helyességéről és elégséges voltáról</w:t>
      </w:r>
      <w:proofErr w:type="gramStart"/>
      <w:r w:rsidR="00B42EC4">
        <w:t>.</w:t>
      </w:r>
      <w:r w:rsidRPr="005141B0">
        <w:t>,</w:t>
      </w:r>
      <w:proofErr w:type="gramEnd"/>
    </w:p>
    <w:p w:rsidR="005141B0" w:rsidRDefault="005141B0" w:rsidP="005141B0">
      <w:pPr>
        <w:keepLines/>
        <w:numPr>
          <w:ilvl w:val="1"/>
          <w:numId w:val="2"/>
        </w:numPr>
        <w:tabs>
          <w:tab w:val="num" w:pos="426"/>
        </w:tabs>
        <w:spacing w:before="120" w:after="120" w:line="276" w:lineRule="auto"/>
        <w:ind w:left="426" w:hanging="426"/>
        <w:jc w:val="both"/>
      </w:pPr>
      <w:r w:rsidRPr="005141B0">
        <w:t>A szerződés-tervezetet nem kell kitölteni, sem az ajánlathoz csatolni.</w:t>
      </w:r>
    </w:p>
    <w:p w:rsidR="009A2488" w:rsidRDefault="009A2488" w:rsidP="009A2488">
      <w:pPr>
        <w:keepLines/>
        <w:spacing w:before="120" w:after="120" w:line="276" w:lineRule="auto"/>
        <w:jc w:val="both"/>
      </w:pPr>
    </w:p>
    <w:p w:rsidR="009A2488" w:rsidRPr="008D1812" w:rsidRDefault="009A2488" w:rsidP="009A2488">
      <w:pPr>
        <w:numPr>
          <w:ilvl w:val="0"/>
          <w:numId w:val="1"/>
        </w:numPr>
        <w:shd w:val="clear" w:color="auto" w:fill="F2F2F2"/>
        <w:ind w:right="-6"/>
        <w:contextualSpacing/>
        <w:jc w:val="center"/>
        <w:outlineLvl w:val="1"/>
        <w:rPr>
          <w:b/>
          <w:smallCaps/>
          <w:color w:val="000000"/>
          <w:sz w:val="28"/>
        </w:rPr>
      </w:pPr>
      <w:r w:rsidRPr="008D1812">
        <w:rPr>
          <w:b/>
          <w:smallCaps/>
          <w:color w:val="000000"/>
          <w:sz w:val="28"/>
        </w:rPr>
        <w:t>A Kbt. 73. § (5) bekezdése szerinti tájékoztatás</w:t>
      </w:r>
    </w:p>
    <w:p w:rsidR="009A2488" w:rsidRPr="009A2488" w:rsidRDefault="009A2488" w:rsidP="009A2488">
      <w:pPr>
        <w:ind w:right="72"/>
        <w:jc w:val="both"/>
      </w:pPr>
    </w:p>
    <w:p w:rsidR="009A2488" w:rsidRPr="00BA7A8E" w:rsidRDefault="009A2488" w:rsidP="00B52BB1">
      <w:pPr>
        <w:numPr>
          <w:ilvl w:val="1"/>
          <w:numId w:val="11"/>
        </w:numPr>
        <w:tabs>
          <w:tab w:val="num" w:pos="426"/>
        </w:tabs>
        <w:spacing w:before="120" w:after="120" w:line="276" w:lineRule="auto"/>
        <w:ind w:left="426" w:hanging="426"/>
        <w:jc w:val="both"/>
      </w:pPr>
      <w:r w:rsidRPr="00BA7A8E">
        <w:t>A Kbt. 73. § (5) bekezdése értelmében ajánlatkérő a közbeszerzési dokumentumokban tájékoztatásként közli azoknak a szervezeteknek a nevét, amelyektől az ajánlattevő tájékoztatást kaphat a Kbt. 73.§ (4) bekezdés szerinti azon környezetvédelmi, szociális és munkajogi követelményekről, amelyeknek a teljesítés során meg kell felelni.</w:t>
      </w:r>
      <w:r w:rsidRPr="00BA7A8E">
        <w:rPr>
          <w:color w:val="000000"/>
        </w:rPr>
        <w:t xml:space="preserve"> </w:t>
      </w:r>
    </w:p>
    <w:p w:rsidR="001B4769" w:rsidRDefault="009A2488">
      <w:pPr>
        <w:numPr>
          <w:ilvl w:val="1"/>
          <w:numId w:val="11"/>
        </w:numPr>
        <w:tabs>
          <w:tab w:val="num" w:pos="426"/>
        </w:tabs>
        <w:spacing w:before="120" w:after="120" w:line="276" w:lineRule="auto"/>
        <w:ind w:left="426" w:hanging="426"/>
        <w:jc w:val="both"/>
      </w:pPr>
      <w:r w:rsidRPr="009A2488">
        <w:t>A fenti előírásra tekintettel Ajánlatkérő az alábbiakban megadja azoknak a szervezeteknek (hatóságoknak) a nevét és elérhetőségét, amelyektől az ajánlattevő megfelelő tájékoztatást kaphat:</w:t>
      </w:r>
    </w:p>
    <w:tbl>
      <w:tblPr>
        <w:tblStyle w:val="Rcsostblzat"/>
        <w:tblW w:w="8788" w:type="dxa"/>
        <w:tblInd w:w="392" w:type="dxa"/>
        <w:tblLook w:val="04A0" w:firstRow="1" w:lastRow="0" w:firstColumn="1" w:lastColumn="0" w:noHBand="0" w:noVBand="1"/>
      </w:tblPr>
      <w:tblGrid>
        <w:gridCol w:w="8788"/>
      </w:tblGrid>
      <w:tr w:rsidR="009A2488" w:rsidRPr="009A2488" w:rsidTr="005E158F">
        <w:tc>
          <w:tcPr>
            <w:tcW w:w="8788" w:type="dxa"/>
            <w:tcBorders>
              <w:top w:val="nil"/>
              <w:left w:val="nil"/>
              <w:bottom w:val="nil"/>
              <w:right w:val="nil"/>
            </w:tcBorders>
          </w:tcPr>
          <w:p w:rsidR="009A2488" w:rsidRPr="009A2488" w:rsidRDefault="00125D4C" w:rsidP="00125D4C">
            <w:pPr>
              <w:spacing w:before="120" w:after="120"/>
              <w:jc w:val="both"/>
              <w:rPr>
                <w:b/>
              </w:rPr>
            </w:pPr>
            <w:r>
              <w:rPr>
                <w:b/>
              </w:rPr>
              <w:t>Nemzetgazdasági Minisztérium</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Székhely: 1051 Budapest, József nádor tár 2-4. </w:t>
            </w:r>
          </w:p>
        </w:tc>
      </w:tr>
      <w:tr w:rsidR="009A2488" w:rsidRPr="009A2488" w:rsidTr="005E158F">
        <w:tc>
          <w:tcPr>
            <w:tcW w:w="8788" w:type="dxa"/>
            <w:tcBorders>
              <w:top w:val="nil"/>
              <w:left w:val="nil"/>
              <w:bottom w:val="nil"/>
              <w:right w:val="nil"/>
            </w:tcBorders>
          </w:tcPr>
          <w:p w:rsidR="00125D4C" w:rsidRDefault="00125D4C" w:rsidP="00125D4C">
            <w:pPr>
              <w:jc w:val="both"/>
            </w:pPr>
            <w:r>
              <w:t xml:space="preserve">Postafiók címe: </w:t>
            </w:r>
            <w:r w:rsidR="009A2488" w:rsidRPr="009A2488">
              <w:t>1</w:t>
            </w:r>
            <w:r>
              <w:t>369</w:t>
            </w:r>
            <w:r w:rsidR="009A2488" w:rsidRPr="009A2488">
              <w:t xml:space="preserve"> Budapest, </w:t>
            </w:r>
            <w:r>
              <w:t>Pf.: 481</w:t>
            </w:r>
            <w:r w:rsidR="009A2488" w:rsidRPr="009A2488">
              <w:t>.</w:t>
            </w:r>
          </w:p>
          <w:p w:rsidR="009A2488" w:rsidRPr="009A2488" w:rsidRDefault="00125D4C" w:rsidP="00125D4C">
            <w:pPr>
              <w:jc w:val="both"/>
            </w:pPr>
            <w:r>
              <w:t>Telefax: +36-1-795-0716</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Web: </w:t>
            </w:r>
            <w:hyperlink r:id="rId15" w:history="1">
              <w:r w:rsidRPr="009A2488">
                <w:rPr>
                  <w:color w:val="0000FF"/>
                  <w:u w:val="single"/>
                </w:rPr>
                <w:t>http://www.kormany.hu/hu/nemzetgazdasagi-miniszterium</w:t>
              </w:r>
            </w:hyperlink>
          </w:p>
        </w:tc>
      </w:tr>
      <w:tr w:rsidR="009A2488" w:rsidRPr="009A2488" w:rsidTr="005E158F">
        <w:trPr>
          <w:trHeight w:val="272"/>
        </w:trPr>
        <w:tc>
          <w:tcPr>
            <w:tcW w:w="8788" w:type="dxa"/>
            <w:tcBorders>
              <w:top w:val="nil"/>
              <w:left w:val="nil"/>
              <w:bottom w:val="nil"/>
              <w:right w:val="nil"/>
            </w:tcBorders>
          </w:tcPr>
          <w:p w:rsidR="009A2488" w:rsidRPr="009A2488" w:rsidRDefault="009A2488" w:rsidP="009A2488">
            <w:pPr>
              <w:spacing w:before="120" w:after="120"/>
              <w:jc w:val="both"/>
              <w:rPr>
                <w:u w:val="single"/>
              </w:rPr>
            </w:pPr>
            <w:r w:rsidRPr="009A2488">
              <w:rPr>
                <w:u w:val="single"/>
              </w:rPr>
              <w:t>A tájékoztatással és tanácsadással kapcsolatos feladatok ellátása az alábbiak szerint történik:</w:t>
            </w:r>
          </w:p>
        </w:tc>
      </w:tr>
      <w:tr w:rsidR="009A2488" w:rsidRPr="009A2488" w:rsidTr="005E158F">
        <w:tc>
          <w:tcPr>
            <w:tcW w:w="8788" w:type="dxa"/>
            <w:tcBorders>
              <w:top w:val="nil"/>
              <w:left w:val="nil"/>
              <w:bottom w:val="nil"/>
              <w:right w:val="nil"/>
            </w:tcBorders>
          </w:tcPr>
          <w:p w:rsidR="009A2488" w:rsidRPr="009A2488" w:rsidRDefault="009A2488" w:rsidP="009A2488">
            <w:pPr>
              <w:spacing w:before="120" w:after="120"/>
              <w:jc w:val="both"/>
            </w:pPr>
            <w:r w:rsidRPr="009A2488">
              <w:t xml:space="preserve">A Nemzetgazdasági Minisztérium </w:t>
            </w:r>
            <w:r w:rsidRPr="009A2488">
              <w:rPr>
                <w:shd w:val="clear" w:color="auto" w:fill="FFFFFF"/>
              </w:rPr>
              <w:t>Munkafelügyeleti Főosztálya</w:t>
            </w:r>
            <w:r w:rsidRPr="009A2488">
              <w:t xml:space="preserve"> Munkavédelmi Információs Szolgálatot (MISZ) működtet:</w:t>
            </w:r>
          </w:p>
          <w:p w:rsidR="009A2488" w:rsidRPr="009A2488" w:rsidRDefault="009A2488" w:rsidP="009A2488">
            <w:pPr>
              <w:jc w:val="both"/>
            </w:pPr>
            <w:r w:rsidRPr="009A2488">
              <w:t xml:space="preserve">Ingyenesen hívható zöld szám: 06-80/204-292 </w:t>
            </w:r>
          </w:p>
          <w:p w:rsidR="009A2488" w:rsidRPr="009A2488" w:rsidRDefault="009A2488" w:rsidP="009A2488">
            <w:pPr>
              <w:jc w:val="both"/>
            </w:pPr>
            <w:r w:rsidRPr="009A2488">
              <w:t xml:space="preserve">E-mail cím: </w:t>
            </w:r>
            <w:hyperlink r:id="rId16" w:history="1">
              <w:r w:rsidR="004A2C1E" w:rsidRPr="000B7957">
                <w:rPr>
                  <w:rStyle w:val="Hiperhivatkozs"/>
                </w:rPr>
                <w:t>munkaved-info@ommf.gov.hu</w:t>
              </w:r>
            </w:hyperlink>
          </w:p>
        </w:tc>
      </w:tr>
      <w:tr w:rsidR="009A2488" w:rsidRPr="009A2488" w:rsidTr="005E158F">
        <w:trPr>
          <w:trHeight w:val="4057"/>
        </w:trPr>
        <w:tc>
          <w:tcPr>
            <w:tcW w:w="8788" w:type="dxa"/>
            <w:tcBorders>
              <w:top w:val="nil"/>
              <w:left w:val="nil"/>
              <w:bottom w:val="nil"/>
              <w:right w:val="nil"/>
            </w:tcBorders>
          </w:tcPr>
          <w:p w:rsidR="009A2488" w:rsidRPr="009A2488" w:rsidRDefault="009A2488" w:rsidP="009A2488">
            <w:pPr>
              <w:spacing w:before="120" w:after="120"/>
              <w:jc w:val="both"/>
            </w:pPr>
            <w:r w:rsidRPr="009A2488">
              <w:lastRenderedPageBreak/>
              <w:t xml:space="preserve">A megyeszékhelyeken, a helyszínen a Fővárosi, Megyei Kormányhivatalok Foglalkoztatási Főosztályának Munkavédelmi Ellenőrzési Osztályai (elérhetőségeik megtalálhatóak a </w:t>
            </w:r>
            <w:hyperlink r:id="rId17" w:history="1">
              <w:r w:rsidRPr="009A2488">
                <w:rPr>
                  <w:color w:val="0000FF"/>
                  <w:u w:val="single"/>
                </w:rPr>
                <w:t>http://www.ommf.gov.hu/index.php</w:t>
              </w:r>
            </w:hyperlink>
            <w:r w:rsidRPr="009A2488">
              <w:t xml:space="preserve"> honlapon az „Elérhetőségek/Munkavédelmi felügyelőségek” menüpont alatt) segítik tájékoztatással és tanácsadással a munkáltatókat és a munkavállalókat, a munkavédelmi képviselőket, továbbá az érdekképviseleteket munkavédelemmel kapcsolatos jogaik gyakorlásában, kötelezettségeik teljesítésében.</w:t>
            </w:r>
          </w:p>
          <w:p w:rsidR="009A2488" w:rsidRPr="009A2488" w:rsidRDefault="009A2488" w:rsidP="009A2488">
            <w:pPr>
              <w:autoSpaceDE w:val="0"/>
              <w:autoSpaceDN w:val="0"/>
              <w:adjustRightInd w:val="0"/>
              <w:rPr>
                <w:rFonts w:eastAsia="Times"/>
                <w:color w:val="000000"/>
                <w:sz w:val="23"/>
                <w:szCs w:val="23"/>
              </w:rPr>
            </w:pPr>
            <w:r w:rsidRPr="009A2488">
              <w:rPr>
                <w:rFonts w:eastAsia="Times"/>
                <w:b/>
                <w:bCs/>
                <w:color w:val="000000"/>
                <w:sz w:val="23"/>
                <w:szCs w:val="23"/>
              </w:rPr>
              <w:t xml:space="preserve">Nemzeti Foglalkoztatási Szolgálat </w:t>
            </w:r>
          </w:p>
          <w:p w:rsidR="009A2488" w:rsidRPr="009A2488" w:rsidRDefault="009A2488" w:rsidP="009A2488">
            <w:pPr>
              <w:autoSpaceDE w:val="0"/>
              <w:autoSpaceDN w:val="0"/>
              <w:adjustRightInd w:val="0"/>
            </w:pPr>
            <w:r w:rsidRPr="009A2488">
              <w:t xml:space="preserve">Székhely: 1082 Budapest, Kisfaludy u. 11. </w:t>
            </w:r>
          </w:p>
          <w:p w:rsidR="009A2488" w:rsidRPr="009A2488" w:rsidRDefault="009A2488" w:rsidP="009A2488">
            <w:pPr>
              <w:autoSpaceDE w:val="0"/>
              <w:autoSpaceDN w:val="0"/>
              <w:adjustRightInd w:val="0"/>
            </w:pPr>
            <w:r w:rsidRPr="009A2488">
              <w:t>Tel</w:t>
            </w:r>
            <w:proofErr w:type="gramStart"/>
            <w:r w:rsidRPr="009A2488">
              <w:t>.:</w:t>
            </w:r>
            <w:proofErr w:type="gramEnd"/>
            <w:r w:rsidRPr="009A2488">
              <w:t xml:space="preserve"> 06-1- 477-5700 </w:t>
            </w:r>
          </w:p>
          <w:p w:rsidR="009A2488" w:rsidRPr="009A2488" w:rsidRDefault="009A2488" w:rsidP="009A2488">
            <w:pPr>
              <w:autoSpaceDE w:val="0"/>
              <w:autoSpaceDN w:val="0"/>
              <w:adjustRightInd w:val="0"/>
            </w:pPr>
            <w:r w:rsidRPr="009A2488">
              <w:t xml:space="preserve">Fax: 06-1- 477-5800 </w:t>
            </w:r>
          </w:p>
          <w:p w:rsidR="009A2488" w:rsidRDefault="009A2488" w:rsidP="00B7628C">
            <w:pPr>
              <w:jc w:val="both"/>
              <w:rPr>
                <w:color w:val="0000FF"/>
                <w:u w:val="single"/>
              </w:rPr>
            </w:pPr>
            <w:r w:rsidRPr="009A2488">
              <w:t xml:space="preserve">Honlap: </w:t>
            </w:r>
            <w:hyperlink r:id="rId18" w:history="1">
              <w:r w:rsidRPr="009A2488">
                <w:rPr>
                  <w:color w:val="0000FF"/>
                  <w:u w:val="single"/>
                </w:rPr>
                <w:t>www.munka.hu</w:t>
              </w:r>
            </w:hyperlink>
          </w:p>
          <w:p w:rsidR="00125D4C" w:rsidRDefault="00125D4C" w:rsidP="00B7628C">
            <w:pPr>
              <w:jc w:val="both"/>
              <w:rPr>
                <w:color w:val="0000FF"/>
                <w:u w:val="single"/>
              </w:rPr>
            </w:pPr>
          </w:p>
          <w:p w:rsidR="00125D4C" w:rsidRDefault="00125D4C" w:rsidP="00B7628C">
            <w:pPr>
              <w:jc w:val="both"/>
              <w:rPr>
                <w:b/>
              </w:rPr>
            </w:pPr>
            <w:r>
              <w:rPr>
                <w:b/>
              </w:rPr>
              <w:t>EMBERI ERŐFORRÁSOK MINISZTÉRIUMA</w:t>
            </w:r>
          </w:p>
          <w:p w:rsidR="00125D4C" w:rsidRDefault="00125D4C" w:rsidP="00125D4C">
            <w:pPr>
              <w:jc w:val="both"/>
              <w:rPr>
                <w:color w:val="3C3C3C"/>
              </w:rPr>
            </w:pPr>
            <w:r w:rsidRPr="009A2488">
              <w:t>Székhely:</w:t>
            </w:r>
            <w:r w:rsidRPr="009A2488">
              <w:rPr>
                <w:color w:val="3C3C3C"/>
              </w:rPr>
              <w:t xml:space="preserve"> 1097 Budapest, Albert Flórián út 2-6. </w:t>
            </w:r>
          </w:p>
          <w:p w:rsidR="00125D4C" w:rsidRDefault="00125D4C" w:rsidP="00125D4C">
            <w:pPr>
              <w:jc w:val="both"/>
              <w:rPr>
                <w:color w:val="3C3C3C"/>
              </w:rPr>
            </w:pPr>
            <w:r>
              <w:rPr>
                <w:color w:val="3C3C3C"/>
              </w:rPr>
              <w:t>Postai cím: 1437 Budapest, Pf.: 839</w:t>
            </w:r>
          </w:p>
          <w:p w:rsidR="00125D4C" w:rsidRDefault="00125D4C" w:rsidP="00125D4C">
            <w:pPr>
              <w:jc w:val="both"/>
            </w:pPr>
            <w:r>
              <w:t>Központi telefon: +36-1-476-1100</w:t>
            </w:r>
          </w:p>
          <w:p w:rsidR="00125D4C" w:rsidRDefault="00125D4C" w:rsidP="00125D4C">
            <w:pPr>
              <w:jc w:val="both"/>
              <w:rPr>
                <w:color w:val="3C3C3C"/>
              </w:rPr>
            </w:pPr>
            <w:r>
              <w:t>Központi telefax</w:t>
            </w:r>
            <w:r w:rsidRPr="009A2488">
              <w:t>:</w:t>
            </w:r>
            <w:r w:rsidRPr="009A2488">
              <w:rPr>
                <w:color w:val="3C3C3C"/>
              </w:rPr>
              <w:t xml:space="preserve"> </w:t>
            </w:r>
            <w:r>
              <w:rPr>
                <w:color w:val="3C3C3C"/>
              </w:rPr>
              <w:t>+36-</w:t>
            </w:r>
            <w:r w:rsidRPr="009A2488">
              <w:rPr>
                <w:color w:val="3C3C3C"/>
              </w:rPr>
              <w:t>1</w:t>
            </w:r>
            <w:r>
              <w:rPr>
                <w:color w:val="3C3C3C"/>
              </w:rPr>
              <w:t>-</w:t>
            </w:r>
            <w:r w:rsidRPr="009A2488">
              <w:rPr>
                <w:color w:val="3C3C3C"/>
              </w:rPr>
              <w:t>476-1</w:t>
            </w:r>
            <w:r>
              <w:rPr>
                <w:color w:val="3C3C3C"/>
              </w:rPr>
              <w:t>390</w:t>
            </w:r>
          </w:p>
          <w:p w:rsidR="00125D4C" w:rsidRPr="00125D4C" w:rsidRDefault="00125D4C" w:rsidP="00125D4C">
            <w:pPr>
              <w:jc w:val="both"/>
              <w:rPr>
                <w:color w:val="0000FF"/>
                <w:u w:val="single"/>
              </w:rPr>
            </w:pPr>
            <w:r w:rsidRPr="009A2488">
              <w:t xml:space="preserve">E-mail cím: </w:t>
            </w:r>
            <w:hyperlink r:id="rId19" w:history="1">
              <w:r w:rsidRPr="009A2488">
                <w:rPr>
                  <w:color w:val="0000FF"/>
                  <w:u w:val="single"/>
                </w:rPr>
                <w:t>tisztifoorvos@oth.antsz.hu</w:t>
              </w:r>
            </w:hyperlink>
          </w:p>
          <w:p w:rsidR="00125D4C" w:rsidRDefault="00125D4C" w:rsidP="00125D4C">
            <w:pPr>
              <w:jc w:val="both"/>
            </w:pPr>
            <w:r w:rsidRPr="00125D4C">
              <w:t xml:space="preserve">Honlap: </w:t>
            </w:r>
            <w:hyperlink r:id="rId20" w:history="1">
              <w:r w:rsidRPr="00D75A92">
                <w:rPr>
                  <w:rStyle w:val="Hiperhivatkozs"/>
                </w:rPr>
                <w:t>www.antsz.hu</w:t>
              </w:r>
            </w:hyperlink>
          </w:p>
          <w:p w:rsidR="00125D4C" w:rsidRDefault="00125D4C" w:rsidP="00125D4C">
            <w:pPr>
              <w:jc w:val="both"/>
              <w:rPr>
                <w:b/>
              </w:rPr>
            </w:pPr>
          </w:p>
          <w:p w:rsidR="00125D4C" w:rsidRPr="009A2488" w:rsidRDefault="00125D4C" w:rsidP="00125D4C">
            <w:pPr>
              <w:jc w:val="both"/>
              <w:rPr>
                <w:b/>
              </w:rPr>
            </w:pPr>
            <w:r w:rsidRPr="009A2488">
              <w:rPr>
                <w:b/>
              </w:rPr>
              <w:t>Magya</w:t>
            </w:r>
            <w:r>
              <w:rPr>
                <w:b/>
              </w:rPr>
              <w:t>r Bányászati és Földtani Szolgálat</w:t>
            </w:r>
            <w:r w:rsidRPr="009A2488">
              <w:rPr>
                <w:b/>
              </w:rPr>
              <w:t xml:space="preserve"> (</w:t>
            </w:r>
            <w:r>
              <w:rPr>
                <w:b/>
              </w:rPr>
              <w:t>MBFSZ)</w:t>
            </w:r>
          </w:p>
          <w:p w:rsidR="00125D4C" w:rsidRPr="009A2488" w:rsidRDefault="00125D4C" w:rsidP="00125D4C">
            <w:pPr>
              <w:jc w:val="both"/>
            </w:pPr>
            <w:r w:rsidRPr="009A2488">
              <w:t xml:space="preserve">Székhely: 1145 Budapest, </w:t>
            </w:r>
            <w:proofErr w:type="spellStart"/>
            <w:r w:rsidRPr="009A2488">
              <w:t>Columbus</w:t>
            </w:r>
            <w:proofErr w:type="spellEnd"/>
            <w:r w:rsidRPr="009A2488">
              <w:t xml:space="preserve"> u. 17-23.</w:t>
            </w:r>
          </w:p>
          <w:p w:rsidR="00125D4C" w:rsidRPr="009A2488" w:rsidRDefault="00125D4C" w:rsidP="00125D4C">
            <w:pPr>
              <w:jc w:val="both"/>
            </w:pPr>
            <w:r w:rsidRPr="009A2488">
              <w:t>Levelezési cím: 1590 Budapest, Pf. 95.</w:t>
            </w:r>
          </w:p>
          <w:p w:rsidR="00125D4C" w:rsidRDefault="00125D4C" w:rsidP="00125D4C">
            <w:pPr>
              <w:jc w:val="both"/>
            </w:pPr>
            <w:r>
              <w:t>Tel</w:t>
            </w:r>
            <w:proofErr w:type="gramStart"/>
            <w:r>
              <w:t>.:</w:t>
            </w:r>
            <w:proofErr w:type="gramEnd"/>
            <w:r>
              <w:t xml:space="preserve"> +3</w:t>
            </w:r>
            <w:r w:rsidRPr="009A2488">
              <w:t>6-1</w:t>
            </w:r>
            <w:r>
              <w:t>-</w:t>
            </w:r>
            <w:r w:rsidRPr="009A2488">
              <w:t xml:space="preserve">301-2900 </w:t>
            </w:r>
          </w:p>
          <w:p w:rsidR="00125D4C" w:rsidRPr="009A2488" w:rsidRDefault="00125D4C" w:rsidP="00125D4C">
            <w:pPr>
              <w:jc w:val="both"/>
            </w:pPr>
            <w:r>
              <w:t>Fax</w:t>
            </w:r>
            <w:r w:rsidRPr="009A2488">
              <w:t xml:space="preserve">: </w:t>
            </w:r>
            <w:r>
              <w:t>+3</w:t>
            </w:r>
            <w:r w:rsidRPr="009A2488">
              <w:t>6-</w:t>
            </w:r>
            <w:r>
              <w:t>1-301</w:t>
            </w:r>
            <w:r w:rsidRPr="009A2488">
              <w:t>-</w:t>
            </w:r>
            <w:r>
              <w:t>2903</w:t>
            </w:r>
          </w:p>
          <w:p w:rsidR="00125D4C" w:rsidRDefault="00125D4C" w:rsidP="00125D4C">
            <w:pPr>
              <w:jc w:val="both"/>
            </w:pPr>
            <w:r>
              <w:t xml:space="preserve">Honlap: </w:t>
            </w:r>
            <w:hyperlink r:id="rId21" w:history="1">
              <w:r w:rsidRPr="00D75A92">
                <w:rPr>
                  <w:rStyle w:val="Hiperhivatkozs"/>
                </w:rPr>
                <w:t>www.mbfsz.gov.hu</w:t>
              </w:r>
            </w:hyperlink>
          </w:p>
          <w:p w:rsidR="00125D4C" w:rsidRPr="009A2488" w:rsidRDefault="00125D4C" w:rsidP="00125D4C">
            <w:pPr>
              <w:jc w:val="both"/>
            </w:pPr>
          </w:p>
          <w:p w:rsidR="00125D4C" w:rsidRPr="009A2488" w:rsidRDefault="00125D4C" w:rsidP="00125D4C">
            <w:pPr>
              <w:jc w:val="both"/>
              <w:rPr>
                <w:b/>
                <w:bCs/>
              </w:rPr>
            </w:pPr>
            <w:r>
              <w:rPr>
                <w:b/>
                <w:bCs/>
              </w:rPr>
              <w:t>Pest Megyei Kormányhivatal</w:t>
            </w:r>
          </w:p>
          <w:p w:rsidR="00125D4C" w:rsidRPr="009A2488" w:rsidRDefault="00125D4C" w:rsidP="00125D4C">
            <w:pPr>
              <w:jc w:val="both"/>
            </w:pPr>
            <w:r w:rsidRPr="009A2488">
              <w:t>Székhely: 1016 Budapest, Mészáros u. 58/A.</w:t>
            </w:r>
          </w:p>
          <w:p w:rsidR="00125D4C" w:rsidRPr="009A2488" w:rsidRDefault="00125D4C" w:rsidP="00125D4C">
            <w:pPr>
              <w:jc w:val="both"/>
            </w:pPr>
            <w:r w:rsidRPr="009A2488">
              <w:t>Levelezési cím: 1539 Budapest, Pf.:675</w:t>
            </w:r>
          </w:p>
          <w:p w:rsidR="00125D4C" w:rsidRPr="009A2488" w:rsidRDefault="00125D4C" w:rsidP="00125D4C">
            <w:pPr>
              <w:jc w:val="both"/>
              <w:rPr>
                <w:bCs/>
              </w:rPr>
            </w:pPr>
            <w:r w:rsidRPr="009A2488">
              <w:t>Tel</w:t>
            </w:r>
            <w:proofErr w:type="gramStart"/>
            <w:r>
              <w:t>.</w:t>
            </w:r>
            <w:r w:rsidRPr="009A2488">
              <w:t>:</w:t>
            </w:r>
            <w:proofErr w:type="gramEnd"/>
            <w:r w:rsidRPr="009A2488">
              <w:t xml:space="preserve"> </w:t>
            </w:r>
            <w:r>
              <w:rPr>
                <w:bCs/>
              </w:rPr>
              <w:t>+36-</w:t>
            </w:r>
            <w:r w:rsidRPr="009A2488">
              <w:rPr>
                <w:bCs/>
              </w:rPr>
              <w:t>1</w:t>
            </w:r>
            <w:r>
              <w:rPr>
                <w:bCs/>
              </w:rPr>
              <w:t>-</w:t>
            </w:r>
            <w:r w:rsidRPr="009A2488">
              <w:rPr>
                <w:bCs/>
              </w:rPr>
              <w:t>224</w:t>
            </w:r>
            <w:r>
              <w:rPr>
                <w:bCs/>
              </w:rPr>
              <w:t>-</w:t>
            </w:r>
            <w:r w:rsidRPr="009A2488">
              <w:rPr>
                <w:bCs/>
              </w:rPr>
              <w:t>9100</w:t>
            </w:r>
          </w:p>
          <w:p w:rsidR="00125D4C" w:rsidRPr="009A2488" w:rsidRDefault="00125D4C" w:rsidP="00125D4C">
            <w:pPr>
              <w:jc w:val="both"/>
              <w:rPr>
                <w:bCs/>
              </w:rPr>
            </w:pPr>
            <w:r w:rsidRPr="009A2488">
              <w:rPr>
                <w:bCs/>
              </w:rPr>
              <w:t xml:space="preserve">Honlap: </w:t>
            </w:r>
            <w:hyperlink r:id="rId22" w:history="1">
              <w:r w:rsidRPr="009A2488">
                <w:rPr>
                  <w:bCs/>
                  <w:color w:val="0000FF"/>
                  <w:u w:val="single"/>
                </w:rPr>
                <w:t>www.orszagoszoldhatosag.gov.hu</w:t>
              </w:r>
            </w:hyperlink>
          </w:p>
          <w:p w:rsidR="00125D4C" w:rsidRDefault="00125D4C" w:rsidP="00125D4C">
            <w:pPr>
              <w:jc w:val="both"/>
              <w:rPr>
                <w:bCs/>
              </w:rPr>
            </w:pPr>
            <w:r w:rsidRPr="009A2488">
              <w:rPr>
                <w:bCs/>
              </w:rPr>
              <w:t>E- mail cím:</w:t>
            </w:r>
            <w:r>
              <w:rPr>
                <w:bCs/>
              </w:rPr>
              <w:t xml:space="preserve"> </w:t>
            </w:r>
            <w:hyperlink r:id="rId23" w:history="1">
              <w:r w:rsidRPr="00D75A92">
                <w:rPr>
                  <w:rStyle w:val="Hiperhivatkozs"/>
                  <w:bCs/>
                </w:rPr>
                <w:t>orszagoszoldhatosag@pest.gov.hu</w:t>
              </w:r>
            </w:hyperlink>
          </w:p>
          <w:p w:rsidR="00125D4C" w:rsidRPr="009A2488" w:rsidRDefault="00125D4C" w:rsidP="00125D4C">
            <w:pPr>
              <w:spacing w:before="100" w:beforeAutospacing="1" w:after="100" w:afterAutospacing="1"/>
              <w:jc w:val="both"/>
            </w:pPr>
            <w:r w:rsidRPr="009A2488">
              <w:t xml:space="preserve">A megyeszékhelyeken, a helyszínen a Fővárosi, Megyei Kormányhivatalok Környezetvédelmi és Természetvédelmi Főosztályai (elérhetőségeik megtalálhatóak a </w:t>
            </w:r>
            <w:hyperlink r:id="rId24" w:history="1">
              <w:r w:rsidRPr="009A2488">
                <w:rPr>
                  <w:color w:val="0000FF"/>
                  <w:u w:val="single"/>
                </w:rPr>
                <w:t>http://www.orszagoszoldhatosag.gov.hu/teruleti-felugyelosegek.php</w:t>
              </w:r>
            </w:hyperlink>
            <w:r w:rsidRPr="009A2488">
              <w:t xml:space="preserve"> honlapon) adnak tájékoztatást a gazdasági szereplőknek.</w:t>
            </w:r>
          </w:p>
          <w:p w:rsidR="00125D4C" w:rsidRPr="009A2488" w:rsidRDefault="00125D4C" w:rsidP="00125D4C">
            <w:pPr>
              <w:jc w:val="both"/>
              <w:rPr>
                <w:b/>
              </w:rPr>
            </w:pPr>
            <w:r w:rsidRPr="009A2488">
              <w:rPr>
                <w:b/>
              </w:rPr>
              <w:t>Szociális és Gyermekvédelmi Főigazgatóság</w:t>
            </w:r>
          </w:p>
          <w:p w:rsidR="00125D4C" w:rsidRPr="009A2488" w:rsidRDefault="00125D4C" w:rsidP="00125D4C">
            <w:pPr>
              <w:jc w:val="both"/>
              <w:rPr>
                <w:shd w:val="clear" w:color="auto" w:fill="FFFFFF"/>
              </w:rPr>
            </w:pPr>
            <w:r w:rsidRPr="009A2488">
              <w:rPr>
                <w:shd w:val="clear" w:color="auto" w:fill="FFFFFF"/>
              </w:rPr>
              <w:t>Székhely: 1132 Budapest, Visegrádi u. 49.</w:t>
            </w:r>
          </w:p>
          <w:p w:rsidR="00125D4C" w:rsidRPr="009A2488" w:rsidRDefault="00125D4C" w:rsidP="00125D4C">
            <w:pPr>
              <w:jc w:val="both"/>
              <w:rPr>
                <w:shd w:val="clear" w:color="auto" w:fill="FFFFFF"/>
              </w:rPr>
            </w:pPr>
            <w:r w:rsidRPr="009A2488">
              <w:rPr>
                <w:shd w:val="clear" w:color="auto" w:fill="FFFFFF"/>
              </w:rPr>
              <w:t>Tel</w:t>
            </w:r>
            <w:proofErr w:type="gramStart"/>
            <w:r>
              <w:rPr>
                <w:shd w:val="clear" w:color="auto" w:fill="FFFFFF"/>
              </w:rPr>
              <w:t>.</w:t>
            </w:r>
            <w:r w:rsidRPr="009A2488">
              <w:rPr>
                <w:shd w:val="clear" w:color="auto" w:fill="FFFFFF"/>
              </w:rPr>
              <w:t>:</w:t>
            </w:r>
            <w:proofErr w:type="gramEnd"/>
            <w:r w:rsidRPr="009A2488">
              <w:rPr>
                <w:shd w:val="clear" w:color="auto" w:fill="FFFFFF"/>
              </w:rPr>
              <w:t xml:space="preserve"> +36-1-</w:t>
            </w:r>
            <w:r>
              <w:rPr>
                <w:shd w:val="clear" w:color="auto" w:fill="FFFFFF"/>
              </w:rPr>
              <w:t>769</w:t>
            </w:r>
            <w:r w:rsidRPr="009A2488">
              <w:rPr>
                <w:shd w:val="clear" w:color="auto" w:fill="FFFFFF"/>
              </w:rPr>
              <w:t>-</w:t>
            </w:r>
            <w:r>
              <w:rPr>
                <w:shd w:val="clear" w:color="auto" w:fill="FFFFFF"/>
              </w:rPr>
              <w:t>1704</w:t>
            </w:r>
          </w:p>
          <w:p w:rsidR="00125D4C" w:rsidRPr="009A2488" w:rsidRDefault="00125D4C" w:rsidP="00125D4C">
            <w:pPr>
              <w:jc w:val="both"/>
              <w:rPr>
                <w:shd w:val="clear" w:color="auto" w:fill="FFFFFF"/>
              </w:rPr>
            </w:pPr>
            <w:r w:rsidRPr="009A2488">
              <w:rPr>
                <w:shd w:val="clear" w:color="auto" w:fill="FFFFFF"/>
              </w:rPr>
              <w:t>E-mail cím:</w:t>
            </w:r>
            <w:r w:rsidRPr="009A2488">
              <w:t> </w:t>
            </w:r>
            <w:hyperlink r:id="rId25" w:history="1">
              <w:r w:rsidRPr="009A2488">
                <w:rPr>
                  <w:color w:val="0000FF"/>
                  <w:u w:val="single"/>
                </w:rPr>
                <w:t>info@szgyf.gov.hu</w:t>
              </w:r>
            </w:hyperlink>
          </w:p>
          <w:p w:rsidR="00125D4C" w:rsidRPr="009A2488" w:rsidRDefault="00125D4C" w:rsidP="009B490C">
            <w:pPr>
              <w:jc w:val="both"/>
            </w:pPr>
            <w:r w:rsidRPr="009A2488">
              <w:t xml:space="preserve">Honlap: </w:t>
            </w:r>
            <w:hyperlink r:id="rId26" w:tgtFrame="_blank" w:history="1">
              <w:r w:rsidRPr="009A2488">
                <w:rPr>
                  <w:color w:val="0000FF"/>
                  <w:u w:val="single"/>
                </w:rPr>
                <w:t>www.szgyf.gov.hu</w:t>
              </w:r>
            </w:hyperlink>
          </w:p>
        </w:tc>
      </w:tr>
      <w:tr w:rsidR="009A2488" w:rsidRPr="009A2488" w:rsidTr="005E15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40"/>
        </w:trPr>
        <w:tc>
          <w:tcPr>
            <w:tcW w:w="8788" w:type="dxa"/>
          </w:tcPr>
          <w:p w:rsidR="00125D4C" w:rsidRDefault="00125D4C" w:rsidP="00125D4C">
            <w:pPr>
              <w:jc w:val="both"/>
              <w:rPr>
                <w:color w:val="0000FF"/>
                <w:u w:val="single"/>
              </w:rPr>
            </w:pPr>
            <w:r w:rsidRPr="00125D4C">
              <w:rPr>
                <w:b/>
              </w:rPr>
              <w:lastRenderedPageBreak/>
              <w:t>Emberi Erőforrások Minisztériuma</w:t>
            </w:r>
          </w:p>
          <w:p w:rsidR="00125D4C" w:rsidRPr="00125D4C" w:rsidRDefault="00125D4C" w:rsidP="00125D4C">
            <w:pPr>
              <w:rPr>
                <w:bCs/>
                <w:smallCaps/>
              </w:rPr>
            </w:pPr>
            <w:r w:rsidRPr="00125D4C">
              <w:rPr>
                <w:b/>
              </w:rPr>
              <w:t>SZOCIÁLIS ÜGYEKÉRT ÉS TÁRSADALMI FELZÁRKÓZÁSÉRT FELELŐS ÁLLAMTITKÁRSÁG</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Cím: 1054 Budapest, Báthory u. 10.</w:t>
            </w:r>
            <w:r w:rsidRPr="00125D4C">
              <w:rPr>
                <w:rFonts w:ascii="Times New Roman" w:hAnsi="Times New Roman" w:cs="Times New Roman"/>
              </w:rPr>
              <w:br/>
              <w:t>Központi telefonszám: +36-1-795-1860</w:t>
            </w:r>
          </w:p>
          <w:p w:rsidR="00125D4C" w:rsidRPr="00125D4C" w:rsidRDefault="00125D4C" w:rsidP="00125D4C">
            <w:r w:rsidRPr="00125D4C">
              <w:t>Honlap</w:t>
            </w:r>
            <w:proofErr w:type="gramStart"/>
            <w:r w:rsidRPr="00125D4C">
              <w:t xml:space="preserve">:  </w:t>
            </w:r>
            <w:hyperlink r:id="rId27" w:history="1">
              <w:r w:rsidRPr="00125D4C">
                <w:rPr>
                  <w:rStyle w:val="Hiperhivatkozs"/>
                </w:rPr>
                <w:t>http</w:t>
              </w:r>
              <w:proofErr w:type="gramEnd"/>
              <w:r w:rsidRPr="00125D4C">
                <w:rPr>
                  <w:rStyle w:val="Hiperhivatkozs"/>
                </w:rPr>
                <w:t>://www.kormany.hu/hu/emberi-eroforrasok-miniszteriuma/szocialis-ugyekert-es-tarsadalmi-felzarkozasert-felelos-allamtitkarsag</w:t>
              </w:r>
            </w:hyperlink>
            <w:r w:rsidRPr="00125D4C">
              <w:t xml:space="preserve"> </w:t>
            </w:r>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Földművelésügyi Minisztérium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1055 Budapest, Kossuth Lajos tér 11.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Postai cím: 1860 Budapest Pf. 1</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06-1-795-2000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06-1-795-0200 </w:t>
            </w:r>
          </w:p>
          <w:p w:rsidR="00125D4C" w:rsidRDefault="00125D4C" w:rsidP="00125D4C">
            <w:pPr>
              <w:jc w:val="both"/>
              <w:rPr>
                <w:rStyle w:val="Hiperhivatkozs"/>
              </w:rPr>
            </w:pPr>
            <w:r w:rsidRPr="00125D4C">
              <w:t xml:space="preserve">Honlap: </w:t>
            </w:r>
            <w:hyperlink r:id="rId28" w:history="1">
              <w:r w:rsidRPr="00125D4C">
                <w:rPr>
                  <w:rStyle w:val="Hiperhivatkozs"/>
                </w:rPr>
                <w:t>http://www.kormany.hu/hu/foldmuvelesugyi-miniszterium/elerhetosegek</w:t>
              </w:r>
            </w:hyperlink>
          </w:p>
          <w:p w:rsidR="00125D4C" w:rsidRDefault="00125D4C" w:rsidP="00125D4C">
            <w:pPr>
              <w:jc w:val="both"/>
              <w:rPr>
                <w:rStyle w:val="Hiperhivatkozs"/>
              </w:rPr>
            </w:pPr>
          </w:p>
          <w:p w:rsidR="00125D4C" w:rsidRPr="00125D4C" w:rsidRDefault="00125D4C" w:rsidP="00125D4C">
            <w:pPr>
              <w:pStyle w:val="Default"/>
              <w:rPr>
                <w:rFonts w:ascii="Times New Roman" w:hAnsi="Times New Roman" w:cs="Times New Roman"/>
                <w:b/>
                <w:bCs/>
              </w:rPr>
            </w:pPr>
            <w:r w:rsidRPr="00125D4C">
              <w:rPr>
                <w:rFonts w:ascii="Times New Roman" w:hAnsi="Times New Roman" w:cs="Times New Roman"/>
                <w:b/>
                <w:bCs/>
              </w:rPr>
              <w:t xml:space="preserve">Nemzeti Adó- és Vámhivatal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1054 Budapest, Széchenyi u. 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Tel</w:t>
            </w:r>
            <w:proofErr w:type="gramStart"/>
            <w:r w:rsidRPr="00125D4C">
              <w:rPr>
                <w:rFonts w:ascii="Times New Roman" w:hAnsi="Times New Roman" w:cs="Times New Roman"/>
              </w:rPr>
              <w:t>.:</w:t>
            </w:r>
            <w:proofErr w:type="gramEnd"/>
            <w:r w:rsidRPr="00125D4C">
              <w:rPr>
                <w:rFonts w:ascii="Times New Roman" w:hAnsi="Times New Roman" w:cs="Times New Roman"/>
              </w:rPr>
              <w:t xml:space="preserve"> +36- 1-428-5100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Fax: +36-1- 428-5509</w:t>
            </w:r>
          </w:p>
          <w:p w:rsidR="00125D4C" w:rsidRPr="00125D4C" w:rsidRDefault="00125D4C" w:rsidP="00125D4C">
            <w:r w:rsidRPr="00125D4C">
              <w:t xml:space="preserve">Honlap: </w:t>
            </w:r>
            <w:hyperlink r:id="rId29" w:history="1">
              <w:r w:rsidRPr="00125D4C">
                <w:rPr>
                  <w:rStyle w:val="Hiperhivatkozs"/>
                </w:rPr>
                <w:t>www.nav.gov.hu</w:t>
              </w:r>
            </w:hyperlink>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Közbeszerzési Hatóság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1026 Budapest, Riadó utca 5.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Postafiók cím: 1525. Pf. 166.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06-1-882-8502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06-1-882-8503 </w:t>
            </w:r>
          </w:p>
          <w:p w:rsidR="00125D4C" w:rsidRPr="009A2488" w:rsidRDefault="00125D4C" w:rsidP="00125D4C">
            <w:r w:rsidRPr="00125D4C">
              <w:t xml:space="preserve">Honlap: </w:t>
            </w:r>
            <w:hyperlink r:id="rId30" w:history="1">
              <w:r w:rsidRPr="00125D4C">
                <w:rPr>
                  <w:rStyle w:val="Hiperhivatkozs"/>
                </w:rPr>
                <w:t>http://www.kozbeszerzes.hu/</w:t>
              </w:r>
            </w:hyperlink>
          </w:p>
        </w:tc>
      </w:tr>
    </w:tbl>
    <w:p w:rsidR="005E158F" w:rsidRDefault="005E158F"/>
    <w:p w:rsidR="007B2B5C" w:rsidRPr="005141B0" w:rsidRDefault="007B2B5C" w:rsidP="007B2B5C">
      <w:pPr>
        <w:keepLines/>
        <w:spacing w:before="120" w:after="120" w:line="276" w:lineRule="auto"/>
        <w:ind w:left="426"/>
        <w:jc w:val="both"/>
      </w:pPr>
    </w:p>
    <w:p w:rsidR="005141B0" w:rsidRPr="008D1812" w:rsidRDefault="00B40C68" w:rsidP="005141B0">
      <w:pPr>
        <w:numPr>
          <w:ilvl w:val="0"/>
          <w:numId w:val="1"/>
        </w:numPr>
        <w:shd w:val="clear" w:color="auto" w:fill="F2F2F2"/>
        <w:ind w:right="-6"/>
        <w:contextualSpacing/>
        <w:jc w:val="center"/>
        <w:outlineLvl w:val="1"/>
        <w:rPr>
          <w:rFonts w:eastAsia="Times"/>
          <w:b/>
          <w:smallCaps/>
          <w:sz w:val="28"/>
        </w:rPr>
      </w:pPr>
      <w:bookmarkStart w:id="20" w:name="_Toc213309049"/>
      <w:bookmarkStart w:id="21" w:name="_Toc213312467"/>
      <w:bookmarkStart w:id="22" w:name="_Toc275354676"/>
      <w:r w:rsidRPr="008D1812">
        <w:rPr>
          <w:rFonts w:eastAsia="Times"/>
          <w:b/>
          <w:smallCaps/>
          <w:sz w:val="28"/>
          <w:szCs w:val="28"/>
        </w:rPr>
        <w:t xml:space="preserve">a jelen </w:t>
      </w:r>
      <w:r w:rsidR="00B42EC4" w:rsidRPr="008D1812">
        <w:rPr>
          <w:rFonts w:eastAsia="Times"/>
          <w:b/>
          <w:smallCaps/>
          <w:sz w:val="28"/>
        </w:rPr>
        <w:t xml:space="preserve">közbeszerzési </w:t>
      </w:r>
      <w:r w:rsidR="005141B0" w:rsidRPr="008D1812">
        <w:rPr>
          <w:rFonts w:eastAsia="Times"/>
          <w:b/>
          <w:smallCaps/>
          <w:sz w:val="28"/>
        </w:rPr>
        <w:t>dokument</w:t>
      </w:r>
      <w:r w:rsidR="00B42EC4" w:rsidRPr="008D1812">
        <w:rPr>
          <w:rFonts w:eastAsia="Times"/>
          <w:b/>
          <w:smallCaps/>
          <w:sz w:val="28"/>
        </w:rPr>
        <w:t>um</w:t>
      </w:r>
      <w:r w:rsidR="000510C6" w:rsidRPr="008D1812">
        <w:rPr>
          <w:rFonts w:eastAsia="Times"/>
          <w:b/>
          <w:smallCaps/>
          <w:sz w:val="28"/>
        </w:rPr>
        <w:t>ok</w:t>
      </w:r>
      <w:r w:rsidR="00B42EC4" w:rsidRPr="008D1812">
        <w:rPr>
          <w:rFonts w:eastAsia="Times"/>
          <w:b/>
          <w:smallCaps/>
          <w:sz w:val="28"/>
        </w:rPr>
        <w:t xml:space="preserve"> </w:t>
      </w:r>
      <w:r w:rsidR="0040080D" w:rsidRPr="008D1812">
        <w:rPr>
          <w:rFonts w:eastAsia="Times"/>
          <w:b/>
          <w:smallCaps/>
          <w:sz w:val="28"/>
        </w:rPr>
        <w:t>tartalma</w:t>
      </w:r>
      <w:bookmarkEnd w:id="20"/>
      <w:bookmarkEnd w:id="21"/>
      <w:bookmarkEnd w:id="22"/>
    </w:p>
    <w:p w:rsidR="005141B0" w:rsidRPr="005141B0" w:rsidRDefault="005141B0" w:rsidP="005141B0">
      <w:pPr>
        <w:spacing w:before="120" w:after="120"/>
        <w:ind w:left="-142"/>
        <w:jc w:val="both"/>
      </w:pPr>
    </w:p>
    <w:p w:rsidR="00582749" w:rsidRPr="005141B0" w:rsidRDefault="00582749" w:rsidP="00582749">
      <w:pPr>
        <w:spacing w:before="120" w:after="120"/>
        <w:jc w:val="both"/>
      </w:pPr>
      <w:r w:rsidRPr="00AF5C69">
        <w:t>Felhívjuk a gazdasági szereplők figyelmét, hogy a jelen dokument</w:t>
      </w:r>
      <w:r>
        <w:t xml:space="preserve">umok </w:t>
      </w:r>
      <w:r w:rsidRPr="00AF5C69">
        <w:t>részét képezi – az</w:t>
      </w:r>
      <w:r>
        <w:t xml:space="preserve"> ajánlattételi felhívás, az</w:t>
      </w:r>
      <w:r w:rsidRPr="00AF5C69">
        <w:t xml:space="preserve"> ÚTMUTATÓ, a SZERZŐDÉS TERVEZET, valamint a NYILATKOZATMINTÁKON kívül – az ajánlatkérő által elkészített MŰSZAKI LEÍRÁS</w:t>
      </w:r>
      <w:r w:rsidR="00420571">
        <w:t xml:space="preserve"> </w:t>
      </w:r>
      <w:r>
        <w:t xml:space="preserve">és </w:t>
      </w:r>
      <w:r w:rsidRPr="006F469F">
        <w:t>ÁRAZATLAN KÖLTSÉGVETÉS</w:t>
      </w:r>
      <w:r w:rsidR="00F00019">
        <w:t xml:space="preserve"> (RÉSZLETES ÁRAJÁNLAT)</w:t>
      </w:r>
      <w:r w:rsidRPr="006F469F">
        <w:t xml:space="preserve"> is.</w:t>
      </w:r>
    </w:p>
    <w:p w:rsidR="005141B0" w:rsidRPr="005141B0" w:rsidRDefault="005141B0"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3" w:name="_Toc213312468"/>
      <w:bookmarkStart w:id="24" w:name="_Toc275354677"/>
      <w:r w:rsidRPr="008D1812">
        <w:rPr>
          <w:rFonts w:eastAsia="Times"/>
          <w:b/>
          <w:smallCaps/>
          <w:sz w:val="28"/>
        </w:rPr>
        <w:t>Az ajánlat módosítása</w:t>
      </w:r>
      <w:bookmarkEnd w:id="23"/>
      <w:bookmarkEnd w:id="24"/>
    </w:p>
    <w:p w:rsidR="005141B0" w:rsidRPr="005141B0" w:rsidRDefault="005141B0" w:rsidP="005141B0">
      <w:pPr>
        <w:spacing w:before="120" w:after="120"/>
        <w:ind w:left="-142"/>
        <w:jc w:val="both"/>
      </w:pPr>
    </w:p>
    <w:p w:rsidR="00582749" w:rsidRPr="005141B0" w:rsidRDefault="00582749" w:rsidP="004E0F19">
      <w:pPr>
        <w:pStyle w:val="Doksihoz"/>
        <w:numPr>
          <w:ilvl w:val="1"/>
          <w:numId w:val="25"/>
        </w:numPr>
        <w:tabs>
          <w:tab w:val="num" w:pos="426"/>
        </w:tabs>
      </w:pPr>
      <w:r w:rsidRPr="005141B0">
        <w:t>Az ajánlattevő az ajánlatához</w:t>
      </w:r>
      <w:r>
        <w:t xml:space="preserve"> az ajánlattételi határidő lejártától van kötve.</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benyújtott ajánlatokat </w:t>
      </w:r>
      <w:r w:rsidR="008B5090">
        <w:t>-</w:t>
      </w:r>
      <w:r w:rsidR="008B5090" w:rsidRPr="005141B0">
        <w:t xml:space="preserve"> </w:t>
      </w:r>
      <w:r w:rsidRPr="005141B0">
        <w:t xml:space="preserve">tekintettel a Kbt. </w:t>
      </w:r>
      <w:r>
        <w:t>46</w:t>
      </w:r>
      <w:r w:rsidRPr="005141B0">
        <w:t xml:space="preserve">. § (2) bekezdésére </w:t>
      </w:r>
      <w:r w:rsidR="008B5090">
        <w:t>-</w:t>
      </w:r>
      <w:r w:rsidR="008B5090" w:rsidRPr="005141B0">
        <w:t xml:space="preserve"> </w:t>
      </w:r>
      <w:r w:rsidRPr="005141B0">
        <w:t>sem részekben, sem egészében nem tudja visszaszolgáltatni.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Amennyiben ajánlattevő ajánlattételi határidő lejárta után módosítja, vagy visszavonja az ajánlatát, az a</w:t>
      </w:r>
      <w:r>
        <w:t>z</w:t>
      </w:r>
      <w:r w:rsidRPr="005141B0">
        <w:t xml:space="preserve"> ajánlati kötöttség</w:t>
      </w:r>
      <w:r>
        <w:t xml:space="preserve"> </w:t>
      </w:r>
      <w:r w:rsidRPr="005141B0">
        <w:t>megsértésének tekintendő, melynek következménye az ajánlat</w:t>
      </w:r>
      <w:r>
        <w:t xml:space="preserve"> Kbt. 73. § (6) a) pont szerinti </w:t>
      </w:r>
      <w:r w:rsidRPr="005141B0">
        <w:t>érvénytelenné nyilvánítása.</w:t>
      </w:r>
    </w:p>
    <w:p w:rsidR="005141B0" w:rsidRPr="005141B0" w:rsidRDefault="005141B0" w:rsidP="005141B0">
      <w:pPr>
        <w:spacing w:before="120" w:after="120"/>
        <w:ind w:left="-14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5" w:name="_Toc213312469"/>
      <w:bookmarkStart w:id="26" w:name="_Toc275354678"/>
      <w:r w:rsidRPr="008D1812">
        <w:rPr>
          <w:rFonts w:eastAsia="Times"/>
          <w:b/>
          <w:smallCaps/>
          <w:sz w:val="28"/>
        </w:rPr>
        <w:t>A kiegészítő tájékoztatás</w:t>
      </w:r>
      <w:bookmarkEnd w:id="25"/>
      <w:bookmarkEnd w:id="26"/>
    </w:p>
    <w:p w:rsidR="005141B0" w:rsidRPr="005141B0" w:rsidRDefault="005141B0" w:rsidP="005141B0">
      <w:pPr>
        <w:spacing w:before="120" w:after="120"/>
        <w:ind w:left="-142"/>
        <w:jc w:val="both"/>
      </w:pP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A tájékoztatást igénylő gazdasági szereplő a Lebonyolítónak a felhívásban megadott elérhetőségére közvetlenül benyújtott vagy postai kézbesítéssel küldött levélben vagy telefaxon (vagy a Kbt. 41. § (4) bekezdésének megfelelő elektronikus úton) fordulhat kiegészítő tájékoztatásért az ajánlatkérőhöz, aki az ajánlattételi határidő lejárta előtt ésszerű időben adja meg a válaszokat.</w:t>
      </w: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 xml:space="preserve">A kiegészítő tájékoztatás iránti kérelmüket a fentiekben meghatározottak mellett – a könnyebb feldolgozhatóság érdekében – </w:t>
      </w:r>
      <w:r w:rsidRPr="009B490C">
        <w:rPr>
          <w:b/>
        </w:rPr>
        <w:t>kérjük szerkeszthető, „*</w:t>
      </w:r>
      <w:proofErr w:type="gramStart"/>
      <w:r w:rsidRPr="009B490C">
        <w:rPr>
          <w:b/>
        </w:rPr>
        <w:t>.</w:t>
      </w:r>
      <w:proofErr w:type="spellStart"/>
      <w:r w:rsidRPr="009B490C">
        <w:rPr>
          <w:b/>
        </w:rPr>
        <w:t>doc</w:t>
      </w:r>
      <w:proofErr w:type="spellEnd"/>
      <w:proofErr w:type="gramEnd"/>
      <w:r w:rsidRPr="009B490C">
        <w:rPr>
          <w:b/>
        </w:rPr>
        <w:t>” formátumban is megküldeni a Lebonyolítónak a jelen dokumentum I.1) pontjában megjelölt e-mail címére</w:t>
      </w:r>
      <w:r w:rsidRPr="009B490C">
        <w:t>. Felhívjuk a gazdasági szereplők figyelmét, hogy a Kbt. szabályozása értelmében a Lebonyolító alkalmazottai nem jogosultak az eljárással kapcsolatosan szóban (pl. személyesen, vagy telefon útján) felvilágosítást adni, erre tekintettel az ilyen módon érkező megkeresésre a Lebonyolító a válaszadást megtagadja.</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műszaki leírást és a szerződéses feltételeket érintő esetleges ajánlattevői módosítási javaslatokat a kiegészítő tájékoztatás kérése során </w:t>
      </w:r>
      <w:r w:rsidRPr="000E4045">
        <w:rPr>
          <w:b/>
        </w:rPr>
        <w:t>nem vár</w:t>
      </w:r>
      <w:r>
        <w:t xml:space="preserve">. </w:t>
      </w:r>
      <w:r w:rsidRPr="005141B0">
        <w:t xml:space="preserve">Kérjük a gazdasági szereplőket, hogy </w:t>
      </w:r>
      <w:r w:rsidRPr="000E4045">
        <w:rPr>
          <w:b/>
          <w:u w:val="single"/>
        </w:rPr>
        <w:t>kizárólag a Kbt. 56. §</w:t>
      </w:r>
      <w:proofErr w:type="spellStart"/>
      <w:r w:rsidRPr="000E4045">
        <w:rPr>
          <w:b/>
          <w:u w:val="single"/>
        </w:rPr>
        <w:t>-ának</w:t>
      </w:r>
      <w:proofErr w:type="spellEnd"/>
      <w:r w:rsidRPr="000E4045">
        <w:rPr>
          <w:b/>
          <w:u w:val="single"/>
        </w:rPr>
        <w:t xml:space="preserve"> megfelelő tartalommal, a megfelelő ajánlattétel érdekében tegyék fel kérdéseiket</w:t>
      </w:r>
      <w:r w:rsidRPr="005141B0">
        <w:t xml:space="preserve">. Ajánlatkérő felhívja a gazdasági szereplők figyelmét arra, hogy a Kbt. </w:t>
      </w:r>
      <w:r>
        <w:t>56</w:t>
      </w:r>
      <w:r w:rsidRPr="005141B0">
        <w:t>. §</w:t>
      </w:r>
      <w:proofErr w:type="spellStart"/>
      <w:r w:rsidRPr="005141B0">
        <w:t>-</w:t>
      </w:r>
      <w:proofErr w:type="gramStart"/>
      <w:r w:rsidRPr="005141B0">
        <w:t>a</w:t>
      </w:r>
      <w:proofErr w:type="spellEnd"/>
      <w:proofErr w:type="gramEnd"/>
      <w:r w:rsidRPr="005141B0">
        <w:t xml:space="preserve"> alapján az ajánlatkérőnek nincsen felhatalmazása a Kbt. egyes rendelkezéseivel kapcsolatosan értelmező tájékoztatást adni. A Kbt., valamint a közbeszerzésekkel összefüggő egyéb jogszabályok értelmezésével kapcsolatban elsősorban a</w:t>
      </w:r>
      <w:r>
        <w:t>z</w:t>
      </w:r>
      <w:r w:rsidRPr="005141B0">
        <w:t xml:space="preserve"> </w:t>
      </w:r>
      <w:hyperlink r:id="rId31" w:history="1">
        <w:r w:rsidRPr="005141B0">
          <w:t>Igazságügyi Minisztérium</w:t>
        </w:r>
      </w:hyperlink>
      <w:r w:rsidRPr="005141B0">
        <w:t>, valamint a Közbeszerzési Hatóság adhat felvilágosítást.</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 postai küldemények elirányításából, elvesztéséből eredő összes kockázat a gazdasági szereplőt terheli.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 Lebonyolító – a gazdasági szereplők egyidejű értesítése mellett – írásban (fax, e-mail útján) válaszol a </w:t>
      </w:r>
      <w:r>
        <w:t>kérdésekre</w:t>
      </w:r>
      <w:r w:rsidRPr="005141B0">
        <w:t>, és a tájékoztatás teljes tartalmát a gazdasági szereplők számára hozzáférhetővé teszi a Lebonyolító címén. A kiegészítő tájékoztatás – előzetes telefonos időpont egyeztetése alapján – teljes terjedelemben megtekinthető a Lebonyolító címén.</w:t>
      </w:r>
    </w:p>
    <w:p w:rsidR="00582749" w:rsidRPr="008110CE" w:rsidRDefault="00582749" w:rsidP="00582749">
      <w:pPr>
        <w:keepLines/>
        <w:numPr>
          <w:ilvl w:val="1"/>
          <w:numId w:val="2"/>
        </w:numPr>
        <w:tabs>
          <w:tab w:val="num" w:pos="426"/>
        </w:tabs>
        <w:spacing w:before="120" w:after="120" w:line="276" w:lineRule="auto"/>
        <w:ind w:left="426" w:hanging="426"/>
        <w:jc w:val="both"/>
      </w:pPr>
      <w:r w:rsidRPr="005141B0">
        <w:t xml:space="preserve">A gazdasági szereplő által feltett kérdések, és az </w:t>
      </w:r>
      <w:r w:rsidR="008B5090">
        <w:t>A</w:t>
      </w:r>
      <w:r w:rsidRPr="005141B0">
        <w:t xml:space="preserve">jánlatkérő által kézbesített kiegészítő </w:t>
      </w:r>
      <w:r w:rsidRPr="008110CE">
        <w:t xml:space="preserve">tájékoztatások a </w:t>
      </w:r>
      <w:r>
        <w:t xml:space="preserve">közbeszerzési </w:t>
      </w:r>
      <w:r w:rsidRPr="008110CE">
        <w:t>dokument</w:t>
      </w:r>
      <w:r>
        <w:t xml:space="preserve">umok </w:t>
      </w:r>
      <w:r w:rsidRPr="008110CE">
        <w:t>részeivé válnak.</w:t>
      </w:r>
    </w:p>
    <w:p w:rsidR="00582749" w:rsidRPr="008110CE" w:rsidRDefault="00582749" w:rsidP="00582749">
      <w:pPr>
        <w:keepLines/>
        <w:numPr>
          <w:ilvl w:val="1"/>
          <w:numId w:val="2"/>
        </w:numPr>
        <w:tabs>
          <w:tab w:val="num" w:pos="426"/>
        </w:tabs>
        <w:spacing w:before="120" w:after="120" w:line="276" w:lineRule="auto"/>
        <w:ind w:left="426" w:hanging="426"/>
        <w:jc w:val="both"/>
      </w:pPr>
      <w:r w:rsidRPr="008110CE">
        <w:t>A közbeszerzési eljárás során valamennyi levelezésre kérjük feltüntetni az alábbi információkat:</w:t>
      </w:r>
    </w:p>
    <w:p w:rsidR="00582749" w:rsidRPr="006F469F" w:rsidRDefault="00582749" w:rsidP="00582749">
      <w:pPr>
        <w:keepLines/>
        <w:numPr>
          <w:ilvl w:val="0"/>
          <w:numId w:val="10"/>
        </w:numPr>
        <w:spacing w:before="120" w:after="120" w:line="276" w:lineRule="auto"/>
        <w:ind w:left="1418"/>
        <w:jc w:val="both"/>
      </w:pPr>
      <w:r w:rsidRPr="006F469F">
        <w:t>Budapest Főváros XII. kerület Hegyvidéki Önkormányzat</w:t>
      </w:r>
    </w:p>
    <w:p w:rsidR="00582749" w:rsidRPr="006F469F" w:rsidRDefault="00582749" w:rsidP="00582749">
      <w:pPr>
        <w:keepLines/>
        <w:numPr>
          <w:ilvl w:val="0"/>
          <w:numId w:val="10"/>
        </w:numPr>
        <w:spacing w:before="120" w:after="120" w:line="276" w:lineRule="auto"/>
        <w:ind w:left="1418"/>
        <w:jc w:val="both"/>
      </w:pPr>
      <w:r w:rsidRPr="006F469F">
        <w:rPr>
          <w:i/>
          <w:lang w:eastAsia="zh-CN"/>
        </w:rPr>
        <w:t>„</w:t>
      </w:r>
      <w:r w:rsidR="003C74F5" w:rsidRPr="000E7737">
        <w:rPr>
          <w:i/>
        </w:rPr>
        <w:t>Intézményi felújítások és fejlesztések</w:t>
      </w:r>
      <w:r w:rsidRPr="006F469F">
        <w:rPr>
          <w:i/>
        </w:rPr>
        <w:t>”</w:t>
      </w:r>
    </w:p>
    <w:p w:rsidR="00582749" w:rsidRPr="008110CE" w:rsidRDefault="00582749" w:rsidP="00582749">
      <w:pPr>
        <w:keepLines/>
        <w:numPr>
          <w:ilvl w:val="0"/>
          <w:numId w:val="10"/>
        </w:numPr>
        <w:spacing w:before="120" w:after="120" w:line="276" w:lineRule="auto"/>
        <w:ind w:left="1418"/>
        <w:jc w:val="both"/>
      </w:pPr>
      <w:r w:rsidRPr="008110CE">
        <w:t>a dokumentumot beküldő neve és levelezési címe, faxszáma és e-mail címe</w:t>
      </w:r>
    </w:p>
    <w:p w:rsidR="005141B0" w:rsidRPr="005141B0" w:rsidRDefault="005141B0" w:rsidP="005141B0">
      <w:pPr>
        <w:spacing w:before="120" w:after="120"/>
        <w:ind w:left="360"/>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7" w:name="_Toc213312470"/>
      <w:bookmarkStart w:id="28" w:name="_Toc275354679"/>
      <w:r w:rsidRPr="008D1812">
        <w:rPr>
          <w:rFonts w:eastAsia="Times"/>
          <w:b/>
          <w:smallCaps/>
          <w:sz w:val="28"/>
        </w:rPr>
        <w:t>Az ajánlattétellel kapcsolatos költségek</w:t>
      </w:r>
      <w:bookmarkEnd w:id="27"/>
      <w:bookmarkEnd w:id="28"/>
    </w:p>
    <w:p w:rsidR="005141B0" w:rsidRPr="005141B0" w:rsidRDefault="005141B0" w:rsidP="005141B0">
      <w:pPr>
        <w:spacing w:before="120" w:after="120"/>
        <w:ind w:left="-142"/>
        <w:jc w:val="both"/>
      </w:pPr>
    </w:p>
    <w:p w:rsidR="005141B0" w:rsidRPr="005141B0" w:rsidRDefault="00B42EC4" w:rsidP="00C04DD3">
      <w:pPr>
        <w:keepLines/>
        <w:numPr>
          <w:ilvl w:val="1"/>
          <w:numId w:val="12"/>
        </w:numPr>
        <w:tabs>
          <w:tab w:val="num" w:pos="426"/>
        </w:tabs>
        <w:spacing w:before="120" w:after="120" w:line="276" w:lineRule="auto"/>
        <w:ind w:left="426" w:hanging="426"/>
        <w:jc w:val="both"/>
      </w:pPr>
      <w:r>
        <w:t>A</w:t>
      </w:r>
      <w:r w:rsidR="005141B0" w:rsidRPr="005141B0">
        <w:t>z ajánlat elkészítésével és benyújtásával kapcsolatban felmerülő összes költséget az ajánlattevőnek kell viselnie. Az ajánlattevő által kidolgozott ajánlatért ellenérték nem igényelhető.</w:t>
      </w:r>
    </w:p>
    <w:p w:rsidR="005141B0" w:rsidRDefault="005141B0" w:rsidP="00B52BB1">
      <w:pPr>
        <w:keepLines/>
        <w:numPr>
          <w:ilvl w:val="1"/>
          <w:numId w:val="6"/>
        </w:numPr>
        <w:tabs>
          <w:tab w:val="num" w:pos="426"/>
        </w:tabs>
        <w:spacing w:before="120" w:after="120" w:line="276" w:lineRule="auto"/>
        <w:ind w:left="426" w:hanging="426"/>
        <w:jc w:val="both"/>
      </w:pPr>
      <w:r w:rsidRPr="005141B0">
        <w:rPr>
          <w:lang w:eastAsia="en-GB"/>
        </w:rPr>
        <w:t xml:space="preserve">Ajánlatkérő a benyújtott ajánlatokat nem tudja visszaszolgáltatni sem egészében, sem részeiben (különös tekintettel pl. az ajánlati biztosítékra vonatkozó bankgarancia dokumentumra), az ajánlatot Ajánlatkérőnek a Kbt. </w:t>
      </w:r>
      <w:r w:rsidR="009A2AC7" w:rsidRPr="009A2AC7">
        <w:rPr>
          <w:lang w:eastAsia="en-GB"/>
        </w:rPr>
        <w:t>46</w:t>
      </w:r>
      <w:r w:rsidRPr="009A2AC7">
        <w:rPr>
          <w:lang w:eastAsia="en-GB"/>
        </w:rPr>
        <w:t>. § (2)</w:t>
      </w:r>
      <w:r w:rsidRPr="005141B0">
        <w:rPr>
          <w:lang w:eastAsia="en-GB"/>
        </w:rPr>
        <w:t xml:space="preserve"> bekezdése szerint öt évig meg kell őriznie.</w:t>
      </w:r>
    </w:p>
    <w:p w:rsidR="00F00019" w:rsidRPr="005141B0" w:rsidRDefault="00F00019"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9" w:name="_Toc213312471"/>
      <w:bookmarkStart w:id="30" w:name="_Ref231714424"/>
      <w:bookmarkStart w:id="31" w:name="_Toc275354680"/>
      <w:r w:rsidRPr="008D1812">
        <w:rPr>
          <w:rFonts w:eastAsia="Times"/>
          <w:b/>
          <w:smallCaps/>
          <w:sz w:val="28"/>
        </w:rPr>
        <w:t>Közös ajánlattétel</w:t>
      </w:r>
      <w:bookmarkEnd w:id="29"/>
      <w:bookmarkEnd w:id="30"/>
      <w:bookmarkEnd w:id="31"/>
    </w:p>
    <w:p w:rsidR="005141B0" w:rsidRPr="005141B0" w:rsidRDefault="005141B0" w:rsidP="005141B0">
      <w:pPr>
        <w:spacing w:before="120" w:after="120"/>
        <w:ind w:left="-142"/>
        <w:jc w:val="both"/>
      </w:pPr>
    </w:p>
    <w:p w:rsidR="005141B0" w:rsidRPr="00582749" w:rsidRDefault="005141B0" w:rsidP="00DE727C">
      <w:pPr>
        <w:pStyle w:val="Doksihoz"/>
        <w:numPr>
          <w:ilvl w:val="1"/>
          <w:numId w:val="23"/>
        </w:numPr>
        <w:tabs>
          <w:tab w:val="clear" w:pos="705"/>
          <w:tab w:val="num" w:pos="426"/>
        </w:tabs>
        <w:ind w:left="426" w:hanging="426"/>
        <w:rPr>
          <w:b/>
        </w:rPr>
      </w:pPr>
      <w:r w:rsidRPr="00582749">
        <w:rPr>
          <w:b/>
        </w:rPr>
        <w:t xml:space="preserve">Közös ajánlattétel esetén az ajánlattételnek meg kell felelnie a Kbt. </w:t>
      </w:r>
      <w:r w:rsidR="00336656" w:rsidRPr="00582749">
        <w:rPr>
          <w:b/>
        </w:rPr>
        <w:t>35</w:t>
      </w:r>
      <w:r w:rsidRPr="00582749">
        <w:rPr>
          <w:b/>
        </w:rPr>
        <w:t>. §</w:t>
      </w:r>
      <w:proofErr w:type="spellStart"/>
      <w:r w:rsidRPr="00582749">
        <w:rPr>
          <w:b/>
        </w:rPr>
        <w:t>-ában</w:t>
      </w:r>
      <w:proofErr w:type="spellEnd"/>
      <w:r w:rsidRPr="00582749">
        <w:rPr>
          <w:b/>
        </w:rPr>
        <w:t xml:space="preserve"> foglalt feltételeknek, így különösen:</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kötelesek maguk közül egy, a közbeszerzési eljárásban a közös ajánlattevők nevében eljárni jogosult képviselőt megjelölni;</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csoportjának képviseletében tett minden nyilatkozatnak egyértelműen tartalmaznia kell a közös ajánlattevők megjelölését;</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a szerződés teljesítéséért az ajánlatkérő felé egyetemlegesen felelnek;</w:t>
      </w:r>
    </w:p>
    <w:p w:rsidR="005141B0" w:rsidRPr="005141B0" w:rsidRDefault="005141B0" w:rsidP="00C04DD3">
      <w:pPr>
        <w:numPr>
          <w:ilvl w:val="0"/>
          <w:numId w:val="13"/>
        </w:numPr>
        <w:tabs>
          <w:tab w:val="left" w:pos="851"/>
        </w:tabs>
        <w:spacing w:before="120" w:after="120"/>
        <w:ind w:left="851" w:hanging="426"/>
        <w:jc w:val="both"/>
      </w:pPr>
      <w:r w:rsidRPr="005141B0">
        <w:t xml:space="preserve">az egy közös ajánlatot benyújtó gazdasági </w:t>
      </w:r>
      <w:proofErr w:type="gramStart"/>
      <w:r w:rsidRPr="005141B0">
        <w:t>szereplő(</w:t>
      </w:r>
      <w:proofErr w:type="gramEnd"/>
      <w:r w:rsidRPr="005141B0">
        <w:t>k) személyében az ajánlattételi határidő lejárta után változás nem következhet be.</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t>Ajánlatkérő felhívja a közös ajánlattevők figyelmét, hogy kizárólag a képviselő ajánlattevő részére küldi meg a Kbt. által előírt és egyéb értesítéseket, tájékoztatásokat, felhívásokat. A közös ajánlattevők felelőssége, hogy az egymás közötti kommunikációt megfelelően rendezzék. A képviselő ajánlattevő részére kézbesített dokumentumok, valamennyi közös ajánlattevő részére kézbesítettnek tekintendők. A megfelelő kézbesítés érdekében az ajánlatban meg kell adni a képviselő ajánlattevő kapcsolattartásra megjelölt elérhetőségeit.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Felhívjuk a tisztelt közös ajánlattevők figyelmét, hogy az egyes nyilatkozatok megtételénél különös figyelmet fordítsanak arra, hogy a nyilatkozatok – amennyiben az szükséges – valamennyi közös ajánlattevőre kiterjedjenek. Úgyszintén fokozott figyelemmel járjanak el a kizáró okokra, az alkalmassági feltételekre vonatkozó és egyéb igazolások csatolásakor.</w:t>
      </w:r>
    </w:p>
    <w:p w:rsidR="005141B0" w:rsidRPr="005141B0" w:rsidRDefault="005141B0" w:rsidP="005141B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2" w:name="_Toc213312473"/>
      <w:bookmarkStart w:id="33" w:name="_Toc275354681"/>
      <w:r w:rsidRPr="008D1812">
        <w:rPr>
          <w:rFonts w:eastAsia="Times"/>
          <w:b/>
          <w:smallCaps/>
          <w:sz w:val="28"/>
        </w:rPr>
        <w:t>Az ajánlatot alkotó dokumentumok</w:t>
      </w:r>
      <w:bookmarkEnd w:id="32"/>
      <w:bookmarkEnd w:id="33"/>
    </w:p>
    <w:p w:rsidR="005141B0" w:rsidRPr="005141B0" w:rsidRDefault="005141B0" w:rsidP="005141B0">
      <w:pPr>
        <w:ind w:right="72"/>
        <w:rPr>
          <w:rFonts w:eastAsia="Times"/>
          <w:szCs w:val="20"/>
        </w:rPr>
      </w:pPr>
    </w:p>
    <w:p w:rsidR="005141B0" w:rsidRPr="00B409EF" w:rsidRDefault="005141B0" w:rsidP="00C04DD3">
      <w:pPr>
        <w:keepLines/>
        <w:numPr>
          <w:ilvl w:val="1"/>
          <w:numId w:val="14"/>
        </w:numPr>
        <w:tabs>
          <w:tab w:val="num" w:pos="426"/>
        </w:tabs>
        <w:spacing w:before="120" w:after="120" w:line="276" w:lineRule="auto"/>
        <w:ind w:left="426" w:hanging="426"/>
        <w:jc w:val="both"/>
      </w:pPr>
      <w:r w:rsidRPr="005141B0">
        <w:rPr>
          <w:bCs/>
        </w:rPr>
        <w:lastRenderedPageBreak/>
        <w:t xml:space="preserve">Ajánlatkérő a Kbt. </w:t>
      </w:r>
      <w:r w:rsidR="00336656">
        <w:rPr>
          <w:bCs/>
        </w:rPr>
        <w:t>57</w:t>
      </w:r>
      <w:r w:rsidRPr="005141B0">
        <w:rPr>
          <w:bCs/>
        </w:rPr>
        <w:t>. § (</w:t>
      </w:r>
      <w:r w:rsidR="00336656">
        <w:rPr>
          <w:bCs/>
        </w:rPr>
        <w:t>1</w:t>
      </w:r>
      <w:r w:rsidRPr="005141B0">
        <w:rPr>
          <w:bCs/>
        </w:rPr>
        <w:t>) bekezdés</w:t>
      </w:r>
      <w:r w:rsidR="00336656">
        <w:rPr>
          <w:bCs/>
        </w:rPr>
        <w:t xml:space="preserve"> b) pontjában</w:t>
      </w:r>
      <w:r w:rsidRPr="005141B0">
        <w:rPr>
          <w:bCs/>
        </w:rPr>
        <w:t xml:space="preserve"> foglaltaknak megfelelően tájékoztatja az ajánlattevőt, hogy</w:t>
      </w:r>
      <w:r w:rsidRPr="005141B0">
        <w:t xml:space="preserve"> az ajánlatokhoz a következő dokumentumokat, igazolásokat, nyilatkozatokat kell – lehetőleg az alábbi sorrendben – csatolni</w:t>
      </w:r>
      <w:r w:rsidRPr="005141B0">
        <w:rPr>
          <w:bCs/>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221"/>
      </w:tblGrid>
      <w:tr w:rsidR="00B409EF" w:rsidRPr="005141B0" w:rsidTr="004203B5">
        <w:trPr>
          <w:trHeight w:val="616"/>
        </w:trPr>
        <w:tc>
          <w:tcPr>
            <w:tcW w:w="851" w:type="dxa"/>
            <w:shd w:val="clear" w:color="auto" w:fill="D9D9D9"/>
            <w:vAlign w:val="center"/>
          </w:tcPr>
          <w:p w:rsidR="00B409EF" w:rsidRPr="005141B0" w:rsidRDefault="00B409EF" w:rsidP="004203B5">
            <w:pPr>
              <w:outlineLvl w:val="6"/>
              <w:rPr>
                <w:b/>
              </w:rPr>
            </w:pPr>
            <w:r w:rsidRPr="005141B0">
              <w:rPr>
                <w:b/>
              </w:rPr>
              <w:t>Sor-szám</w:t>
            </w:r>
          </w:p>
        </w:tc>
        <w:tc>
          <w:tcPr>
            <w:tcW w:w="8221" w:type="dxa"/>
            <w:shd w:val="clear" w:color="auto" w:fill="D9D9D9"/>
            <w:vAlign w:val="center"/>
          </w:tcPr>
          <w:p w:rsidR="00B409EF" w:rsidRPr="005141B0" w:rsidRDefault="00B409EF" w:rsidP="004203B5">
            <w:pPr>
              <w:outlineLvl w:val="3"/>
              <w:rPr>
                <w:b/>
                <w:bCs/>
              </w:rPr>
            </w:pPr>
            <w:r w:rsidRPr="005141B0">
              <w:rPr>
                <w:b/>
                <w:bCs/>
              </w:rPr>
              <w:t>Megnevezés</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Default="00B409EF" w:rsidP="004203B5">
            <w:pPr>
              <w:spacing w:before="120" w:after="120"/>
              <w:jc w:val="both"/>
            </w:pPr>
            <w:r w:rsidRPr="005141B0">
              <w:t xml:space="preserve">A Kbt. </w:t>
            </w:r>
            <w:r>
              <w:t>66</w:t>
            </w:r>
            <w:r w:rsidR="009B490C">
              <w:t>.</w:t>
            </w:r>
            <w:r w:rsidRPr="005141B0">
              <w:t xml:space="preserve"> § (</w:t>
            </w:r>
            <w:r>
              <w:t>5</w:t>
            </w:r>
            <w:r w:rsidRPr="005141B0">
              <w:t xml:space="preserve">) bekezdésének megfelelő </w:t>
            </w:r>
            <w:r w:rsidRPr="000E4045">
              <w:rPr>
                <w:b/>
              </w:rPr>
              <w:t>felolvasólap</w:t>
            </w:r>
            <w:r w:rsidRPr="00BB3A20">
              <w:t xml:space="preserve">, ami tartalmazza a Kbt. </w:t>
            </w:r>
            <w:r>
              <w:t>68</w:t>
            </w:r>
            <w:r w:rsidRPr="00BB3A20">
              <w:t>. § (</w:t>
            </w:r>
            <w:r>
              <w:t>4</w:t>
            </w:r>
            <w:r w:rsidRPr="00BB3A20">
              <w:t>) bekezdése szerinti összes adatot</w:t>
            </w:r>
            <w:r>
              <w:t xml:space="preserve"> (a</w:t>
            </w:r>
            <w:r w:rsidRPr="00C55F90">
              <w:t>z ajánlattevők neve, címe (székhely</w:t>
            </w:r>
            <w:r>
              <w:t>e</w:t>
            </w:r>
            <w:r w:rsidRPr="00C55F90">
              <w:t>, lakóhely</w:t>
            </w:r>
            <w:r>
              <w:t>e</w:t>
            </w:r>
            <w:r w:rsidRPr="00C55F90">
              <w:t>), valamint azok</w:t>
            </w:r>
            <w:r w:rsidR="00AA4EA5">
              <w:t>at</w:t>
            </w:r>
            <w:r w:rsidRPr="00C55F90">
              <w:t xml:space="preserve"> a főbb, számszerűsíthető adatok</w:t>
            </w:r>
            <w:r w:rsidR="00AA4EA5">
              <w:t>at</w:t>
            </w:r>
            <w:r w:rsidRPr="00C55F90">
              <w:t>, amelyek a</w:t>
            </w:r>
            <w:r>
              <w:t>z</w:t>
            </w:r>
            <w:r w:rsidRPr="00C55F90">
              <w:t xml:space="preserve"> </w:t>
            </w:r>
            <w:r>
              <w:t>értékelési</w:t>
            </w:r>
            <w:r w:rsidRPr="00C55F90">
              <w:t xml:space="preserve"> szempontok alapján értékelésre kerülnek</w:t>
            </w:r>
            <w:r>
              <w:t>.</w:t>
            </w:r>
          </w:p>
          <w:p w:rsidR="00B409EF" w:rsidRPr="005141B0" w:rsidRDefault="00B409EF" w:rsidP="004203B5">
            <w:pPr>
              <w:spacing w:before="120" w:after="120"/>
              <w:jc w:val="both"/>
            </w:pPr>
            <w:r w:rsidRPr="005141B0">
              <w:t>Lehetőleg a fedőlapot követően csatolják az ajánlatba!</w:t>
            </w:r>
          </w:p>
          <w:p w:rsidR="00B409EF" w:rsidRPr="005141B0" w:rsidRDefault="00B409EF" w:rsidP="004203B5">
            <w:pPr>
              <w:spacing w:before="120" w:after="120"/>
              <w:jc w:val="both"/>
            </w:pPr>
            <w:r w:rsidRPr="005141B0">
              <w:rPr>
                <w:i/>
              </w:rPr>
              <w:t>1</w:t>
            </w:r>
            <w:r>
              <w:rPr>
                <w:i/>
              </w:rPr>
              <w:t>/A</w:t>
            </w:r>
            <w:r w:rsidRPr="005141B0">
              <w:rPr>
                <w:i/>
              </w:rPr>
              <w:t>. számú melléklet</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Az ajánlatban az alábbi adatokat kell megadni az ajánlattevőről:</w:t>
            </w:r>
          </w:p>
          <w:p w:rsidR="00B409EF" w:rsidRPr="005141B0" w:rsidRDefault="00B409EF" w:rsidP="00C04DD3">
            <w:pPr>
              <w:numPr>
                <w:ilvl w:val="0"/>
                <w:numId w:val="19"/>
              </w:numPr>
              <w:spacing w:before="120" w:after="120"/>
              <w:contextualSpacing/>
              <w:jc w:val="both"/>
            </w:pPr>
            <w:r w:rsidRPr="005141B0">
              <w:t>Nyilvántartó cégbíróság neve,</w:t>
            </w:r>
          </w:p>
          <w:p w:rsidR="00B409EF" w:rsidRPr="005141B0" w:rsidRDefault="00B409EF" w:rsidP="00C04DD3">
            <w:pPr>
              <w:numPr>
                <w:ilvl w:val="0"/>
                <w:numId w:val="19"/>
              </w:numPr>
              <w:spacing w:before="120" w:after="120"/>
              <w:contextualSpacing/>
              <w:jc w:val="both"/>
            </w:pPr>
            <w:r w:rsidRPr="005141B0">
              <w:t>Cégjegyzékszám,</w:t>
            </w:r>
          </w:p>
          <w:p w:rsidR="00B409EF" w:rsidRPr="005141B0" w:rsidRDefault="00B409EF" w:rsidP="00C04DD3">
            <w:pPr>
              <w:numPr>
                <w:ilvl w:val="0"/>
                <w:numId w:val="19"/>
              </w:numPr>
              <w:spacing w:before="120" w:after="120"/>
              <w:contextualSpacing/>
              <w:jc w:val="both"/>
            </w:pPr>
            <w:r w:rsidRPr="005141B0">
              <w:t>Belföldi adószám,</w:t>
            </w:r>
          </w:p>
          <w:p w:rsidR="00B409EF" w:rsidRPr="005141B0" w:rsidRDefault="00B409EF" w:rsidP="00C04DD3">
            <w:pPr>
              <w:numPr>
                <w:ilvl w:val="0"/>
                <w:numId w:val="19"/>
              </w:numPr>
              <w:spacing w:before="120" w:after="120"/>
              <w:contextualSpacing/>
              <w:jc w:val="both"/>
            </w:pPr>
            <w:r w:rsidRPr="005141B0">
              <w:t>Pénzforgalmi jelzőszám,</w:t>
            </w:r>
          </w:p>
          <w:p w:rsidR="00B409EF" w:rsidRPr="005141B0" w:rsidRDefault="00B409EF" w:rsidP="00C04DD3">
            <w:pPr>
              <w:numPr>
                <w:ilvl w:val="0"/>
                <w:numId w:val="19"/>
              </w:numPr>
              <w:spacing w:before="120" w:after="120"/>
              <w:contextualSpacing/>
              <w:jc w:val="both"/>
            </w:pPr>
            <w:r w:rsidRPr="005141B0">
              <w:t>Képviselő neve,</w:t>
            </w:r>
          </w:p>
          <w:p w:rsidR="00B409EF" w:rsidRPr="005141B0" w:rsidRDefault="00B409EF" w:rsidP="00C04DD3">
            <w:pPr>
              <w:numPr>
                <w:ilvl w:val="0"/>
                <w:numId w:val="19"/>
              </w:numPr>
              <w:spacing w:before="120" w:after="120"/>
              <w:contextualSpacing/>
              <w:jc w:val="both"/>
            </w:pPr>
            <w:r w:rsidRPr="005141B0">
              <w:t>Kapcsolattartó személy neve,</w:t>
            </w:r>
          </w:p>
          <w:p w:rsidR="00B409EF" w:rsidRPr="005141B0" w:rsidRDefault="00B409EF" w:rsidP="00C04DD3">
            <w:pPr>
              <w:numPr>
                <w:ilvl w:val="0"/>
                <w:numId w:val="19"/>
              </w:numPr>
              <w:spacing w:before="120" w:after="120"/>
              <w:contextualSpacing/>
              <w:jc w:val="both"/>
            </w:pPr>
            <w:r w:rsidRPr="005141B0">
              <w:t>Kapcsolattartó személy telefon vagy mobil száma,</w:t>
            </w:r>
          </w:p>
          <w:p w:rsidR="00B409EF" w:rsidRPr="005141B0" w:rsidRDefault="00B409EF" w:rsidP="00C04DD3">
            <w:pPr>
              <w:numPr>
                <w:ilvl w:val="0"/>
                <w:numId w:val="19"/>
              </w:numPr>
              <w:spacing w:before="120" w:after="120"/>
              <w:contextualSpacing/>
              <w:jc w:val="both"/>
            </w:pPr>
            <w:r w:rsidRPr="005141B0">
              <w:t>Kapcsolattartó személy faxszáma,</w:t>
            </w:r>
          </w:p>
          <w:p w:rsidR="00B409EF" w:rsidRPr="005141B0" w:rsidRDefault="00B409EF" w:rsidP="00C04DD3">
            <w:pPr>
              <w:numPr>
                <w:ilvl w:val="0"/>
                <w:numId w:val="19"/>
              </w:numPr>
              <w:spacing w:before="120" w:after="120"/>
              <w:contextualSpacing/>
              <w:jc w:val="both"/>
            </w:pPr>
            <w:r w:rsidRPr="005141B0">
              <w:t>Kapcsolattartó személy e-mail címe.</w:t>
            </w:r>
          </w:p>
          <w:p w:rsidR="00B409EF" w:rsidRPr="005141B0" w:rsidRDefault="00B409EF" w:rsidP="004203B5">
            <w:pPr>
              <w:spacing w:before="120" w:after="120"/>
              <w:jc w:val="both"/>
              <w:rPr>
                <w:vertAlign w:val="superscript"/>
              </w:rPr>
            </w:pPr>
            <w:r w:rsidRPr="005141B0">
              <w:t>Közös ajánlattétel esetén a képviselő ajánlattevő kapcsolattartásra megjelölt adatait kell megadni!</w:t>
            </w:r>
            <w:r w:rsidRPr="005141B0">
              <w:rPr>
                <w:vertAlign w:val="superscript"/>
              </w:rPr>
              <w:t xml:space="preserve"> </w:t>
            </w:r>
            <w:r w:rsidRPr="005141B0">
              <w:rPr>
                <w:vertAlign w:val="superscript"/>
              </w:rPr>
              <w:footnoteReference w:id="1"/>
            </w:r>
          </w:p>
          <w:p w:rsidR="00B409EF" w:rsidRPr="005141B0" w:rsidRDefault="00B409EF" w:rsidP="004203B5">
            <w:pPr>
              <w:spacing w:before="120" w:after="120"/>
              <w:jc w:val="both"/>
            </w:pPr>
            <w:r w:rsidRPr="005141B0">
              <w:rPr>
                <w:i/>
              </w:rPr>
              <w:t>1</w:t>
            </w:r>
            <w:r>
              <w:rPr>
                <w:i/>
              </w:rPr>
              <w:t>/B</w:t>
            </w:r>
            <w:r w:rsidRPr="005141B0">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A Kbt. 66. § (2) bekezdésében előírt, úgynevezett ajánlati nyilatkozat.</w:t>
            </w:r>
          </w:p>
          <w:p w:rsidR="00B409EF" w:rsidRPr="005141B0" w:rsidRDefault="00B409EF" w:rsidP="004203B5">
            <w:pPr>
              <w:spacing w:before="120" w:after="120"/>
              <w:jc w:val="both"/>
            </w:pPr>
            <w:r w:rsidRPr="0007471F">
              <w:rPr>
                <w:i/>
              </w:rPr>
              <w:t>2</w:t>
            </w:r>
            <w:r>
              <w:rPr>
                <w:i/>
              </w:rPr>
              <w:t>/A</w:t>
            </w:r>
            <w:r w:rsidRPr="0007471F">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 xml:space="preserve">A Kbt. 66. § (4) bekezdése szerinti nyilatkozat. </w:t>
            </w:r>
          </w:p>
          <w:p w:rsidR="00B409EF" w:rsidRDefault="00B409EF" w:rsidP="004203B5">
            <w:pPr>
              <w:spacing w:before="120" w:after="120"/>
              <w:jc w:val="both"/>
            </w:pPr>
            <w:r w:rsidRPr="0007471F">
              <w:t xml:space="preserve">Közös ajánlattevők esetén valamennyi közös ajánlattevőre is egyértelműen ki kell terjednie a </w:t>
            </w:r>
            <w:proofErr w:type="gramStart"/>
            <w:r w:rsidRPr="0007471F">
              <w:t>nyilatkozat</w:t>
            </w:r>
            <w:r>
              <w:t>(</w:t>
            </w:r>
            <w:proofErr w:type="gramEnd"/>
            <w:r w:rsidRPr="0007471F">
              <w:t>ok</w:t>
            </w:r>
            <w:r>
              <w:t>)</w:t>
            </w:r>
            <w:proofErr w:type="spellStart"/>
            <w:r w:rsidRPr="0007471F">
              <w:t>nak</w:t>
            </w:r>
            <w:proofErr w:type="spellEnd"/>
            <w:r w:rsidRPr="0007471F">
              <w:t>.</w:t>
            </w:r>
          </w:p>
          <w:p w:rsidR="00B409EF" w:rsidRPr="005141B0" w:rsidRDefault="00B409EF" w:rsidP="004203B5">
            <w:pPr>
              <w:spacing w:before="120" w:after="120"/>
              <w:jc w:val="both"/>
            </w:pPr>
            <w:r w:rsidRPr="0007471F">
              <w:rPr>
                <w:i/>
              </w:rPr>
              <w:t>2</w:t>
            </w:r>
            <w:r>
              <w:rPr>
                <w:i/>
              </w:rPr>
              <w:t>/B</w:t>
            </w:r>
            <w:r w:rsidRPr="0007471F">
              <w:rPr>
                <w:i/>
              </w:rPr>
              <w:t>. számú melléklet</w:t>
            </w:r>
          </w:p>
        </w:tc>
      </w:tr>
      <w:tr w:rsidR="00813F57" w:rsidRPr="005141B0" w:rsidTr="004203B5">
        <w:trPr>
          <w:trHeight w:val="60"/>
        </w:trPr>
        <w:tc>
          <w:tcPr>
            <w:tcW w:w="851" w:type="dxa"/>
            <w:vAlign w:val="center"/>
          </w:tcPr>
          <w:p w:rsidR="00813F57" w:rsidRPr="005141B0" w:rsidRDefault="00813F57" w:rsidP="00B409EF">
            <w:pPr>
              <w:numPr>
                <w:ilvl w:val="0"/>
                <w:numId w:val="4"/>
              </w:numPr>
              <w:tabs>
                <w:tab w:val="num" w:pos="0"/>
              </w:tabs>
              <w:spacing w:before="120" w:after="120"/>
            </w:pPr>
          </w:p>
        </w:tc>
        <w:tc>
          <w:tcPr>
            <w:tcW w:w="8221" w:type="dxa"/>
          </w:tcPr>
          <w:p w:rsidR="000212F8" w:rsidRPr="00E84288" w:rsidRDefault="000212F8" w:rsidP="000212F8">
            <w:pPr>
              <w:spacing w:before="120" w:after="120"/>
              <w:jc w:val="both"/>
            </w:pPr>
            <w:r w:rsidRPr="00E84288">
              <w:t xml:space="preserve">Ajánlattevőnek (közös ajánlattevőnek) az ajánlatában nyilatkoznia kell </w:t>
            </w:r>
            <w:r w:rsidRPr="00E84288">
              <w:rPr>
                <w:b/>
              </w:rPr>
              <w:t>a Kbt. 66. § (6) bekezdés a) és b)</w:t>
            </w:r>
            <w:r w:rsidRPr="00E84288">
              <w:t xml:space="preserve"> pontja vonatkozásában. A nyilatkozatokat nemleges tartalom esetén is kifejezetten meg kell tenni, és az ajánlathoz csatolni. Közös ajánlattevők esetén valamennyi közös ajánlattevőre is egyértelműen ki kell terjednie a nyilatkozatoknak.</w:t>
            </w:r>
          </w:p>
          <w:p w:rsidR="00813F57" w:rsidRPr="008330BF" w:rsidRDefault="000212F8" w:rsidP="000212F8">
            <w:pPr>
              <w:spacing w:before="120" w:after="120"/>
              <w:jc w:val="both"/>
              <w:rPr>
                <w:i/>
              </w:rPr>
            </w:pPr>
            <w:r w:rsidRPr="008330BF">
              <w:rPr>
                <w:i/>
              </w:rPr>
              <w:t>3. számú melléklet</w:t>
            </w:r>
          </w:p>
        </w:tc>
      </w:tr>
      <w:tr w:rsidR="00B409EF" w:rsidRPr="005141B0" w:rsidTr="004203B5">
        <w:trPr>
          <w:trHeight w:val="615"/>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 xml:space="preserve">Közös ajánlattétel esetén a </w:t>
            </w:r>
            <w:r w:rsidR="003D5CED">
              <w:rPr>
                <w:b/>
              </w:rPr>
              <w:t xml:space="preserve">Kbt. 35. </w:t>
            </w:r>
            <w:r w:rsidR="003D5CED" w:rsidRPr="00582749">
              <w:rPr>
                <w:b/>
              </w:rPr>
              <w:t>§</w:t>
            </w:r>
            <w:r w:rsidR="003D5CED">
              <w:rPr>
                <w:b/>
              </w:rPr>
              <w:t xml:space="preserve"> (2) bekezdése </w:t>
            </w:r>
            <w:r w:rsidR="003D5CED">
              <w:t xml:space="preserve">szerint a </w:t>
            </w:r>
            <w:r w:rsidRPr="005141B0">
              <w:t>közös ajánlattevők kötelesek maguk közül egy, a közbeszerzési eljárásban a közös ajánlattevők nevében eljárni jogosult képviselőt megjelölni, ezt a dokumentumot az összes közös ajánlattevőnek alá kell írnia.</w:t>
            </w:r>
          </w:p>
          <w:p w:rsidR="00B409EF" w:rsidRPr="005141B0" w:rsidRDefault="000212F8" w:rsidP="004203B5">
            <w:pPr>
              <w:tabs>
                <w:tab w:val="center" w:pos="4320"/>
                <w:tab w:val="right" w:pos="8640"/>
              </w:tabs>
              <w:spacing w:before="120" w:after="120"/>
              <w:jc w:val="both"/>
              <w:rPr>
                <w:i/>
              </w:rPr>
            </w:pPr>
            <w:r>
              <w:rPr>
                <w:i/>
              </w:rPr>
              <w:t>4</w:t>
            </w:r>
            <w:r w:rsidR="00B409EF" w:rsidRPr="005141B0">
              <w:rPr>
                <w:i/>
              </w:rPr>
              <w:t>. számú melléklet</w:t>
            </w:r>
          </w:p>
        </w:tc>
      </w:tr>
      <w:tr w:rsidR="00B409EF" w:rsidRPr="005141B0" w:rsidTr="004203B5">
        <w:trPr>
          <w:trHeight w:val="603"/>
        </w:trPr>
        <w:tc>
          <w:tcPr>
            <w:tcW w:w="9072" w:type="dxa"/>
            <w:gridSpan w:val="2"/>
            <w:shd w:val="clear" w:color="auto" w:fill="D9D9D9"/>
            <w:vAlign w:val="center"/>
          </w:tcPr>
          <w:p w:rsidR="00B409EF" w:rsidRPr="005141B0" w:rsidRDefault="00B409EF" w:rsidP="004203B5">
            <w:pPr>
              <w:tabs>
                <w:tab w:val="num" w:pos="0"/>
              </w:tabs>
              <w:outlineLvl w:val="6"/>
              <w:rPr>
                <w:b/>
              </w:rPr>
            </w:pPr>
            <w:r w:rsidRPr="005141B0">
              <w:br w:type="page"/>
            </w:r>
            <w:r w:rsidRPr="005141B0">
              <w:rPr>
                <w:rFonts w:ascii="Times" w:eastAsia="Times" w:hAnsi="Times"/>
                <w:szCs w:val="20"/>
              </w:rPr>
              <w:br w:type="page"/>
            </w:r>
            <w:r w:rsidRPr="005141B0">
              <w:rPr>
                <w:b/>
              </w:rPr>
              <w:t>Kizáró okok fenn nem állásának igazolása:</w:t>
            </w:r>
          </w:p>
        </w:tc>
      </w:tr>
      <w:tr w:rsidR="00B409EF" w:rsidRPr="005141B0" w:rsidTr="004203B5">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D362B" w:rsidRDefault="00BD362B" w:rsidP="00BD362B">
            <w:pPr>
              <w:spacing w:before="120" w:after="120"/>
              <w:jc w:val="both"/>
              <w:rPr>
                <w:u w:val="single"/>
                <w:lang w:eastAsia="en-GB"/>
              </w:rPr>
            </w:pPr>
            <w:r w:rsidRPr="006508A6">
              <w:rPr>
                <w:u w:val="single"/>
                <w:lang w:eastAsia="en-GB"/>
              </w:rPr>
              <w:t>A kizáró okok felsorolása:</w:t>
            </w:r>
          </w:p>
          <w:p w:rsidR="00BD362B" w:rsidRDefault="00BD362B" w:rsidP="00BD362B">
            <w:pPr>
              <w:spacing w:after="120"/>
              <w:jc w:val="both"/>
              <w:rPr>
                <w:lang w:eastAsia="en-GB"/>
              </w:rPr>
            </w:pPr>
            <w:r w:rsidRPr="003704AF">
              <w:rPr>
                <w:color w:val="000000"/>
                <w:lang w:eastAsia="en-GB"/>
              </w:rPr>
              <w:t xml:space="preserve">Az eljárásban nem lehet </w:t>
            </w:r>
            <w:r w:rsidRPr="003704AF">
              <w:rPr>
                <w:lang w:eastAsia="en-GB"/>
              </w:rPr>
              <w:t>ajánlattevő</w:t>
            </w:r>
            <w:r w:rsidRPr="003704AF">
              <w:rPr>
                <w:color w:val="000000"/>
                <w:lang w:eastAsia="en-GB"/>
              </w:rPr>
              <w:t xml:space="preserve">, </w:t>
            </w:r>
            <w:r w:rsidRPr="003704AF">
              <w:rPr>
                <w:lang w:eastAsia="en-GB"/>
              </w:rPr>
              <w:t xml:space="preserve">alvállalkozó, akivel szemben a Kbt. </w:t>
            </w:r>
            <w:r>
              <w:rPr>
                <w:lang w:eastAsia="en-GB"/>
              </w:rPr>
              <w:t xml:space="preserve">62. § (1) </w:t>
            </w:r>
            <w:proofErr w:type="spellStart"/>
            <w:r>
              <w:rPr>
                <w:lang w:eastAsia="en-GB"/>
              </w:rPr>
              <w:t>bek</w:t>
            </w:r>
            <w:proofErr w:type="spellEnd"/>
            <w:r>
              <w:rPr>
                <w:lang w:eastAsia="en-GB"/>
              </w:rPr>
              <w:t>. g)</w:t>
            </w:r>
            <w:proofErr w:type="spellStart"/>
            <w:r>
              <w:rPr>
                <w:lang w:eastAsia="en-GB"/>
              </w:rPr>
              <w:t>-k</w:t>
            </w:r>
            <w:proofErr w:type="spellEnd"/>
            <w:r>
              <w:rPr>
                <w:lang w:eastAsia="en-GB"/>
              </w:rPr>
              <w:t xml:space="preserve">), m) és q) </w:t>
            </w:r>
            <w:r w:rsidRPr="003704AF">
              <w:rPr>
                <w:lang w:eastAsia="en-GB"/>
              </w:rPr>
              <w:t>pontokban foglalt kizáró okok bármelyike fennáll.</w:t>
            </w:r>
          </w:p>
          <w:p w:rsidR="00BD362B" w:rsidRDefault="00BD362B" w:rsidP="00BD362B">
            <w:pPr>
              <w:spacing w:after="120"/>
              <w:jc w:val="both"/>
            </w:pPr>
            <w:r w:rsidRPr="006508A6">
              <w:rPr>
                <w:u w:val="single"/>
                <w:lang w:eastAsia="en-GB"/>
              </w:rPr>
              <w:t>Az igazolási módok felsorolása és rövid leírása:</w:t>
            </w:r>
          </w:p>
          <w:p w:rsidR="00C43C2B" w:rsidRPr="00A27825" w:rsidRDefault="00C43C2B" w:rsidP="00C43C2B">
            <w:pPr>
              <w:widowControl w:val="0"/>
              <w:suppressAutoHyphens/>
              <w:spacing w:after="120"/>
              <w:jc w:val="both"/>
              <w:rPr>
                <w:lang w:eastAsia="en-GB"/>
              </w:rPr>
            </w:pPr>
            <w:r w:rsidRPr="008330BF">
              <w:rPr>
                <w:lang w:eastAsia="en-GB"/>
              </w:rPr>
              <w:t>A Kbt. 114. § (2) bekezdés és a 321/2015. (X. 30.) Korm. rendelet 17. §</w:t>
            </w:r>
            <w:proofErr w:type="spellStart"/>
            <w:r w:rsidRPr="008330BF">
              <w:rPr>
                <w:lang w:eastAsia="en-GB"/>
              </w:rPr>
              <w:t>-a</w:t>
            </w:r>
            <w:proofErr w:type="spellEnd"/>
            <w:r w:rsidRPr="008330BF">
              <w:rPr>
                <w:lang w:eastAsia="en-GB"/>
              </w:rPr>
              <w:t xml:space="preserve"> szerint az ajánlattevőnek nyilatkoznia kell, hogy nem tartozik a felhívásban előírt kizáró okok hatálya alá a következő eltéréssel:</w:t>
            </w:r>
          </w:p>
          <w:p w:rsidR="00C43C2B" w:rsidRPr="00A27825" w:rsidRDefault="00A27825" w:rsidP="00C43C2B">
            <w:pPr>
              <w:widowControl w:val="0"/>
              <w:suppressAutoHyphens/>
              <w:spacing w:after="120"/>
              <w:jc w:val="both"/>
              <w:rPr>
                <w:lang w:eastAsia="en-GB"/>
              </w:rPr>
            </w:pPr>
            <w:r w:rsidRPr="008330BF">
              <w:rPr>
                <w:lang w:eastAsia="en-GB"/>
              </w:rPr>
              <w:t>A</w:t>
            </w:r>
            <w:r w:rsidR="00C43C2B" w:rsidRPr="008330BF">
              <w:rPr>
                <w:lang w:eastAsia="en-GB"/>
              </w:rPr>
              <w:t xml:space="preserve"> Kbt. 62. § (1) bekezdés k) pont </w:t>
            </w:r>
            <w:proofErr w:type="spellStart"/>
            <w:r w:rsidR="00C43C2B" w:rsidRPr="008330BF">
              <w:rPr>
                <w:lang w:eastAsia="en-GB"/>
              </w:rPr>
              <w:t>kb</w:t>
            </w:r>
            <w:proofErr w:type="spellEnd"/>
            <w:r w:rsidR="00C43C2B" w:rsidRPr="008330BF">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00C43C2B" w:rsidRPr="008330BF">
              <w:rPr>
                <w:lang w:eastAsia="en-GB"/>
              </w:rPr>
              <w:t>kb</w:t>
            </w:r>
            <w:proofErr w:type="spellEnd"/>
            <w:r w:rsidR="00C43C2B" w:rsidRPr="008330BF">
              <w:rPr>
                <w:lang w:eastAsia="en-GB"/>
              </w:rPr>
              <w:t>) alpontja szerinti nyilatkozat megtételéhez Ajánlatkérő a Közbeszerzési Dokumentumok mellékleteként nyilatkozatmintát bocsát rendelkezésre.</w:t>
            </w:r>
          </w:p>
          <w:p w:rsidR="00C43C2B" w:rsidRPr="00A27825" w:rsidRDefault="00C43C2B" w:rsidP="00C43C2B">
            <w:pPr>
              <w:widowControl w:val="0"/>
              <w:suppressAutoHyphens/>
              <w:spacing w:after="120"/>
              <w:jc w:val="both"/>
              <w:rPr>
                <w:color w:val="000000"/>
                <w:lang w:eastAsia="en-GB"/>
              </w:rPr>
            </w:pPr>
            <w:r w:rsidRPr="008330BF">
              <w:rPr>
                <w:lang w:eastAsia="en-GB"/>
              </w:rPr>
              <w:t xml:space="preserve">Továbbá az ajánlattevőnek az ajánlatban nyilatkoznia kell a </w:t>
            </w:r>
            <w:r w:rsidRPr="008330BF">
              <w:rPr>
                <w:lang w:eastAsia="ar-SA"/>
              </w:rPr>
              <w:t>321/2015. (X. 30.)</w:t>
            </w:r>
            <w:r w:rsidRPr="008330BF">
              <w:rPr>
                <w:lang w:eastAsia="en-GB"/>
              </w:rPr>
              <w:t xml:space="preserve"> Korm. rendelet 17. § (2) bekezdése </w:t>
            </w:r>
            <w:r w:rsidRPr="008330BF">
              <w:rPr>
                <w:color w:val="000000"/>
                <w:lang w:eastAsia="en-GB"/>
              </w:rPr>
              <w:t xml:space="preserve">szerint, hogy a szerződés teljesítéséhez nem vesz igénybe </w:t>
            </w:r>
            <w:r w:rsidRPr="008330BF">
              <w:rPr>
                <w:color w:val="000000"/>
                <w:lang w:eastAsia="ar-SA"/>
              </w:rPr>
              <w:t>az eljárásban előírt kizáró okok</w:t>
            </w:r>
            <w:r w:rsidRPr="008330BF">
              <w:rPr>
                <w:color w:val="000000"/>
                <w:lang w:eastAsia="en-GB"/>
              </w:rPr>
              <w:t xml:space="preserve"> hatálya alá eső alvállalkozót.</w:t>
            </w:r>
          </w:p>
          <w:p w:rsidR="00C43C2B" w:rsidRPr="00A27825" w:rsidRDefault="00C43C2B" w:rsidP="00C43C2B">
            <w:pPr>
              <w:widowControl w:val="0"/>
              <w:suppressAutoHyphens/>
              <w:spacing w:before="120" w:after="120"/>
              <w:jc w:val="both"/>
              <w:rPr>
                <w:color w:val="000000"/>
                <w:lang w:eastAsia="en-GB"/>
              </w:rPr>
            </w:pPr>
            <w:r w:rsidRPr="008330BF">
              <w:rPr>
                <w:color w:val="000000"/>
                <w:lang w:eastAsia="en-GB"/>
              </w:rPr>
              <w:t>Az ajánlatkérő kizárja az eljárásból azt az ajánlattevőt, alvállalkozót, aki a kizáró okok hatálya alá tartozik, és aki részéről a kizáró ok az eljárás során következett be.</w:t>
            </w:r>
          </w:p>
          <w:p w:rsidR="00B409EF" w:rsidRPr="002C4215" w:rsidRDefault="000212F8" w:rsidP="00F00019">
            <w:pPr>
              <w:spacing w:before="120" w:after="120"/>
              <w:jc w:val="both"/>
              <w:rPr>
                <w:i/>
              </w:rPr>
            </w:pPr>
            <w:r>
              <w:rPr>
                <w:i/>
              </w:rPr>
              <w:t>5</w:t>
            </w:r>
            <w:r w:rsidR="00B409EF">
              <w:rPr>
                <w:i/>
              </w:rPr>
              <w:t>/</w:t>
            </w:r>
            <w:proofErr w:type="gramStart"/>
            <w:r w:rsidR="00B409EF">
              <w:rPr>
                <w:i/>
              </w:rPr>
              <w:t>A</w:t>
            </w:r>
            <w:proofErr w:type="gramEnd"/>
            <w:r w:rsidR="00B409EF">
              <w:rPr>
                <w:i/>
              </w:rPr>
              <w:t xml:space="preserve"> és </w:t>
            </w:r>
            <w:r>
              <w:rPr>
                <w:i/>
              </w:rPr>
              <w:t>5</w:t>
            </w:r>
            <w:r w:rsidR="00B409EF">
              <w:rPr>
                <w:i/>
              </w:rPr>
              <w:t>/B</w:t>
            </w:r>
            <w:r w:rsidR="00B409EF" w:rsidRPr="005141B0">
              <w:rPr>
                <w:i/>
              </w:rPr>
              <w:t>. számú melléklet</w:t>
            </w:r>
            <w:r w:rsidR="00B409EF">
              <w:rPr>
                <w:i/>
              </w:rPr>
              <w:t xml:space="preserve"> </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r w:rsidRPr="005141B0">
              <w:rPr>
                <w:b/>
                <w:bCs/>
              </w:rPr>
              <w:t>Egyéb dokumentumok:</w:t>
            </w:r>
          </w:p>
        </w:tc>
      </w:tr>
      <w:tr w:rsidR="00B409EF" w:rsidRPr="005141B0" w:rsidTr="004203B5">
        <w:trPr>
          <w:trHeight w:val="70"/>
        </w:trPr>
        <w:tc>
          <w:tcPr>
            <w:tcW w:w="851" w:type="dxa"/>
            <w:vAlign w:val="center"/>
          </w:tcPr>
          <w:p w:rsidR="00130928" w:rsidRDefault="00E740AB">
            <w:pPr>
              <w:spacing w:before="120" w:after="120"/>
              <w:ind w:left="360"/>
            </w:pPr>
            <w:r>
              <w:t>8</w:t>
            </w:r>
            <w:r w:rsidR="00722B7D">
              <w:t>.</w:t>
            </w:r>
          </w:p>
        </w:tc>
        <w:tc>
          <w:tcPr>
            <w:tcW w:w="8221" w:type="dxa"/>
          </w:tcPr>
          <w:p w:rsidR="00B409EF" w:rsidRPr="00DD066F" w:rsidRDefault="00B409EF" w:rsidP="004203B5">
            <w:pPr>
              <w:spacing w:before="120" w:after="120"/>
              <w:jc w:val="both"/>
            </w:pPr>
            <w:r w:rsidRPr="00DD066F">
              <w:t xml:space="preserve">Az ajánlatban szereplő nyilatkozatokat/dokumentumokat az </w:t>
            </w:r>
            <w:r w:rsidRPr="00DD066F">
              <w:rPr>
                <w:i/>
              </w:rPr>
              <w:t>ajánlattevő, alvállalkozó</w:t>
            </w:r>
            <w:r w:rsidRPr="00DD066F">
              <w:t xml:space="preserve"> nevében aláíró személy (továbbiakban: aláíró személy) vonatkozásában csatolni kell az ajánlathoz:</w:t>
            </w:r>
          </w:p>
          <w:p w:rsidR="00B409EF" w:rsidRPr="00DD066F" w:rsidRDefault="00B409EF" w:rsidP="004203B5">
            <w:pPr>
              <w:spacing w:before="120" w:after="120"/>
              <w:jc w:val="both"/>
            </w:pPr>
            <w:r w:rsidRPr="00DD066F">
              <w:t xml:space="preserve">(i) olyan okiratot (pld. alapító okirat, alapszabály), amelyből megállapítható az aláíró személy </w:t>
            </w:r>
            <w:r w:rsidRPr="00DD066F">
              <w:rPr>
                <w:b/>
              </w:rPr>
              <w:t>képviseletre való jogosultsága</w:t>
            </w:r>
            <w:r w:rsidRPr="00DD066F">
              <w:t>; valamint</w:t>
            </w:r>
          </w:p>
          <w:p w:rsidR="00B409EF" w:rsidRPr="00DD066F" w:rsidRDefault="00B409EF" w:rsidP="004203B5">
            <w:pPr>
              <w:spacing w:before="120" w:after="120"/>
              <w:jc w:val="both"/>
            </w:pPr>
            <w:r w:rsidRPr="00DD066F">
              <w:t>(</w:t>
            </w:r>
            <w:proofErr w:type="spellStart"/>
            <w:r w:rsidRPr="00DD066F">
              <w:t>ii</w:t>
            </w:r>
            <w:proofErr w:type="spellEnd"/>
            <w:r w:rsidRPr="00DD066F">
              <w:t>) olyan közjegyző ált</w:t>
            </w:r>
            <w:r w:rsidR="00EC1EE8">
              <w:t xml:space="preserve">al készített aláírási </w:t>
            </w:r>
            <w:r w:rsidR="00710701">
              <w:t>címpéldány</w:t>
            </w:r>
            <w:r w:rsidRPr="00DD066F">
              <w:t>t vagy ügyvéd</w:t>
            </w:r>
            <w:r w:rsidR="00A27825">
              <w:t>,</w:t>
            </w:r>
            <w:r w:rsidR="00893AEF">
              <w:t xml:space="preserve"> vagy kamarai jogtanácsos</w:t>
            </w:r>
            <w:r w:rsidRPr="00DD066F">
              <w:t xml:space="preserve"> által ellenjegyzett vagy két tanú aláírásával ellátott dokumentumot, melyből egyértelműen megállapítható az </w:t>
            </w:r>
            <w:r w:rsidRPr="00DD066F">
              <w:rPr>
                <w:b/>
              </w:rPr>
              <w:t xml:space="preserve">aláíró személy </w:t>
            </w:r>
            <w:r w:rsidRPr="00DD066F">
              <w:t>aláírásának mintája („az aláírás külalakjának igazolására csatolt dokumentum”).</w:t>
            </w:r>
          </w:p>
          <w:p w:rsidR="00B409EF" w:rsidRPr="00DD066F" w:rsidRDefault="00B409EF" w:rsidP="004203B5">
            <w:pPr>
              <w:spacing w:before="120" w:after="120"/>
              <w:jc w:val="both"/>
            </w:pPr>
            <w:r w:rsidRPr="00DD066F">
              <w:t xml:space="preserve">Amennyiben </w:t>
            </w:r>
            <w:r w:rsidRPr="00DD066F">
              <w:rPr>
                <w:i/>
              </w:rPr>
              <w:t>az ajánlattevő, alvállalkozó</w:t>
            </w:r>
            <w:r w:rsidRPr="00DD066F">
              <w:t xml:space="preserve"> a gazdasági társaságokról szóló 2006. évi IV. törvény hatálya alá tartozik</w:t>
            </w:r>
            <w:r>
              <w:t xml:space="preserve">, vagy a </w:t>
            </w:r>
            <w:r w:rsidRPr="00FC155D">
              <w:t>2013. évi V. törvény</w:t>
            </w:r>
            <w:r>
              <w:t xml:space="preserve"> (továbbiakban: Ptk.) </w:t>
            </w:r>
            <w:r w:rsidRPr="00FC155D">
              <w:t>3:89. §</w:t>
            </w:r>
            <w:proofErr w:type="spellStart"/>
            <w:r>
              <w:t>-a</w:t>
            </w:r>
            <w:proofErr w:type="spellEnd"/>
            <w:r>
              <w:t xml:space="preserve"> szerinti gazdasági társaság</w:t>
            </w:r>
            <w:r w:rsidRPr="00DD066F">
              <w:t xml:space="preserve">, úgy nem kell csatolni az aláíró személy </w:t>
            </w:r>
            <w:r w:rsidRPr="00DD066F">
              <w:rPr>
                <w:b/>
              </w:rPr>
              <w:lastRenderedPageBreak/>
              <w:t xml:space="preserve">képviseletre való jogosultságát igazoló fenti </w:t>
            </w:r>
            <w:r w:rsidRPr="00DD066F">
              <w:t>(i) okiratot, mivel ez ingyenesen ellenőrizhető.</w:t>
            </w:r>
          </w:p>
          <w:p w:rsidR="00B409EF" w:rsidRPr="00DD066F" w:rsidRDefault="00B409EF" w:rsidP="004203B5">
            <w:pPr>
              <w:spacing w:before="120" w:after="120"/>
              <w:jc w:val="both"/>
            </w:pPr>
            <w:r w:rsidRPr="00DD066F">
              <w:t xml:space="preserve">Természetes személynek (ide értve az egyéni vállalkozót is) – értelemszerűen – saját személye vonatkozásában nem kell csatolni a saját személyének </w:t>
            </w:r>
            <w:r w:rsidRPr="00DD066F">
              <w:rPr>
                <w:b/>
              </w:rPr>
              <w:t xml:space="preserve">képviseletre való jogosultságát igazoló fenti (i) szerinti </w:t>
            </w:r>
            <w:r w:rsidRPr="00DD066F">
              <w:t xml:space="preserve">okiratot. </w:t>
            </w:r>
          </w:p>
          <w:p w:rsidR="00B409EF" w:rsidRPr="00DD066F" w:rsidRDefault="00B409EF" w:rsidP="004203B5">
            <w:pPr>
              <w:spacing w:before="120" w:after="120"/>
              <w:jc w:val="both"/>
            </w:pPr>
            <w:r w:rsidRPr="00DD066F">
              <w:t>Az (</w:t>
            </w:r>
            <w:proofErr w:type="spellStart"/>
            <w:r w:rsidRPr="00DD066F">
              <w:t>ii</w:t>
            </w:r>
            <w:proofErr w:type="spellEnd"/>
            <w:r w:rsidRPr="00DD066F">
              <w:t>) pont vonatkozásában a cégnyilvánosságról, a bírósági cégeljárásról és a végelszámolásról szóló 2006. évi V. törvény (</w:t>
            </w:r>
            <w:r>
              <w:t>továbbiakban:</w:t>
            </w:r>
            <w:r w:rsidR="00CA729D">
              <w:t xml:space="preserve"> </w:t>
            </w:r>
            <w:proofErr w:type="spellStart"/>
            <w:r w:rsidRPr="00DD066F">
              <w:t>Ctv</w:t>
            </w:r>
            <w:proofErr w:type="spellEnd"/>
            <w:r w:rsidRPr="00DD066F">
              <w:t xml:space="preserve">.) hatálya alá tartozó </w:t>
            </w:r>
            <w:r w:rsidRPr="00DD066F">
              <w:rPr>
                <w:i/>
              </w:rPr>
              <w:t xml:space="preserve">ajánlattevő, alvállalkozó </w:t>
            </w:r>
            <w:r w:rsidRPr="00DD066F">
              <w:t xml:space="preserve">esetében az </w:t>
            </w:r>
            <w:r w:rsidRPr="00DD066F">
              <w:rPr>
                <w:b/>
              </w:rPr>
              <w:t>aláíró személy</w:t>
            </w:r>
            <w:r w:rsidRPr="00DD066F">
              <w:t xml:space="preserve"> vonatkozásában – figyelemmel a </w:t>
            </w:r>
            <w:proofErr w:type="spellStart"/>
            <w:r w:rsidRPr="00DD066F">
              <w:t>Ctv</w:t>
            </w:r>
            <w:proofErr w:type="spellEnd"/>
            <w:r w:rsidRPr="00DD066F">
              <w:t>. 9. §</w:t>
            </w:r>
            <w:proofErr w:type="spellStart"/>
            <w:r w:rsidRPr="00DD066F">
              <w:t>-ára</w:t>
            </w:r>
            <w:proofErr w:type="spellEnd"/>
            <w:r w:rsidRPr="00DD066F">
              <w:t xml:space="preserve"> – közjegyző által készített aláírási címpéldányt vagy ügyvéd</w:t>
            </w:r>
            <w:r w:rsidR="00A27825">
              <w:t>,</w:t>
            </w:r>
            <w:r w:rsidR="00893AEF">
              <w:t xml:space="preserve"> vagy kamarai jogtanácsos</w:t>
            </w:r>
            <w:r w:rsidRPr="00DD066F">
              <w:t xml:space="preserve"> által ellenjegyzett aláírás-mintát kell csatolni.</w:t>
            </w:r>
          </w:p>
          <w:p w:rsidR="00B409EF" w:rsidRPr="005141B0" w:rsidRDefault="00B409EF" w:rsidP="004203B5">
            <w:pPr>
              <w:spacing w:before="120" w:after="120"/>
              <w:jc w:val="both"/>
            </w:pPr>
            <w:r w:rsidRPr="00DD066F">
              <w:t xml:space="preserve">Amennyiben az aláíró személy meghatalmazottat állít, akkor a meghatalmazott </w:t>
            </w:r>
            <w:proofErr w:type="gramStart"/>
            <w:r w:rsidRPr="00DD066F">
              <w:t>személy(</w:t>
            </w:r>
            <w:proofErr w:type="spellStart"/>
            <w:proofErr w:type="gramEnd"/>
            <w:r w:rsidRPr="00DD066F">
              <w:t>ek</w:t>
            </w:r>
            <w:proofErr w:type="spellEnd"/>
            <w:r w:rsidRPr="00DD066F">
              <w:t>)</w:t>
            </w:r>
            <w:proofErr w:type="spellStart"/>
            <w:r w:rsidRPr="00DD066F">
              <w:t>nek</w:t>
            </w:r>
            <w:proofErr w:type="spellEnd"/>
            <w:r w:rsidRPr="00DD066F">
              <w:t xml:space="preserve"> a képviseleti jogosultságra vonatkozó, a meghatalmazott aláírását is tartalmazó, a képviseletre jogosult által aláírt meghatalmazást is szükséges csatolni.</w:t>
            </w:r>
          </w:p>
        </w:tc>
      </w:tr>
      <w:tr w:rsidR="00B409EF" w:rsidRPr="005141B0" w:rsidTr="00B7628C">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lastRenderedPageBreak/>
              <w:t>9</w:t>
            </w:r>
            <w:r w:rsidR="00722B7D">
              <w:t>.</w:t>
            </w:r>
          </w:p>
        </w:tc>
        <w:tc>
          <w:tcPr>
            <w:tcW w:w="8221" w:type="dxa"/>
            <w:tcBorders>
              <w:top w:val="single" w:sz="4" w:space="0" w:color="auto"/>
              <w:left w:val="single" w:sz="4" w:space="0" w:color="auto"/>
              <w:bottom w:val="single" w:sz="4" w:space="0" w:color="auto"/>
              <w:right w:val="single" w:sz="4" w:space="0" w:color="auto"/>
            </w:tcBorders>
          </w:tcPr>
          <w:p w:rsidR="00B409EF" w:rsidRDefault="00631560" w:rsidP="004203B5">
            <w:pPr>
              <w:spacing w:before="120" w:after="120"/>
              <w:jc w:val="both"/>
            </w:pPr>
            <w:r w:rsidRPr="00631560">
              <w:rPr>
                <w:b/>
              </w:rPr>
              <w:t>A Kbt. 25. § szerinti nyilatkozat.</w:t>
            </w:r>
            <w:r w:rsidR="00B409EF" w:rsidRPr="0007471F">
              <w:t xml:space="preserve"> Közös ajánlattevők eseté</w:t>
            </w:r>
            <w:r w:rsidR="00B409EF">
              <w:t xml:space="preserve">n valamennyi közös ajánlattevőnek külön-külön kell </w:t>
            </w:r>
            <w:proofErr w:type="gramStart"/>
            <w:r w:rsidR="00B409EF">
              <w:t>ezen</w:t>
            </w:r>
            <w:proofErr w:type="gramEnd"/>
            <w:r w:rsidR="00B409EF">
              <w:t xml:space="preserve"> nyilatkozatot megtennie</w:t>
            </w:r>
            <w:r w:rsidR="00B409EF" w:rsidRPr="0007471F">
              <w:t>.</w:t>
            </w:r>
          </w:p>
          <w:p w:rsidR="00B409EF" w:rsidRPr="00AF5C69" w:rsidRDefault="000212F8" w:rsidP="004203B5">
            <w:pPr>
              <w:spacing w:before="120" w:after="120"/>
              <w:jc w:val="both"/>
            </w:pPr>
            <w:r>
              <w:rPr>
                <w:i/>
              </w:rPr>
              <w:t>6</w:t>
            </w:r>
            <w:r w:rsidR="00B409EF" w:rsidRPr="005141B0">
              <w:rPr>
                <w:i/>
              </w:rPr>
              <w:t>. számú melléklet</w:t>
            </w:r>
          </w:p>
        </w:tc>
      </w:tr>
      <w:tr w:rsidR="00B409EF" w:rsidRPr="005141B0" w:rsidTr="008330BF">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t>10</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5F3BA7" w:rsidRDefault="00631560" w:rsidP="004203B5">
            <w:pPr>
              <w:spacing w:before="120" w:after="120"/>
              <w:jc w:val="both"/>
              <w:rPr>
                <w:b/>
              </w:rPr>
            </w:pPr>
            <w:r w:rsidRPr="00631560">
              <w:rPr>
                <w:b/>
              </w:rPr>
              <w:t>Részletes árajánlat.</w:t>
            </w:r>
          </w:p>
          <w:p w:rsidR="00B409EF" w:rsidRPr="006B0CF4" w:rsidRDefault="00B409EF" w:rsidP="004203B5">
            <w:pPr>
              <w:spacing w:before="120" w:after="120"/>
              <w:jc w:val="both"/>
            </w:pPr>
            <w:r w:rsidRPr="006B0CF4">
              <w:t>Felhívjuk az ajánlattevők figyelmét, hogy az árazatlan tételes költségvetés táblázaton belül tilos az egyes sorokat összevonni, valamint tilos az egyes tételekhez tartozó mennyiségeket megváltoztatni, vagy a mennyiség egységét megváltoztatni. Valamennyi költségvetési sort be kell árazni.</w:t>
            </w:r>
          </w:p>
          <w:p w:rsidR="00B409EF" w:rsidRPr="00582749" w:rsidRDefault="00B409EF" w:rsidP="004203B5">
            <w:pPr>
              <w:spacing w:before="120" w:after="120"/>
              <w:jc w:val="both"/>
              <w:rPr>
                <w:b/>
              </w:rPr>
            </w:pPr>
            <w:r w:rsidRPr="006B0CF4">
              <w:t>A részletes árajánlatot ajánlattevő cégszerű aláírásával kell ellátni</w:t>
            </w:r>
            <w:r w:rsidR="00420571">
              <w:t>.</w:t>
            </w:r>
          </w:p>
          <w:p w:rsidR="00B409EF" w:rsidRPr="0007471F" w:rsidRDefault="000212F8" w:rsidP="004203B5">
            <w:pPr>
              <w:spacing w:before="120" w:after="120"/>
              <w:jc w:val="both"/>
            </w:pPr>
            <w:r>
              <w:rPr>
                <w:i/>
              </w:rPr>
              <w:t>7</w:t>
            </w:r>
            <w:r w:rsidR="00B409EF" w:rsidRPr="005141B0">
              <w:rPr>
                <w:i/>
              </w:rPr>
              <w:t>. számú melléklet</w:t>
            </w:r>
          </w:p>
        </w:tc>
      </w:tr>
      <w:tr w:rsidR="00B409EF" w:rsidRPr="005141B0" w:rsidTr="004203B5">
        <w:trPr>
          <w:trHeight w:val="900"/>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722B7D" w:rsidP="00E740AB">
            <w:pPr>
              <w:spacing w:before="120" w:after="120"/>
              <w:ind w:left="360"/>
            </w:pPr>
            <w:r>
              <w:t>1</w:t>
            </w:r>
            <w:r w:rsidR="00E740AB">
              <w:t>1</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2D126C" w:rsidRDefault="00B409EF" w:rsidP="004203B5">
            <w:pPr>
              <w:spacing w:before="120" w:after="120"/>
              <w:jc w:val="both"/>
            </w:pPr>
            <w:r w:rsidRPr="002D126C">
              <w:t xml:space="preserve">A </w:t>
            </w:r>
            <w:r w:rsidRPr="004E77E6">
              <w:rPr>
                <w:b/>
              </w:rPr>
              <w:t>321/2015. (X. 30.) Korm. rendelet 13. §</w:t>
            </w:r>
            <w:proofErr w:type="spellStart"/>
            <w:r w:rsidRPr="004E77E6">
              <w:rPr>
                <w:b/>
              </w:rPr>
              <w:t>-</w:t>
            </w:r>
            <w:proofErr w:type="gramStart"/>
            <w:r w:rsidRPr="004E77E6">
              <w:rPr>
                <w:b/>
              </w:rPr>
              <w:t>a</w:t>
            </w:r>
            <w:proofErr w:type="spellEnd"/>
            <w:proofErr w:type="gramEnd"/>
            <w:r w:rsidRPr="002D126C">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ajánlatba.</w:t>
            </w:r>
          </w:p>
          <w:p w:rsidR="00B409EF" w:rsidRPr="002D126C" w:rsidRDefault="000212F8" w:rsidP="004203B5">
            <w:pPr>
              <w:spacing w:before="120" w:after="120"/>
              <w:jc w:val="both"/>
              <w:rPr>
                <w:b/>
              </w:rPr>
            </w:pPr>
            <w:r>
              <w:rPr>
                <w:i/>
              </w:rPr>
              <w:t>8</w:t>
            </w:r>
            <w:r w:rsidR="00B409EF" w:rsidRPr="002D126C">
              <w:rPr>
                <w:i/>
              </w:rPr>
              <w:t>. számú melléklet</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p>
        </w:tc>
      </w:tr>
    </w:tbl>
    <w:p w:rsidR="005141B0" w:rsidRPr="005141B0" w:rsidRDefault="005141B0" w:rsidP="005141B0">
      <w:pPr>
        <w:ind w:right="72"/>
        <w:jc w:val="both"/>
        <w:rPr>
          <w:rFonts w:eastAsia="Times"/>
          <w:szCs w:val="20"/>
        </w:rPr>
      </w:pP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Figyelemmel a Kbt. </w:t>
      </w:r>
      <w:r w:rsidR="00C16387">
        <w:t>41</w:t>
      </w:r>
      <w:r w:rsidRPr="005141B0">
        <w:t xml:space="preserve">. § (1) bekezdésében foglaltakra, az ajánlatban szereplő nyilatkozatok aláírás nélkül joghatás kiváltására nem alkalmasak, így az ajánlatot a szükséges helyeken – pl. ajánlattevő, alvállalkozó, a Felolvasólap – cégszerűen aláírva (vagy cégszerű aláírásra jogosult által meghatalmazott </w:t>
      </w:r>
      <w:proofErr w:type="gramStart"/>
      <w:r w:rsidRPr="005141B0">
        <w:t>személy(</w:t>
      </w:r>
      <w:proofErr w:type="spellStart"/>
      <w:proofErr w:type="gramEnd"/>
      <w:r w:rsidRPr="005141B0">
        <w:t>ek</w:t>
      </w:r>
      <w:proofErr w:type="spellEnd"/>
      <w:r w:rsidRPr="005141B0">
        <w:t>) aláírásával ellátva) kell benyújtani.</w:t>
      </w:r>
    </w:p>
    <w:p w:rsidR="00F24CF9" w:rsidRPr="005141B0" w:rsidRDefault="00F24CF9" w:rsidP="002564DD">
      <w:pPr>
        <w:keepLines/>
        <w:numPr>
          <w:ilvl w:val="1"/>
          <w:numId w:val="2"/>
        </w:numPr>
        <w:tabs>
          <w:tab w:val="num" w:pos="426"/>
        </w:tabs>
        <w:spacing w:before="120" w:after="120" w:line="276" w:lineRule="auto"/>
        <w:ind w:left="426" w:hanging="426"/>
        <w:jc w:val="both"/>
      </w:pPr>
      <w:r w:rsidRPr="00F24CF9">
        <w:lastRenderedPageBreak/>
        <w:t>Felhívjuk az ajánlattevők figyelmét, hogy Magyarországon az alábbi elnevezésű és illetékességi területű cégbíróságok tartják nyilván a gazdasági társaságokat, tehát ajánlatkérő csak az alábbi listán szereplő cégbíróság megnevezését fogadja el az ajánlatban</w:t>
      </w:r>
      <w:r>
        <w:t>:</w:t>
      </w:r>
    </w:p>
    <w:p w:rsidR="005141B0" w:rsidRDefault="005141B0" w:rsidP="005141B0">
      <w:pPr>
        <w:ind w:right="72"/>
        <w:jc w:val="both"/>
        <w:rPr>
          <w:rFonts w:eastAsia="Times"/>
          <w:szCs w:val="20"/>
        </w:rPr>
      </w:pPr>
    </w:p>
    <w:tbl>
      <w:tblPr>
        <w:tblW w:w="0" w:type="auto"/>
        <w:tblLook w:val="04A0" w:firstRow="1" w:lastRow="0" w:firstColumn="1" w:lastColumn="0" w:noHBand="0" w:noVBand="1"/>
      </w:tblPr>
      <w:tblGrid>
        <w:gridCol w:w="4672"/>
        <w:gridCol w:w="4608"/>
      </w:tblGrid>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Fővárosi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Kecskeméti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(Bács-Kiskun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Pécsi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(Baranya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Gyulai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(Békés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Miskolci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(Borsod-Abaúj-Zemplén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Szegedi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(Csongrád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Székesfehérvári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(Fejér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(Győr-Moson-Sopron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Debreceni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(Hajdú-Bihar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Egri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(Heves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Szolnoki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(Jász-Nagykun-Szolnok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Tatabányai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(Komárom-Esztergom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Balassagyarmati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(Nógrád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 Környéki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(Pest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Kaposvári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(Somogy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Nyíregyházi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(Szabolcs-Szatmár-Bereg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Szekszárdi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(Tolna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Szombathelyi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(Vas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Zalaegerszegi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(Zala megye)</w:t>
            </w:r>
          </w:p>
        </w:tc>
      </w:tr>
    </w:tbl>
    <w:p w:rsidR="00F24CF9" w:rsidRPr="005141B0" w:rsidRDefault="00F24CF9" w:rsidP="005141B0">
      <w:pPr>
        <w:ind w:right="72"/>
        <w:jc w:val="both"/>
        <w:rPr>
          <w:rFonts w:eastAsia="Times"/>
          <w:szCs w:val="20"/>
        </w:rPr>
      </w:pPr>
    </w:p>
    <w:p w:rsidR="005141B0" w:rsidRDefault="005141B0" w:rsidP="00DE23EE">
      <w:pPr>
        <w:rPr>
          <w:rFonts w:eastAsia="Times"/>
          <w:szCs w:val="20"/>
        </w:rPr>
      </w:pPr>
    </w:p>
    <w:p w:rsidR="000245FA" w:rsidRPr="005141B0" w:rsidRDefault="000245FA"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4" w:name="_Toc213312474"/>
      <w:bookmarkStart w:id="35" w:name="_Toc275354682"/>
      <w:r w:rsidRPr="008D1812">
        <w:rPr>
          <w:rFonts w:eastAsia="Times"/>
          <w:b/>
          <w:smallCaps/>
          <w:sz w:val="28"/>
        </w:rPr>
        <w:t>Az ajánlat példányaival kapcsolatos formai előírások</w:t>
      </w:r>
      <w:bookmarkEnd w:id="34"/>
      <w:bookmarkEnd w:id="35"/>
    </w:p>
    <w:p w:rsidR="005141B0" w:rsidRPr="005141B0" w:rsidRDefault="005141B0" w:rsidP="005141B0">
      <w:pPr>
        <w:ind w:right="72"/>
        <w:jc w:val="both"/>
        <w:rPr>
          <w:rFonts w:eastAsia="Times"/>
          <w:szCs w:val="20"/>
        </w:rPr>
      </w:pPr>
    </w:p>
    <w:p w:rsidR="005141B0" w:rsidRPr="004740CD" w:rsidRDefault="005141B0" w:rsidP="00C04DD3">
      <w:pPr>
        <w:keepLines/>
        <w:numPr>
          <w:ilvl w:val="1"/>
          <w:numId w:val="15"/>
        </w:numPr>
        <w:tabs>
          <w:tab w:val="num" w:pos="426"/>
        </w:tabs>
        <w:spacing w:before="120" w:after="120" w:line="276" w:lineRule="auto"/>
        <w:ind w:left="426" w:hanging="426"/>
        <w:jc w:val="both"/>
      </w:pPr>
      <w:r w:rsidRPr="004740CD">
        <w:t xml:space="preserve">Az ajánlatot </w:t>
      </w:r>
      <w:r w:rsidR="008B7A6A" w:rsidRPr="004740CD">
        <w:t xml:space="preserve">egy papír alapú </w:t>
      </w:r>
      <w:r w:rsidRPr="004740CD">
        <w:t xml:space="preserve">eredeti példányban kell benyújtani. </w:t>
      </w:r>
      <w:bookmarkStart w:id="36" w:name="pr677"/>
      <w:r w:rsidR="00977F0E" w:rsidRPr="00977F0E">
        <w:t xml:space="preserve">Ha az ajánlattevő több papír alapú példányban nyújtja be az ajánlatát, és az ajánlatok közül az eredeti példány nincs megjelölve, </w:t>
      </w:r>
      <w:r w:rsidR="008B5090">
        <w:t>A</w:t>
      </w:r>
      <w:r w:rsidR="00977F0E" w:rsidRPr="00977F0E">
        <w:t>jánlatkérő egy tetszőleges példányt</w:t>
      </w:r>
      <w:bookmarkEnd w:id="36"/>
      <w:r w:rsidR="00977F0E" w:rsidRPr="00977F0E">
        <w:t xml:space="preserve"> kiválaszt, és azt tekinti eredetinek. </w:t>
      </w:r>
      <w:r w:rsidRPr="004740CD">
        <w:t>Amennyiben az ajánlat eredeti és másolati példánya között bármilyen ellentmondás, vagy eltérés van, úgy ajánlatkérő az elbírálás során az eredetiként megjelölt vagy kiválasztott ajánlati példányt tekinti irányadónak.</w:t>
      </w:r>
    </w:p>
    <w:p w:rsidR="005141B0" w:rsidRPr="005141B0" w:rsidRDefault="005141B0" w:rsidP="00C04DD3">
      <w:pPr>
        <w:keepLines/>
        <w:numPr>
          <w:ilvl w:val="1"/>
          <w:numId w:val="15"/>
        </w:numPr>
        <w:tabs>
          <w:tab w:val="num" w:pos="426"/>
        </w:tabs>
        <w:spacing w:before="120" w:after="120" w:line="276" w:lineRule="auto"/>
        <w:ind w:left="426" w:hanging="426"/>
        <w:jc w:val="both"/>
      </w:pPr>
      <w:r w:rsidRPr="005141B0">
        <w:t>Követelmény továbbá az ajánlat bekötése, összefűzése vagy összetűzése.</w:t>
      </w:r>
    </w:p>
    <w:p w:rsidR="005141B0" w:rsidRPr="00861E1D" w:rsidRDefault="005141B0" w:rsidP="00C04DD3">
      <w:pPr>
        <w:keepLines/>
        <w:numPr>
          <w:ilvl w:val="1"/>
          <w:numId w:val="15"/>
        </w:numPr>
        <w:tabs>
          <w:tab w:val="num" w:pos="426"/>
        </w:tabs>
        <w:spacing w:before="120" w:after="120" w:line="276" w:lineRule="auto"/>
        <w:ind w:left="426" w:hanging="426"/>
        <w:jc w:val="both"/>
      </w:pPr>
      <w:r w:rsidRPr="005141B0">
        <w:t xml:space="preserve">Az ajánlatban nem lehetnek közbeiktatások, törlések vagy átírások, kivéve az ajánlattevő által tett hibakiigazításokat. Az ilyen kiigazításokat az ajánlatot aláíró </w:t>
      </w:r>
      <w:proofErr w:type="gramStart"/>
      <w:r w:rsidRPr="005141B0">
        <w:t>személy(</w:t>
      </w:r>
      <w:proofErr w:type="spellStart"/>
      <w:proofErr w:type="gramEnd"/>
      <w:r w:rsidRPr="005141B0">
        <w:t>ek</w:t>
      </w:r>
      <w:proofErr w:type="spellEnd"/>
      <w:r w:rsidRPr="005141B0">
        <w:t>)</w:t>
      </w:r>
      <w:proofErr w:type="spellStart"/>
      <w:r w:rsidRPr="005141B0">
        <w:t>nek</w:t>
      </w:r>
      <w:proofErr w:type="spellEnd"/>
      <w:r w:rsidRPr="005141B0">
        <w:t>, vagy az arra meghatalmazott személy(</w:t>
      </w:r>
      <w:proofErr w:type="spellStart"/>
      <w:r w:rsidRPr="005141B0">
        <w:t>ek</w:t>
      </w:r>
      <w:proofErr w:type="spellEnd"/>
      <w:r w:rsidRPr="005141B0">
        <w:t>)</w:t>
      </w:r>
      <w:proofErr w:type="spellStart"/>
      <w:r w:rsidRPr="005141B0">
        <w:t>nek</w:t>
      </w:r>
      <w:proofErr w:type="spellEnd"/>
      <w:r w:rsidRPr="005141B0">
        <w:t xml:space="preserve"> a kézjegyükkel kell ellátnia/ellátniuk a </w:t>
      </w:r>
      <w:r w:rsidRPr="00861E1D">
        <w:t>közbeiktatás, törlés vagy átírás dátumának feltüntetésével.</w:t>
      </w:r>
    </w:p>
    <w:p w:rsidR="005141B0" w:rsidRPr="005141B0" w:rsidRDefault="004E374D" w:rsidP="005141B0">
      <w:pPr>
        <w:keepLines/>
        <w:numPr>
          <w:ilvl w:val="1"/>
          <w:numId w:val="2"/>
        </w:numPr>
        <w:tabs>
          <w:tab w:val="num" w:pos="426"/>
        </w:tabs>
        <w:spacing w:before="120" w:after="120" w:line="276" w:lineRule="auto"/>
        <w:ind w:left="426" w:hanging="426"/>
        <w:jc w:val="both"/>
      </w:pPr>
      <w:r w:rsidRPr="004E374D">
        <w:rPr>
          <w:color w:val="000000" w:themeColor="text1"/>
        </w:rPr>
        <w:lastRenderedPageBreak/>
        <w:t xml:space="preserve">A </w:t>
      </w:r>
      <w:r w:rsidR="007A67FB">
        <w:rPr>
          <w:color w:val="000000" w:themeColor="text1"/>
        </w:rPr>
        <w:t>közbeszerzési dokumentumok</w:t>
      </w:r>
      <w:r w:rsidR="007A67FB" w:rsidRPr="004E374D">
        <w:rPr>
          <w:color w:val="000000" w:themeColor="text1"/>
        </w:rPr>
        <w:t xml:space="preserve"> </w:t>
      </w:r>
      <w:r w:rsidRPr="004E374D">
        <w:rPr>
          <w:color w:val="000000" w:themeColor="text1"/>
        </w:rPr>
        <w:t xml:space="preserve">mellékleteként kiadott részletes árajánlat című dokumentumot </w:t>
      </w:r>
      <w:r w:rsidRPr="004E374D">
        <w:rPr>
          <w:b/>
          <w:color w:val="000000" w:themeColor="text1"/>
        </w:rPr>
        <w:t>papíralapon</w:t>
      </w:r>
      <w:r w:rsidRPr="004E374D">
        <w:rPr>
          <w:color w:val="000000" w:themeColor="text1"/>
        </w:rPr>
        <w:t xml:space="preserve"> </w:t>
      </w:r>
      <w:r w:rsidRPr="004E374D">
        <w:rPr>
          <w:b/>
          <w:color w:val="000000" w:themeColor="text1"/>
        </w:rPr>
        <w:t>és elektronikusan</w:t>
      </w:r>
      <w:r w:rsidRPr="004E374D">
        <w:rPr>
          <w:color w:val="000000" w:themeColor="text1"/>
        </w:rPr>
        <w:t xml:space="preserve"> *</w:t>
      </w:r>
      <w:proofErr w:type="gramStart"/>
      <w:r w:rsidRPr="004E374D">
        <w:rPr>
          <w:color w:val="000000" w:themeColor="text1"/>
        </w:rPr>
        <w:t>.</w:t>
      </w:r>
      <w:proofErr w:type="spellStart"/>
      <w:r w:rsidRPr="004E374D">
        <w:rPr>
          <w:color w:val="000000" w:themeColor="text1"/>
        </w:rPr>
        <w:t>xls-formátumba</w:t>
      </w:r>
      <w:proofErr w:type="spellEnd"/>
      <w:proofErr w:type="gramEnd"/>
      <w:r w:rsidRPr="004E374D">
        <w:rPr>
          <w:color w:val="000000" w:themeColor="text1"/>
        </w:rPr>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4E374D">
        <w:rPr>
          <w:b/>
          <w:color w:val="000000" w:themeColor="text1"/>
          <w:u w:val="single"/>
        </w:rPr>
        <w:t>A papír alapon benyújtott részletes árajánlatot cégszerűen alá kell írnia az ajánlattevőnek.</w:t>
      </w:r>
      <w:r w:rsidR="004B1E45" w:rsidRPr="008330BF">
        <w:rPr>
          <w:color w:val="000000" w:themeColor="text1"/>
        </w:rPr>
        <w:t xml:space="preserve"> </w:t>
      </w:r>
      <w:r w:rsidR="004B1E45">
        <w:t>A jelen pont szerinti elektronikus adathordozó benyújtás</w:t>
      </w:r>
      <w:r w:rsidR="00E740AB">
        <w:t xml:space="preserve">ának </w:t>
      </w:r>
      <w:r w:rsidR="004B1E45">
        <w:t>elmaradása nem eredményezheti az ajánlat érvénytelenségét.</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7" w:name="_Toc213312475"/>
      <w:bookmarkStart w:id="38" w:name="_Toc275354683"/>
      <w:r w:rsidRPr="008D1812">
        <w:rPr>
          <w:rFonts w:eastAsia="Times"/>
          <w:b/>
          <w:smallCaps/>
          <w:sz w:val="28"/>
        </w:rPr>
        <w:t>Az ajánlat csomagolásával kapcsolatos formai előírások</w:t>
      </w:r>
      <w:bookmarkEnd w:id="37"/>
      <w:bookmarkEnd w:id="38"/>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6"/>
        </w:numPr>
        <w:tabs>
          <w:tab w:val="num" w:pos="426"/>
        </w:tabs>
        <w:spacing w:before="120" w:after="120" w:line="276" w:lineRule="auto"/>
        <w:ind w:left="426" w:hanging="426"/>
        <w:jc w:val="both"/>
      </w:pPr>
      <w:r w:rsidRPr="005141B0">
        <w:t>A nem megfelelően címzett, vagy feliratozott ajánlatok elirányításáért, vagy idő előtti felbontásáért ajánlatkérőt felelősség nem terheli.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példányszámú ajánlatot együttesen, egy közös borítékba, csomagba, vagy dobozba kell becsomagolni. A csomagolásnak át nem látszónak, roncsolás mentesen nem bonthatónak és sértetlennek kell lennie és meg kell felelnie az alábbi követelményeknek: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biztosítja, hogy az ajánlat egyes példányai együtt maradjanak,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a csomagoláson fel kell tüntetni az alábbiakat: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ajánlattevő nevét és székhelyét,</w:t>
      </w:r>
    </w:p>
    <w:p w:rsidR="00E5249B" w:rsidRPr="00E5249B" w:rsidRDefault="00DE23EE" w:rsidP="00420571">
      <w:pPr>
        <w:pStyle w:val="Listaszerbekezds"/>
        <w:numPr>
          <w:ilvl w:val="2"/>
          <w:numId w:val="5"/>
        </w:numPr>
        <w:tabs>
          <w:tab w:val="clear" w:pos="720"/>
          <w:tab w:val="num" w:pos="1418"/>
        </w:tabs>
        <w:spacing w:before="120" w:after="120"/>
        <w:ind w:left="1418" w:hanging="567"/>
        <w:jc w:val="both"/>
        <w:rPr>
          <w:bCs/>
        </w:rPr>
      </w:pPr>
      <w:r>
        <w:rPr>
          <w:bCs/>
        </w:rPr>
        <w:t>Budapest Főváros XII. kerület Hegyvidéki Önkormányzat</w:t>
      </w:r>
      <w:r w:rsidR="00E740AB">
        <w:rPr>
          <w:bCs/>
        </w:rPr>
        <w:t xml:space="preserve"> </w:t>
      </w:r>
      <w:r w:rsidR="00E5249B" w:rsidRPr="00E5249B">
        <w:rPr>
          <w:i/>
          <w:iCs/>
        </w:rPr>
        <w:t xml:space="preserve">- </w:t>
      </w:r>
      <w:r w:rsidR="00ED1B84" w:rsidRPr="00ED1B84">
        <w:rPr>
          <w:i/>
          <w:iCs/>
        </w:rPr>
        <w:t>„</w:t>
      </w:r>
      <w:r w:rsidR="003C74F5" w:rsidRPr="000E7737">
        <w:rPr>
          <w:i/>
        </w:rPr>
        <w:t>Intézményi felújítások és fejlesztések</w:t>
      </w:r>
      <w:r w:rsidR="00ED1B84" w:rsidRPr="00ED1B84">
        <w:rPr>
          <w:i/>
          <w:iCs/>
        </w:rPr>
        <w: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„Ajánlattételi határidő előtt nem bontható fel!” feliratot</w:t>
      </w:r>
    </w:p>
    <w:p w:rsidR="005141B0" w:rsidRPr="005141B0" w:rsidRDefault="005141B0" w:rsidP="005141B0">
      <w:pPr>
        <w:ind w:left="426" w:right="72"/>
        <w:jc w:val="both"/>
        <w:rPr>
          <w:rFonts w:eastAsia="Times"/>
          <w:szCs w:val="20"/>
        </w:rPr>
      </w:pP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9" w:name="_Toc213312476"/>
      <w:bookmarkStart w:id="40" w:name="_Toc275354684"/>
      <w:r w:rsidRPr="008D1812">
        <w:rPr>
          <w:rFonts w:eastAsia="Times"/>
          <w:b/>
          <w:smallCaps/>
          <w:sz w:val="28"/>
        </w:rPr>
        <w:t>Az ajánlatok benyújtása</w:t>
      </w:r>
      <w:bookmarkEnd w:id="39"/>
      <w:bookmarkEnd w:id="40"/>
    </w:p>
    <w:p w:rsidR="005141B0" w:rsidRPr="005141B0" w:rsidRDefault="005141B0" w:rsidP="005141B0">
      <w:pPr>
        <w:ind w:right="72"/>
        <w:jc w:val="both"/>
        <w:rPr>
          <w:rFonts w:eastAsia="Times"/>
          <w:szCs w:val="20"/>
        </w:rPr>
      </w:pPr>
    </w:p>
    <w:p w:rsidR="005141B0" w:rsidRPr="00E5249B" w:rsidRDefault="005141B0" w:rsidP="00C04DD3">
      <w:pPr>
        <w:keepLines/>
        <w:numPr>
          <w:ilvl w:val="1"/>
          <w:numId w:val="17"/>
        </w:numPr>
        <w:tabs>
          <w:tab w:val="num" w:pos="426"/>
        </w:tabs>
        <w:spacing w:before="120" w:after="120" w:line="276" w:lineRule="auto"/>
        <w:ind w:left="426" w:hanging="426"/>
        <w:jc w:val="both"/>
      </w:pPr>
      <w:r w:rsidRPr="005141B0">
        <w:t xml:space="preserve">Az </w:t>
      </w:r>
      <w:r w:rsidRPr="00E5249B">
        <w:t>ajánlatok benyújtása személyesen és postai úton történhet, az alábbi címre:</w:t>
      </w:r>
    </w:p>
    <w:p w:rsidR="005141B0" w:rsidRPr="00F00019" w:rsidRDefault="00631560" w:rsidP="005141B0">
      <w:pPr>
        <w:tabs>
          <w:tab w:val="left" w:pos="-1843"/>
        </w:tabs>
        <w:ind w:left="993" w:right="72"/>
        <w:jc w:val="both"/>
        <w:rPr>
          <w:rFonts w:eastAsia="Times"/>
          <w:b/>
          <w:szCs w:val="20"/>
        </w:rPr>
      </w:pPr>
      <w:r w:rsidRPr="00631560">
        <w:rPr>
          <w:rFonts w:eastAsia="Times"/>
          <w:b/>
          <w:szCs w:val="20"/>
        </w:rPr>
        <w:t>TriCSÓK Zrt.</w:t>
      </w:r>
    </w:p>
    <w:p w:rsidR="005141B0" w:rsidRPr="005141B0" w:rsidRDefault="005141B0" w:rsidP="005141B0">
      <w:pPr>
        <w:ind w:left="993" w:right="72"/>
        <w:jc w:val="both"/>
        <w:rPr>
          <w:rFonts w:eastAsia="Times"/>
          <w:szCs w:val="20"/>
          <w:u w:val="single"/>
        </w:rPr>
      </w:pPr>
      <w:r w:rsidRPr="00E5249B">
        <w:rPr>
          <w:rFonts w:eastAsia="Times"/>
          <w:szCs w:val="20"/>
        </w:rPr>
        <w:t>1067 Budapest, Teréz krt. 19. III. em. 32.</w:t>
      </w:r>
    </w:p>
    <w:p w:rsidR="005141B0" w:rsidRPr="005141B0" w:rsidRDefault="005141B0" w:rsidP="005141B0">
      <w:pPr>
        <w:ind w:left="480" w:right="72"/>
        <w:jc w:val="both"/>
        <w:rPr>
          <w:rFonts w:eastAsia="Times"/>
          <w:szCs w:val="20"/>
        </w:rPr>
      </w:pPr>
    </w:p>
    <w:p w:rsidR="005141B0" w:rsidRPr="005141B0" w:rsidRDefault="005141B0" w:rsidP="006807F7">
      <w:pPr>
        <w:spacing w:before="120" w:after="120" w:line="276" w:lineRule="auto"/>
        <w:ind w:left="425"/>
        <w:jc w:val="both"/>
        <w:rPr>
          <w:rFonts w:eastAsia="Times"/>
          <w:szCs w:val="20"/>
        </w:rPr>
      </w:pPr>
      <w:r w:rsidRPr="005141B0">
        <w:rPr>
          <w:rFonts w:eastAsia="Times"/>
          <w:szCs w:val="20"/>
        </w:rPr>
        <w:t xml:space="preserve">Az ajánlatokat személyesen munkanapokon hétfőtől </w:t>
      </w:r>
      <w:proofErr w:type="gramStart"/>
      <w:r w:rsidRPr="005141B0">
        <w:rPr>
          <w:rFonts w:eastAsia="Times"/>
          <w:szCs w:val="20"/>
        </w:rPr>
        <w:t>csütörtökig</w:t>
      </w:r>
      <w:proofErr w:type="gramEnd"/>
      <w:r w:rsidRPr="005141B0">
        <w:rPr>
          <w:rFonts w:eastAsia="Times"/>
          <w:szCs w:val="20"/>
        </w:rPr>
        <w:t xml:space="preserve"> </w:t>
      </w:r>
      <w:r w:rsidR="0053244F">
        <w:rPr>
          <w:rFonts w:eastAsia="Times"/>
          <w:szCs w:val="20"/>
        </w:rPr>
        <w:t>8</w:t>
      </w:r>
      <w:r w:rsidRPr="005141B0">
        <w:rPr>
          <w:rFonts w:eastAsia="Times"/>
          <w:szCs w:val="20"/>
        </w:rPr>
        <w:t>-</w:t>
      </w:r>
      <w:r w:rsidR="007F20BB" w:rsidRPr="005141B0">
        <w:rPr>
          <w:rFonts w:eastAsia="Times"/>
          <w:szCs w:val="20"/>
        </w:rPr>
        <w:t>1</w:t>
      </w:r>
      <w:r w:rsidR="007F20BB">
        <w:rPr>
          <w:rFonts w:eastAsia="Times"/>
          <w:szCs w:val="20"/>
        </w:rPr>
        <w:t>5</w:t>
      </w:r>
      <w:r w:rsidR="007F20BB" w:rsidRPr="005141B0">
        <w:rPr>
          <w:rFonts w:eastAsia="Times"/>
          <w:szCs w:val="20"/>
        </w:rPr>
        <w:t xml:space="preserve"> </w:t>
      </w:r>
      <w:r w:rsidRPr="005141B0">
        <w:rPr>
          <w:rFonts w:eastAsia="Times"/>
          <w:szCs w:val="20"/>
        </w:rPr>
        <w:t xml:space="preserve">óráig, pénteken, és amennyiben a szombati nap munkanap, szombaton </w:t>
      </w:r>
      <w:r w:rsidR="0053244F">
        <w:rPr>
          <w:rFonts w:eastAsia="Times"/>
          <w:szCs w:val="20"/>
        </w:rPr>
        <w:t>8</w:t>
      </w:r>
      <w:r w:rsidRPr="005141B0">
        <w:rPr>
          <w:rFonts w:eastAsia="Times"/>
          <w:szCs w:val="20"/>
        </w:rPr>
        <w:t xml:space="preserve">-14 óráig, az ajánlattételi határidő lejártának </w:t>
      </w:r>
      <w:r w:rsidRPr="0079238A">
        <w:rPr>
          <w:rFonts w:eastAsia="Times"/>
          <w:szCs w:val="20"/>
        </w:rPr>
        <w:t xml:space="preserve">napján </w:t>
      </w:r>
      <w:r w:rsidR="00673D73">
        <w:rPr>
          <w:rFonts w:eastAsia="Times"/>
          <w:szCs w:val="20"/>
        </w:rPr>
        <w:t>8</w:t>
      </w:r>
      <w:r w:rsidR="00597EFC" w:rsidRPr="00ED1B84">
        <w:rPr>
          <w:rFonts w:eastAsia="Times"/>
          <w:szCs w:val="20"/>
        </w:rPr>
        <w:t xml:space="preserve"> </w:t>
      </w:r>
      <w:r w:rsidR="00ED1B84" w:rsidRPr="00ED1B84">
        <w:rPr>
          <w:rFonts w:eastAsia="Times"/>
          <w:szCs w:val="20"/>
        </w:rPr>
        <w:t xml:space="preserve">órától az ajánlattételi határidőig </w:t>
      </w:r>
      <w:r w:rsidRPr="005141B0">
        <w:rPr>
          <w:rFonts w:eastAsia="Times"/>
          <w:szCs w:val="20"/>
        </w:rPr>
        <w:t>lehet benyújtani.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lastRenderedPageBreak/>
        <w:t>Ajánlatkérő az ajánlatot akkor tekinti határidőn belül benyújtottnak, ha annak kézhezvétele az ajánlattételi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értékelni.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Az ajánlatok személyesen történő leadásakor az ajánlatot átadó személy köteles aláírásával az átvételi elismervényt ellátni.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ajánlatok benyújtásakor az ajánlatok átadásához szükséges időtartamot is vegyék figyelembe az ajánlattevők. A határidőn túl érkezett ajánlatok a Kbt. értelmében érvénytelenek, amely ajánlatok azonban a Kbt. </w:t>
      </w:r>
      <w:r w:rsidR="00C16387">
        <w:t>46</w:t>
      </w:r>
      <w:r w:rsidRPr="005141B0">
        <w:t>. § (2) bekezdése szerinti iratnak minősülnek. Ezért ajánlatkérő a késve benyújtott ajánlatokat köteles megőrizni, azok visszaszolgáltatására sem részekben, sem egészében nem kerülhet sor.</w:t>
      </w:r>
    </w:p>
    <w:p w:rsidR="005141B0" w:rsidRPr="005141B0" w:rsidRDefault="005141B0" w:rsidP="005141B0">
      <w:pPr>
        <w:keepLines/>
        <w:spacing w:before="120" w:after="120" w:line="276" w:lineRule="auto"/>
        <w:ind w:left="426"/>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1" w:name="_Toc213312477"/>
      <w:bookmarkStart w:id="42" w:name="_Toc275354685"/>
      <w:r w:rsidRPr="008D1812">
        <w:rPr>
          <w:rFonts w:eastAsia="Times"/>
          <w:b/>
          <w:smallCaps/>
          <w:sz w:val="28"/>
        </w:rPr>
        <w:t>Bontási eljárás</w:t>
      </w:r>
      <w:bookmarkEnd w:id="41"/>
      <w:r w:rsidRPr="008D1812">
        <w:rPr>
          <w:rFonts w:eastAsia="Times"/>
          <w:b/>
          <w:smallCaps/>
          <w:sz w:val="28"/>
        </w:rPr>
        <w:t xml:space="preserve"> rövid bemutatása</w:t>
      </w:r>
      <w:bookmarkEnd w:id="42"/>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8"/>
        </w:numPr>
        <w:tabs>
          <w:tab w:val="num" w:pos="426"/>
        </w:tabs>
        <w:spacing w:before="120" w:after="120" w:line="276" w:lineRule="auto"/>
        <w:ind w:left="426" w:hanging="426"/>
        <w:jc w:val="both"/>
      </w:pPr>
      <w:bookmarkStart w:id="43" w:name="pr548"/>
      <w:bookmarkEnd w:id="43"/>
      <w:r w:rsidRPr="005141B0">
        <w:t>Az ajánlattevők a bontás időpontjáról külön értesítést nem kapnak, arra a felhívásban foglaltak az irányadók. A bontáson megjelent ajánlattevők képviselői részvételük igazolására egy jelenléti ívet írnak alá.</w:t>
      </w:r>
    </w:p>
    <w:p w:rsidR="00AF5C69" w:rsidRDefault="005141B0" w:rsidP="005141B0">
      <w:pPr>
        <w:keepLines/>
        <w:numPr>
          <w:ilvl w:val="1"/>
          <w:numId w:val="2"/>
        </w:numPr>
        <w:tabs>
          <w:tab w:val="clear" w:pos="705"/>
          <w:tab w:val="num" w:pos="426"/>
        </w:tabs>
        <w:spacing w:before="120" w:after="120" w:line="276" w:lineRule="auto"/>
        <w:ind w:left="426" w:hanging="426"/>
        <w:jc w:val="both"/>
      </w:pPr>
      <w:r w:rsidRPr="005141B0">
        <w:t xml:space="preserve">Az ajánlatkérő a </w:t>
      </w:r>
      <w:r w:rsidRPr="00AF5C69">
        <w:rPr>
          <w:rFonts w:ascii="Times" w:hAnsi="Times"/>
        </w:rPr>
        <w:t>végleges</w:t>
      </w:r>
      <w:r w:rsidRPr="005141B0">
        <w:t xml:space="preserve"> ajánlatok bontásának megkezdésekor, </w:t>
      </w:r>
      <w:r w:rsidRPr="00AF5C69">
        <w:rPr>
          <w:rFonts w:ascii="Times" w:hAnsi="Times"/>
        </w:rPr>
        <w:t>a végleges</w:t>
      </w:r>
      <w:r w:rsidRPr="005141B0">
        <w:t xml:space="preserve"> ajánlatok felbontása előtt közvetlenül ismerteti </w:t>
      </w:r>
      <w:r w:rsidR="00F805F4" w:rsidRPr="00732D31">
        <w:t xml:space="preserve">a közbeszerzés – a </w:t>
      </w:r>
      <w:r w:rsidR="00981629">
        <w:t>Kbt.</w:t>
      </w:r>
      <w:r w:rsidR="0079238A">
        <w:t xml:space="preserve"> </w:t>
      </w:r>
      <w:r w:rsidR="00C16387" w:rsidRPr="00732D31">
        <w:t>1</w:t>
      </w:r>
      <w:r w:rsidR="00C16387">
        <w:t>9</w:t>
      </w:r>
      <w:r w:rsidR="00F805F4" w:rsidRPr="00732D31">
        <w:t>.§ (</w:t>
      </w:r>
      <w:r w:rsidR="00C16387">
        <w:t>3</w:t>
      </w:r>
      <w:r w:rsidR="00F805F4" w:rsidRPr="00732D31">
        <w:t xml:space="preserve">) bekezdésének alkalmazása nélkül számított – becsült értékét és a szerződés teljesítéséhez rendelkezésre álló anyagi fedezet összegét, </w:t>
      </w:r>
      <w:proofErr w:type="spellStart"/>
      <w:r w:rsidR="00F805F4" w:rsidRPr="00732D31">
        <w:t>részajánlattétel</w:t>
      </w:r>
      <w:proofErr w:type="spellEnd"/>
      <w:r w:rsidR="00F805F4" w:rsidRPr="00732D31">
        <w:t xml:space="preserve"> biztosítása esetén részenként. </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r w:rsidRPr="005141B0">
        <w:t>Az ajánlatok felbontásakor az ajánlatkérő ismerteti az ajánlattevők nevét, címét (székhelyét, lakóhelyét), valamint azokat a főbb, számszerűsíthető adatokat, amelyek az értékelési szempont (adott esetben</w:t>
      </w:r>
      <w:r w:rsidR="00AA4EA5">
        <w:t xml:space="preserve"> </w:t>
      </w:r>
      <w:r w:rsidRPr="005141B0">
        <w:t>szempontok) alapján értékelésre kerülnek.</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bookmarkStart w:id="44" w:name="pr549"/>
      <w:bookmarkEnd w:id="44"/>
      <w:r w:rsidRPr="005141B0">
        <w:t xml:space="preserve">Az ajánlatok felbontásáról és a felolvasott adatok ismertetéséről az </w:t>
      </w:r>
      <w:r w:rsidR="008B5090">
        <w:t>A</w:t>
      </w:r>
      <w:r w:rsidRPr="005141B0">
        <w:t>jánlatkérő jegyzőkönyvet készít, amelyet a bontástól számított öt napon belül megküld az összes ajánlattevőnek.</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5" w:name="_Toc213312478"/>
      <w:bookmarkStart w:id="46" w:name="_Toc275354686"/>
      <w:r w:rsidRPr="008D1812">
        <w:rPr>
          <w:rFonts w:eastAsia="Times"/>
          <w:b/>
          <w:smallCaps/>
          <w:sz w:val="28"/>
        </w:rPr>
        <w:t>Irányadó idő</w:t>
      </w:r>
      <w:bookmarkEnd w:id="45"/>
      <w:bookmarkEnd w:id="46"/>
    </w:p>
    <w:p w:rsidR="005141B0" w:rsidRPr="005141B0" w:rsidRDefault="005141B0" w:rsidP="005141B0">
      <w:pPr>
        <w:ind w:right="72"/>
        <w:jc w:val="both"/>
        <w:rPr>
          <w:rFonts w:eastAsia="Times"/>
          <w:szCs w:val="20"/>
        </w:rPr>
      </w:pPr>
    </w:p>
    <w:p w:rsidR="00B52BB1" w:rsidRDefault="005141B0" w:rsidP="005141B0">
      <w:pPr>
        <w:spacing w:before="120" w:after="120"/>
        <w:jc w:val="both"/>
      </w:pPr>
      <w:r w:rsidRPr="005141B0">
        <w:t xml:space="preserve">A </w:t>
      </w:r>
      <w:r w:rsidR="00B42EC4">
        <w:t xml:space="preserve">közbeszerzési dokumentumokban </w:t>
      </w:r>
      <w:r w:rsidRPr="005141B0">
        <w:t xml:space="preserve">meghatározott valamennyi időpont közép-európai </w:t>
      </w:r>
      <w:r w:rsidR="008B5090">
        <w:br/>
      </w:r>
      <w:r w:rsidRPr="005141B0">
        <w:t>(helyi) idő szerint értendő.</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7" w:name="_Toc213312479"/>
      <w:bookmarkStart w:id="48" w:name="_Toc275354687"/>
      <w:r w:rsidRPr="008D1812">
        <w:rPr>
          <w:rFonts w:eastAsia="Times"/>
          <w:b/>
          <w:smallCaps/>
          <w:sz w:val="28"/>
        </w:rPr>
        <w:t>Az ajánlatok értékelése</w:t>
      </w:r>
      <w:bookmarkEnd w:id="47"/>
      <w:bookmarkEnd w:id="48"/>
    </w:p>
    <w:p w:rsidR="005141B0" w:rsidRDefault="005141B0" w:rsidP="005141B0">
      <w:pPr>
        <w:ind w:right="72"/>
        <w:jc w:val="both"/>
        <w:rPr>
          <w:rFonts w:eastAsia="Times"/>
          <w:szCs w:val="20"/>
        </w:rPr>
      </w:pPr>
    </w:p>
    <w:p w:rsidR="00582749" w:rsidRPr="00DC5AA5" w:rsidRDefault="00582749" w:rsidP="004E77E6">
      <w:pPr>
        <w:pStyle w:val="Doksihoz"/>
        <w:numPr>
          <w:ilvl w:val="1"/>
          <w:numId w:val="28"/>
        </w:numPr>
        <w:tabs>
          <w:tab w:val="clear" w:pos="705"/>
          <w:tab w:val="num" w:pos="426"/>
        </w:tabs>
        <w:ind w:left="426" w:hanging="426"/>
      </w:pPr>
      <w:r w:rsidRPr="00DC5AA5">
        <w:lastRenderedPageBreak/>
        <w:t>Ajánlatkérő az ajánlatokat a legjobb ár-érték arány értékelési szempontja szerint [Kbt. 76. § (2) bekezdés c) pont] bírálja el. Ennek szempontjai és a hozzájuk tartozó súlyszámok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3549"/>
      </w:tblGrid>
      <w:tr w:rsidR="00582749" w:rsidRPr="00DC5AA5" w:rsidTr="00D820E8">
        <w:trPr>
          <w:jc w:val="center"/>
        </w:trPr>
        <w:tc>
          <w:tcPr>
            <w:tcW w:w="4204" w:type="dxa"/>
          </w:tcPr>
          <w:p w:rsidR="00582749" w:rsidRPr="00DC5AA5" w:rsidRDefault="00582749" w:rsidP="00582749">
            <w:pPr>
              <w:spacing w:before="120" w:after="120"/>
              <w:jc w:val="center"/>
              <w:rPr>
                <w:b/>
              </w:rPr>
            </w:pPr>
            <w:r w:rsidRPr="00DC5AA5">
              <w:rPr>
                <w:b/>
              </w:rPr>
              <w:t>Értékelési szempont</w:t>
            </w:r>
          </w:p>
        </w:tc>
        <w:tc>
          <w:tcPr>
            <w:tcW w:w="3549" w:type="dxa"/>
          </w:tcPr>
          <w:p w:rsidR="00582749" w:rsidRPr="00DC5AA5" w:rsidRDefault="00582749" w:rsidP="00582749">
            <w:pPr>
              <w:spacing w:before="120" w:after="120"/>
              <w:jc w:val="center"/>
              <w:rPr>
                <w:b/>
              </w:rPr>
            </w:pPr>
            <w:r w:rsidRPr="00DC5AA5">
              <w:rPr>
                <w:b/>
              </w:rPr>
              <w:t>Súlyszám</w:t>
            </w:r>
          </w:p>
        </w:tc>
      </w:tr>
      <w:tr w:rsidR="00582749" w:rsidRPr="00DC5AA5" w:rsidTr="00D820E8">
        <w:trPr>
          <w:jc w:val="center"/>
        </w:trPr>
        <w:tc>
          <w:tcPr>
            <w:tcW w:w="4204" w:type="dxa"/>
          </w:tcPr>
          <w:p w:rsidR="00582749" w:rsidRPr="00D820E8" w:rsidRDefault="00582749" w:rsidP="006807F7">
            <w:pPr>
              <w:spacing w:before="120" w:after="120"/>
              <w:jc w:val="both"/>
              <w:rPr>
                <w:b/>
              </w:rPr>
            </w:pPr>
            <w:r w:rsidRPr="00D820E8">
              <w:rPr>
                <w:b/>
              </w:rPr>
              <w:t>1. Összesített nettó ajánlati ár (Ft)</w:t>
            </w:r>
          </w:p>
        </w:tc>
        <w:tc>
          <w:tcPr>
            <w:tcW w:w="3549" w:type="dxa"/>
          </w:tcPr>
          <w:p w:rsidR="00582749" w:rsidRPr="00D820E8" w:rsidRDefault="00420571" w:rsidP="00D820E8">
            <w:pPr>
              <w:spacing w:before="120" w:after="120"/>
              <w:jc w:val="center"/>
              <w:rPr>
                <w:b/>
              </w:rPr>
            </w:pPr>
            <w:r>
              <w:rPr>
                <w:b/>
              </w:rPr>
              <w:t>70</w:t>
            </w:r>
          </w:p>
        </w:tc>
      </w:tr>
      <w:tr w:rsidR="00582749" w:rsidRPr="00DC5AA5" w:rsidTr="00D820E8">
        <w:trPr>
          <w:jc w:val="center"/>
        </w:trPr>
        <w:tc>
          <w:tcPr>
            <w:tcW w:w="4204" w:type="dxa"/>
          </w:tcPr>
          <w:p w:rsidR="00582749" w:rsidRPr="00D820E8" w:rsidRDefault="00420571" w:rsidP="00582749">
            <w:pPr>
              <w:spacing w:before="120" w:after="120"/>
              <w:jc w:val="both"/>
              <w:rPr>
                <w:b/>
              </w:rPr>
            </w:pPr>
            <w:r>
              <w:rPr>
                <w:b/>
              </w:rPr>
              <w:t>2</w:t>
            </w:r>
            <w:r w:rsidR="00582749" w:rsidRPr="00D820E8">
              <w:rPr>
                <w:b/>
              </w:rPr>
              <w:t>. Környezetvédelmi vállalások a teljesítés során</w:t>
            </w:r>
          </w:p>
        </w:tc>
        <w:tc>
          <w:tcPr>
            <w:tcW w:w="3549" w:type="dxa"/>
          </w:tcPr>
          <w:p w:rsidR="00582749" w:rsidRPr="00D820E8" w:rsidRDefault="008341B4" w:rsidP="00D820E8">
            <w:pPr>
              <w:spacing w:before="120" w:after="120"/>
              <w:jc w:val="center"/>
              <w:rPr>
                <w:b/>
              </w:rPr>
            </w:pPr>
            <w:r w:rsidRPr="00D820E8">
              <w:rPr>
                <w:b/>
              </w:rPr>
              <w:t>20</w:t>
            </w:r>
          </w:p>
        </w:tc>
      </w:tr>
      <w:tr w:rsidR="00916607" w:rsidRPr="00DC5AA5" w:rsidTr="00D820E8">
        <w:trPr>
          <w:jc w:val="center"/>
        </w:trPr>
        <w:tc>
          <w:tcPr>
            <w:tcW w:w="4204" w:type="dxa"/>
          </w:tcPr>
          <w:p w:rsidR="00916607" w:rsidRPr="00D820E8" w:rsidRDefault="00420571" w:rsidP="00420571">
            <w:pPr>
              <w:spacing w:before="120" w:after="120"/>
              <w:jc w:val="both"/>
              <w:rPr>
                <w:b/>
              </w:rPr>
            </w:pPr>
            <w:r>
              <w:rPr>
                <w:b/>
              </w:rPr>
              <w:t>3</w:t>
            </w:r>
            <w:r w:rsidR="00916607" w:rsidRPr="00D820E8">
              <w:rPr>
                <w:b/>
              </w:rPr>
              <w:t xml:space="preserve">. </w:t>
            </w:r>
            <w:bookmarkStart w:id="49" w:name="_Hlk492302320"/>
            <w:r w:rsidR="00893AEF" w:rsidRPr="008330BF">
              <w:rPr>
                <w:b/>
              </w:rPr>
              <w:t xml:space="preserve">Kötelező </w:t>
            </w:r>
            <w:r>
              <w:rPr>
                <w:b/>
              </w:rPr>
              <w:t>12</w:t>
            </w:r>
            <w:r w:rsidR="00893AEF" w:rsidRPr="008330BF">
              <w:rPr>
                <w:b/>
              </w:rPr>
              <w:t xml:space="preserve"> hónapos jótálláson felül vállalt többlet-jótállás ideje </w:t>
            </w:r>
            <w:bookmarkEnd w:id="49"/>
            <w:r w:rsidR="00893AEF" w:rsidRPr="008330BF">
              <w:rPr>
                <w:b/>
              </w:rPr>
              <w:t>(hónap)</w:t>
            </w:r>
          </w:p>
        </w:tc>
        <w:tc>
          <w:tcPr>
            <w:tcW w:w="3549" w:type="dxa"/>
          </w:tcPr>
          <w:p w:rsidR="00916607" w:rsidRPr="00D820E8" w:rsidRDefault="00916607" w:rsidP="00D820E8">
            <w:pPr>
              <w:spacing w:before="120" w:after="120"/>
              <w:jc w:val="center"/>
              <w:rPr>
                <w:b/>
              </w:rPr>
            </w:pPr>
            <w:r w:rsidRPr="00D820E8">
              <w:rPr>
                <w:b/>
              </w:rPr>
              <w:t>10</w:t>
            </w:r>
          </w:p>
        </w:tc>
      </w:tr>
    </w:tbl>
    <w:p w:rsidR="00582749" w:rsidRPr="00DC5AA5" w:rsidRDefault="00582749" w:rsidP="00582749">
      <w:pPr>
        <w:ind w:right="72"/>
        <w:jc w:val="both"/>
        <w:rPr>
          <w:rFonts w:eastAsia="Times"/>
          <w:szCs w:val="20"/>
        </w:rPr>
      </w:pPr>
    </w:p>
    <w:p w:rsidR="00582749" w:rsidRPr="00DC5AA5" w:rsidRDefault="00582749" w:rsidP="00582749">
      <w:pPr>
        <w:ind w:right="72"/>
        <w:jc w:val="both"/>
        <w:rPr>
          <w:rFonts w:eastAsia="Times"/>
          <w:szCs w:val="20"/>
        </w:rPr>
      </w:pPr>
      <w:r w:rsidRPr="00DC5AA5">
        <w:rPr>
          <w:rFonts w:eastAsia="Times"/>
          <w:szCs w:val="20"/>
        </w:rPr>
        <w:t xml:space="preserve">Az ajánlatok értékelési szempontok szerinti tartalmi elemeinek értékelése során adható pontszám alsó határa </w:t>
      </w:r>
      <w:r w:rsidR="00893AEF">
        <w:rPr>
          <w:rFonts w:eastAsia="Times"/>
          <w:szCs w:val="20"/>
        </w:rPr>
        <w:t>0</w:t>
      </w:r>
      <w:r w:rsidRPr="00DC5AA5">
        <w:rPr>
          <w:rFonts w:eastAsia="Times"/>
          <w:szCs w:val="20"/>
        </w:rPr>
        <w:t xml:space="preserve"> pont, felső határa 10 pont, valamennyi értékelési szempont esetében.</w:t>
      </w:r>
    </w:p>
    <w:p w:rsidR="00582749" w:rsidRPr="00DC5AA5" w:rsidRDefault="00582749" w:rsidP="00582749">
      <w:pPr>
        <w:ind w:right="72"/>
        <w:jc w:val="both"/>
        <w:rPr>
          <w:rFonts w:eastAsia="Times"/>
          <w:szCs w:val="20"/>
        </w:rPr>
      </w:pPr>
      <w:r w:rsidRPr="00DC5AA5">
        <w:rPr>
          <w:rFonts w:eastAsia="Times"/>
          <w:szCs w:val="20"/>
        </w:rPr>
        <w:tab/>
      </w:r>
    </w:p>
    <w:p w:rsidR="00582749" w:rsidRPr="00DC5AA5"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DC5AA5">
        <w:rPr>
          <w:b/>
          <w:u w:val="single"/>
        </w:rPr>
        <w:t>A pontsz</w:t>
      </w:r>
      <w:r w:rsidR="00420571">
        <w:rPr>
          <w:b/>
          <w:u w:val="single"/>
        </w:rPr>
        <w:t>ámok kiosztásának módszere az 1</w:t>
      </w:r>
      <w:r w:rsidRPr="00DC5AA5">
        <w:rPr>
          <w:b/>
          <w:u w:val="single"/>
        </w:rPr>
        <w:t>. számú értékelési szempont tekintetében:</w:t>
      </w:r>
    </w:p>
    <w:p w:rsidR="00582749" w:rsidRPr="00D76CC3" w:rsidRDefault="00582749" w:rsidP="00582749">
      <w:pPr>
        <w:rPr>
          <w:b/>
          <w:u w:val="single"/>
        </w:rPr>
      </w:pPr>
    </w:p>
    <w:tbl>
      <w:tblPr>
        <w:tblW w:w="8998" w:type="dxa"/>
        <w:jc w:val="center"/>
        <w:tblLook w:val="01E0" w:firstRow="1" w:lastRow="1" w:firstColumn="1" w:lastColumn="1" w:noHBand="0" w:noVBand="0"/>
      </w:tblPr>
      <w:tblGrid>
        <w:gridCol w:w="8998"/>
      </w:tblGrid>
      <w:tr w:rsidR="00582749" w:rsidRPr="005141B0" w:rsidTr="00582749">
        <w:trPr>
          <w:trHeight w:val="454"/>
          <w:jc w:val="center"/>
        </w:trPr>
        <w:tc>
          <w:tcPr>
            <w:tcW w:w="8998" w:type="dxa"/>
            <w:vAlign w:val="center"/>
          </w:tcPr>
          <w:p w:rsidR="00582749" w:rsidRPr="005141B0" w:rsidRDefault="00582749" w:rsidP="00582749">
            <w:pPr>
              <w:spacing w:before="120" w:after="120"/>
              <w:ind w:right="74"/>
              <w:jc w:val="both"/>
              <w:rPr>
                <w:rFonts w:eastAsia="Times"/>
                <w:b/>
                <w:szCs w:val="20"/>
              </w:rPr>
            </w:pPr>
            <w:r w:rsidRPr="005141B0">
              <w:rPr>
                <w:rFonts w:eastAsia="Times"/>
                <w:b/>
                <w:szCs w:val="20"/>
              </w:rPr>
              <w:t xml:space="preserve">Ajánlatkérő az alábbi értékelési szempontoknál (az értékarányosítás módszerén belül) a </w:t>
            </w:r>
            <w:r w:rsidRPr="008330BF">
              <w:rPr>
                <w:rFonts w:eastAsia="Times"/>
                <w:b/>
                <w:szCs w:val="20"/>
                <w:u w:val="single"/>
              </w:rPr>
              <w:t>fordított arányosítást</w:t>
            </w:r>
            <w:r w:rsidRPr="005141B0">
              <w:rPr>
                <w:rFonts w:eastAsia="Times"/>
                <w:b/>
                <w:szCs w:val="20"/>
              </w:rPr>
              <w:t xml:space="preserve"> alkalmazza:</w:t>
            </w:r>
          </w:p>
        </w:tc>
      </w:tr>
      <w:tr w:rsidR="00582749" w:rsidRPr="002C6B60" w:rsidTr="00582749">
        <w:trPr>
          <w:trHeight w:val="454"/>
          <w:jc w:val="center"/>
        </w:trPr>
        <w:tc>
          <w:tcPr>
            <w:tcW w:w="8998" w:type="dxa"/>
            <w:vAlign w:val="center"/>
          </w:tcPr>
          <w:p w:rsidR="00582749" w:rsidRPr="002C6B60" w:rsidRDefault="00582749" w:rsidP="00420571">
            <w:pPr>
              <w:spacing w:before="120" w:after="120"/>
              <w:ind w:right="74"/>
              <w:jc w:val="both"/>
              <w:rPr>
                <w:rFonts w:eastAsia="Times"/>
                <w:b/>
                <w:szCs w:val="20"/>
              </w:rPr>
            </w:pPr>
            <w:r w:rsidRPr="002C6B60">
              <w:rPr>
                <w:rFonts w:eastAsia="Times"/>
                <w:b/>
                <w:szCs w:val="20"/>
              </w:rPr>
              <w:t>1. Összesített nettó ajánlati ár</w:t>
            </w:r>
            <w:r w:rsidR="00673D73">
              <w:rPr>
                <w:rFonts w:eastAsia="Times"/>
                <w:b/>
                <w:szCs w:val="20"/>
              </w:rPr>
              <w:t xml:space="preserve"> </w:t>
            </w:r>
            <w:r w:rsidR="00673D73">
              <w:t>(Ft)</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eastAsia="Times"/>
                <w:szCs w:val="20"/>
              </w:rPr>
            </w:pPr>
            <w:r w:rsidRPr="002C6B60">
              <w:rPr>
                <w:rFonts w:eastAsia="Times"/>
                <w:szCs w:val="20"/>
              </w:rPr>
              <w:t xml:space="preserve">A legjobb, azaz a legalacsonyabb értéket tartalmazó ajánlat a maximum pontszámot (P </w:t>
            </w:r>
            <w:proofErr w:type="spellStart"/>
            <w:r w:rsidRPr="002C6B60">
              <w:rPr>
                <w:rFonts w:eastAsia="Times"/>
                <w:i/>
                <w:szCs w:val="20"/>
              </w:rPr>
              <w:t>max</w:t>
            </w:r>
            <w:proofErr w:type="spellEnd"/>
            <w:r w:rsidRPr="002C6B60">
              <w:rPr>
                <w:rFonts w:eastAsia="Times"/>
                <w:szCs w:val="20"/>
              </w:rPr>
              <w:t>) kapja. A többi ajánlat pontszáma a fordított arányosítás képletével, kerülnek meghatározásra, melynek képlete az alábbi:</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ascii="Times" w:eastAsia="Times" w:hAnsi="Times"/>
                <w:szCs w:val="20"/>
              </w:rPr>
            </w:pPr>
          </w:p>
          <w:p w:rsidR="00582749" w:rsidRPr="002C6B60" w:rsidRDefault="00582749" w:rsidP="00582749">
            <w:pPr>
              <w:spacing w:before="120" w:after="120"/>
              <w:ind w:right="74"/>
              <w:jc w:val="both"/>
              <w:rPr>
                <w:rFonts w:eastAsia="Times"/>
                <w:szCs w:val="20"/>
              </w:rPr>
            </w:pPr>
            <m:oMathPara>
              <m:oMath>
                <m:r>
                  <w:rPr>
                    <w:rFonts w:ascii="Cambria Math" w:hAnsi="Cambria Math"/>
                    <w:sz w:val="32"/>
                    <w:szCs w:val="32"/>
                  </w:rPr>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legjobb</m:t>
                    </m:r>
                  </m:num>
                  <m:den>
                    <m:r>
                      <m:rPr>
                        <m:sty m:val="p"/>
                      </m:rPr>
                      <w:rPr>
                        <w:rFonts w:ascii="Cambria Math"/>
                        <w:sz w:val="32"/>
                        <w:szCs w:val="32"/>
                      </w:rPr>
                      <m:t xml:space="preserve">A </m:t>
                    </m:r>
                    <m:r>
                      <w:rPr>
                        <w:rFonts w:ascii="Cambria Math" w:hAnsi="Cambria Math"/>
                        <w:sz w:val="32"/>
                        <w:szCs w:val="32"/>
                      </w:rPr>
                      <m:t>vizsgált</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582749" w:rsidRPr="002C6B60" w:rsidRDefault="00582749" w:rsidP="00582749">
            <w:pPr>
              <w:spacing w:before="120" w:after="120"/>
              <w:ind w:right="74"/>
              <w:jc w:val="both"/>
              <w:rPr>
                <w:rFonts w:eastAsia="Times"/>
                <w:szCs w:val="20"/>
              </w:rPr>
            </w:pPr>
            <w:r w:rsidRPr="002C6B60">
              <w:rPr>
                <w:rFonts w:eastAsia="Times"/>
                <w:szCs w:val="20"/>
              </w:rPr>
              <w:t>P: a vizsgált ajánlati elem adott szempontra vonatkozó pontszáma</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proofErr w:type="spellStart"/>
            <w:r w:rsidRPr="002C6B60">
              <w:rPr>
                <w:rFonts w:eastAsia="Times"/>
                <w:i/>
                <w:szCs w:val="20"/>
              </w:rPr>
              <w:t>max</w:t>
            </w:r>
            <w:proofErr w:type="spellEnd"/>
            <w:r w:rsidRPr="002C6B60">
              <w:rPr>
                <w:rFonts w:eastAsia="Times"/>
                <w:szCs w:val="20"/>
              </w:rPr>
              <w:t>: a pontskála felső határa (10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r w:rsidRPr="002C6B60">
              <w:rPr>
                <w:rFonts w:eastAsia="Times"/>
                <w:i/>
                <w:szCs w:val="20"/>
              </w:rPr>
              <w:t>min</w:t>
            </w:r>
            <w:r w:rsidRPr="002C6B60">
              <w:rPr>
                <w:rFonts w:eastAsia="Times"/>
                <w:szCs w:val="20"/>
              </w:rPr>
              <w:t>: a pontskála alsó határa (</w:t>
            </w:r>
            <w:r w:rsidR="008330BF">
              <w:rPr>
                <w:rFonts w:eastAsia="Times"/>
                <w:szCs w:val="20"/>
              </w:rPr>
              <w:t>0</w:t>
            </w:r>
            <w:r w:rsidRPr="002C6B60">
              <w:rPr>
                <w:rFonts w:eastAsia="Times"/>
                <w:szCs w:val="20"/>
              </w:rPr>
              <w:t xml:space="preserve">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legjobb</w:t>
            </w:r>
            <w:r w:rsidRPr="002C6B60">
              <w:rPr>
                <w:rFonts w:eastAsia="Times"/>
                <w:szCs w:val="20"/>
              </w:rPr>
              <w:t>: a legelőnyösebb (legalacsonyabb megajánlást tartalmazó) ajánlat tartalmi eleme</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vizsgált</w:t>
            </w:r>
            <w:r w:rsidRPr="002C6B60">
              <w:rPr>
                <w:rFonts w:eastAsia="Times"/>
                <w:szCs w:val="20"/>
              </w:rPr>
              <w:t>: a vizsgált ajánlat tartalmi eleme</w:t>
            </w:r>
          </w:p>
        </w:tc>
      </w:tr>
    </w:tbl>
    <w:p w:rsidR="00582749" w:rsidRDefault="00582749" w:rsidP="00582749">
      <w:pPr>
        <w:keepLines/>
        <w:spacing w:before="120" w:after="120" w:line="276" w:lineRule="auto"/>
        <w:jc w:val="both"/>
      </w:pPr>
      <w:r w:rsidRPr="002C6B60">
        <w:t>A fenti képlettel meghatározott pontszámok két tizedes jegyre kerekítve kerülnek kiszámításra. A továbbiakban ajánlatkérő az eljárás nyertesét, valamint (döntésétől függően) a következő legkedvezőbb ajánlatot tevőnek minősített ajánlattevőt a Kbt. 77. § (2) bekezdésének alkalmazásával határozza meg.</w:t>
      </w:r>
    </w:p>
    <w:p w:rsidR="00582749" w:rsidRPr="002C6B60"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2C6B60">
        <w:rPr>
          <w:b/>
          <w:u w:val="single"/>
        </w:rPr>
        <w:t xml:space="preserve">A pontszámok kiosztásának módszere a </w:t>
      </w:r>
      <w:r w:rsidR="00420571">
        <w:rPr>
          <w:b/>
          <w:u w:val="single"/>
        </w:rPr>
        <w:t>2</w:t>
      </w:r>
      <w:r w:rsidRPr="002C6B60">
        <w:rPr>
          <w:b/>
          <w:u w:val="single"/>
        </w:rPr>
        <w:t>. számú értékelési szempont tekintetében:</w:t>
      </w:r>
    </w:p>
    <w:p w:rsidR="00582749" w:rsidRDefault="005A6BE8" w:rsidP="00582749">
      <w:pPr>
        <w:keepLines/>
        <w:spacing w:before="120" w:after="120" w:line="276" w:lineRule="auto"/>
        <w:jc w:val="both"/>
        <w:rPr>
          <w:rFonts w:eastAsia="Times"/>
          <w:szCs w:val="20"/>
        </w:rPr>
      </w:pPr>
      <w:r w:rsidRPr="004E0F19">
        <w:rPr>
          <w:b/>
        </w:rPr>
        <w:lastRenderedPageBreak/>
        <w:t>Környezetvédelmi vállalások a teljesítés során</w:t>
      </w:r>
      <w:r w:rsidR="00582749">
        <w:rPr>
          <w:rFonts w:eastAsia="Times"/>
          <w:szCs w:val="20"/>
        </w:rPr>
        <w:t xml:space="preserve"> </w:t>
      </w:r>
      <w:r w:rsidR="006B3A9C">
        <w:rPr>
          <w:rFonts w:eastAsia="Times"/>
          <w:szCs w:val="20"/>
        </w:rPr>
        <w:t xml:space="preserve">értékelési </w:t>
      </w:r>
      <w:r w:rsidR="00582749">
        <w:rPr>
          <w:rFonts w:eastAsia="Times"/>
          <w:szCs w:val="20"/>
        </w:rPr>
        <w:t>szempont értékelése az alábbi táblázat szerint:</w:t>
      </w:r>
    </w:p>
    <w:tbl>
      <w:tblPr>
        <w:tblW w:w="0" w:type="auto"/>
        <w:tblCellMar>
          <w:left w:w="0" w:type="dxa"/>
          <w:right w:w="0" w:type="dxa"/>
        </w:tblCellMar>
        <w:tblLook w:val="04A0" w:firstRow="1" w:lastRow="0" w:firstColumn="1" w:lastColumn="0" w:noHBand="0" w:noVBand="1"/>
      </w:tblPr>
      <w:tblGrid>
        <w:gridCol w:w="4797"/>
        <w:gridCol w:w="1410"/>
        <w:gridCol w:w="3073"/>
      </w:tblGrid>
      <w:tr w:rsidR="00582749" w:rsidTr="00510C2D">
        <w:tc>
          <w:tcPr>
            <w:tcW w:w="47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b/>
                <w:bCs/>
              </w:rPr>
              <w:t>Környezetvédelmi vállalások a teljesítés során</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Ajánlattevői vállalás (igen/nem)</w:t>
            </w:r>
          </w:p>
        </w:tc>
        <w:tc>
          <w:tcPr>
            <w:tcW w:w="30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 xml:space="preserve">Ajánlattevői vállalás esetén kapható </w:t>
            </w:r>
            <w:r>
              <w:rPr>
                <w:b/>
                <w:bCs/>
                <w:color w:val="000000"/>
              </w:rPr>
              <w:t>közbenső pontszám</w:t>
            </w:r>
            <w:r>
              <w:rPr>
                <w:color w:val="000000"/>
              </w:rPr>
              <w:t xml:space="preserve"> mértéke</w:t>
            </w:r>
            <w:r w:rsidR="001C553A">
              <w:rPr>
                <w:color w:val="000000"/>
              </w:rPr>
              <w:t xml:space="preserve"> (minden „igen” vállalás esetén „2” a közbenső pontok értéke, minden „nem” vállalás esetén „0” a közbenső pontok értéke)</w:t>
            </w:r>
            <w:r>
              <w:rPr>
                <w:color w:val="000000"/>
              </w:rPr>
              <w:t>:</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 xml:space="preserve">Ajánlattevő vállalja, hogy a </w:t>
            </w:r>
            <w:r w:rsidR="00AF22A9">
              <w:t xml:space="preserve">szerződés teljesítése </w:t>
            </w:r>
            <w:r>
              <w:t>során használt tehergépjárművek megfelelnek az EURO III normáknak, vagy annál korszerűbbek.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Ajánlattevő vállalja, hogy éjszaka, 22:00-6:00 óra között nem végez szállítási feladatokat a munkaterületre.</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8"/>
              </w:numPr>
              <w:contextualSpacing w:val="0"/>
              <w:rPr>
                <w:lang w:eastAsia="en-US"/>
              </w:rPr>
            </w:pPr>
            <w:r>
              <w:t>Ajánlattevő vállalja, hogy a munkaterületen keletkező hulladékokat szelektíven gyűjtik.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82749" w:rsidRDefault="00582749" w:rsidP="00582749">
            <w:pPr>
              <w:pStyle w:val="Listaszerbekezds"/>
              <w:rPr>
                <w:lang w:eastAsia="en-US"/>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1C553A">
            <w:pPr>
              <w:rPr>
                <w:rFonts w:ascii="Calibri" w:eastAsia="Calibri" w:hAnsi="Calibri"/>
                <w:sz w:val="22"/>
                <w:szCs w:val="22"/>
                <w:lang w:eastAsia="en-US"/>
              </w:rPr>
            </w:pPr>
            <w:r>
              <w:t xml:space="preserve">Maximum: </w:t>
            </w:r>
            <w:r w:rsidR="0062591F">
              <w:t>6</w:t>
            </w:r>
          </w:p>
        </w:tc>
      </w:tr>
    </w:tbl>
    <w:p w:rsidR="00582749" w:rsidRDefault="00582749" w:rsidP="00582749">
      <w:pPr>
        <w:keepLines/>
        <w:spacing w:before="120" w:after="120" w:line="276" w:lineRule="auto"/>
        <w:jc w:val="both"/>
        <w:rPr>
          <w:b/>
          <w:color w:val="000000"/>
        </w:rPr>
      </w:pPr>
    </w:p>
    <w:p w:rsidR="00F00019" w:rsidRPr="00E15BFF" w:rsidRDefault="00420571" w:rsidP="00F00019">
      <w:pPr>
        <w:pStyle w:val="Listaszerbekezds"/>
        <w:ind w:left="0"/>
        <w:jc w:val="both"/>
      </w:pPr>
      <w:r>
        <w:t>A 2</w:t>
      </w:r>
      <w:r w:rsidR="00F00019" w:rsidRPr="00233C7A">
        <w:t xml:space="preserve">. </w:t>
      </w:r>
      <w:r w:rsidR="00130928">
        <w:t xml:space="preserve">értékelési </w:t>
      </w:r>
      <w:r w:rsidR="00AA4EA5">
        <w:t>s</w:t>
      </w:r>
      <w:r w:rsidR="00F00019" w:rsidRPr="00233C7A">
        <w:t xml:space="preserve">zempont vonatkozásában a </w:t>
      </w:r>
      <w:r w:rsidR="00F00019">
        <w:t xml:space="preserve">pontok kiosztása </w:t>
      </w:r>
      <w:r w:rsidR="00F00019" w:rsidRPr="00233C7A">
        <w:t xml:space="preserve">Közbeszerzési Hatóság </w:t>
      </w:r>
      <w:r w:rsidR="001C553A">
        <w:t>2016</w:t>
      </w:r>
      <w:r w:rsidR="00F00019" w:rsidRPr="00233C7A">
        <w:t xml:space="preserve">. </w:t>
      </w:r>
      <w:r w:rsidR="001C553A">
        <w:t>december 21</w:t>
      </w:r>
      <w:r w:rsidR="00F00019" w:rsidRPr="00233C7A">
        <w:t xml:space="preserve">. napi útmutatójának (KÉ </w:t>
      </w:r>
      <w:r w:rsidR="001C553A">
        <w:t>2016</w:t>
      </w:r>
      <w:r w:rsidR="00F00019" w:rsidRPr="00233C7A">
        <w:t xml:space="preserve">. évi </w:t>
      </w:r>
      <w:r w:rsidR="001C553A">
        <w:t>147</w:t>
      </w:r>
      <w:r w:rsidR="00F00019" w:rsidRPr="00233C7A">
        <w:t xml:space="preserve">. szám) </w:t>
      </w:r>
      <w:r w:rsidR="001C553A">
        <w:t xml:space="preserve">1. számú melléklet </w:t>
      </w:r>
      <w:r w:rsidR="00F00019" w:rsidRPr="00233C7A">
        <w:t xml:space="preserve">B.1. </w:t>
      </w:r>
      <w:proofErr w:type="gramStart"/>
      <w:r w:rsidR="00F00019" w:rsidRPr="00233C7A">
        <w:t>pontja</w:t>
      </w:r>
      <w:proofErr w:type="gramEnd"/>
      <w:r w:rsidR="00F00019" w:rsidRPr="00233C7A">
        <w:t xml:space="preserve"> szerinti (abszolút értékelés: A pontozás) </w:t>
      </w:r>
      <w:r w:rsidR="00F00019" w:rsidRPr="00E15BFF">
        <w:t>módszer és a</w:t>
      </w:r>
      <w:r w:rsidR="0050393D">
        <w:t>z</w:t>
      </w:r>
      <w:r w:rsidR="00F00019" w:rsidRPr="00E15BFF">
        <w:t xml:space="preserve"> A.1.bb) pontja szerinti egyenes arányosítás módszerének együttes alkalmazásával történik az alábbiak szerint:</w:t>
      </w:r>
    </w:p>
    <w:p w:rsidR="00F00019" w:rsidRPr="00E15BFF" w:rsidRDefault="00F00019" w:rsidP="00F00019">
      <w:pPr>
        <w:pStyle w:val="Listaszerbekezds"/>
        <w:ind w:left="1146"/>
      </w:pPr>
    </w:p>
    <w:p w:rsidR="00F00019" w:rsidRPr="00E15BFF" w:rsidRDefault="00F00019" w:rsidP="00F00019">
      <w:pPr>
        <w:pStyle w:val="Listaszerbekezds"/>
        <w:ind w:left="0"/>
        <w:jc w:val="both"/>
      </w:pPr>
      <w:r w:rsidRPr="00E15BFF">
        <w:t xml:space="preserve">Ajánlatkérő a </w:t>
      </w:r>
      <w:r w:rsidR="00420571">
        <w:t>2</w:t>
      </w:r>
      <w:r w:rsidRPr="00E15BFF">
        <w:t xml:space="preserve">. szemponttal összefüggésben az ajánlattevők által vállalt környezetvédelmi vállalásokat értékeli a fenti táblázat szerint. Az ajánlattevő által vállalt megajánlásokat az ajánlatban csatolt felolvasólapon szükséges rögzíteni.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Az értékelés során ajánlatkérő kizárólag 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szereplő megajánlások vállalását értékeli, minden egy</w:t>
      </w:r>
      <w:r w:rsidRPr="00233C7A">
        <w:t xml:space="preserve">es vállalt megajánlás egyaránt </w:t>
      </w:r>
      <w:r>
        <w:t>2</w:t>
      </w:r>
      <w:r w:rsidRPr="00E15BFF">
        <w:t xml:space="preserve"> </w:t>
      </w:r>
      <w:r>
        <w:t xml:space="preserve">közbenső </w:t>
      </w:r>
      <w:r w:rsidRPr="00E15BFF">
        <w:t xml:space="preserve">pontot ér.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nem szereplő megajánlás vállalását Ajánlatkérő nem veszi figyelembe az értékelés során.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Ajánlatkérő ajánlatonként összesíti a </w:t>
      </w:r>
      <w:r w:rsidR="007A67FB">
        <w:t>közbeszerzési dokumentum</w:t>
      </w:r>
      <w:r w:rsidR="007A67FB" w:rsidRPr="00E15BFF">
        <w:t xml:space="preserve"> </w:t>
      </w:r>
      <w:r w:rsidRPr="00E15BFF">
        <w:t xml:space="preserve">XV.3. </w:t>
      </w:r>
      <w:proofErr w:type="gramStart"/>
      <w:r w:rsidRPr="00E15BFF">
        <w:t>pontjában</w:t>
      </w:r>
      <w:proofErr w:type="gramEnd"/>
      <w:r w:rsidRPr="00E15BFF">
        <w:t xml:space="preserve"> szereplő táblázatban </w:t>
      </w:r>
      <w:r w:rsidRPr="00E52C46">
        <w:t>megajánlott környezetvédelmi vállalásoknak megfelelő</w:t>
      </w:r>
      <w:r w:rsidRPr="00AD1A0B">
        <w:t xml:space="preserve"> közbenső pontokat.</w:t>
      </w:r>
      <w:r w:rsidRPr="00E15BFF">
        <w:t xml:space="preserve"> A legtöbb </w:t>
      </w:r>
      <w:r>
        <w:t xml:space="preserve">közbenső </w:t>
      </w:r>
      <w:r w:rsidRPr="00E15BFF">
        <w:t>pontot kapott ajánlat minősül a legelőnyösebb ajánlati tartalmi elemnek, tehát az az ajánlat kapja a maximális 10 pontot. A többi ajánlat pedig az alábbi képlet alkalmazásával kap pontot:</w:t>
      </w:r>
    </w:p>
    <w:p w:rsidR="002564DD" w:rsidRDefault="002564DD" w:rsidP="002564DD">
      <w:pPr>
        <w:pStyle w:val="Listaszerbekezds"/>
        <w:ind w:left="1146"/>
      </w:pPr>
    </w:p>
    <w:p w:rsidR="002564DD" w:rsidRPr="002564DD" w:rsidRDefault="002564DD" w:rsidP="002564DD">
      <w:pPr>
        <w:pStyle w:val="Listaszerbekezds"/>
        <w:ind w:left="1146"/>
      </w:pPr>
      <m:oMathPara>
        <m:oMath>
          <m:r>
            <w:rPr>
              <w:rFonts w:ascii="Cambria Math" w:hAnsi="Cambria Math"/>
              <w:sz w:val="32"/>
              <w:szCs w:val="32"/>
            </w:rPr>
            <w:lastRenderedPageBreak/>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vizsgált</m:t>
              </m:r>
            </m:num>
            <m:den>
              <m:r>
                <m:rPr>
                  <m:sty m:val="p"/>
                </m:rPr>
                <w:rPr>
                  <w:rFonts w:ascii="Cambria Math"/>
                  <w:sz w:val="32"/>
                  <w:szCs w:val="32"/>
                </w:rPr>
                <m:t xml:space="preserve">A </m:t>
              </m:r>
              <m:r>
                <w:rPr>
                  <w:rFonts w:ascii="Cambria Math" w:hAnsi="Cambria Math"/>
                  <w:sz w:val="32"/>
                  <w:szCs w:val="32"/>
                </w:rPr>
                <m:t>legjobb</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F00019" w:rsidRPr="00E15BFF" w:rsidRDefault="00F00019" w:rsidP="002564DD">
      <w:pPr>
        <w:pStyle w:val="Listaszerbekezds"/>
        <w:ind w:left="0"/>
      </w:pPr>
    </w:p>
    <w:p w:rsidR="00F00019" w:rsidRPr="00E15BFF" w:rsidRDefault="00F00019" w:rsidP="00F00019">
      <w:pPr>
        <w:pStyle w:val="Listaszerbekezds"/>
        <w:ind w:left="1146"/>
      </w:pPr>
      <w:r w:rsidRPr="00E15BFF">
        <w:t>P: a vizsgált ajánlati elem adott szempontra vonatkozó pontszáma</w:t>
      </w:r>
    </w:p>
    <w:p w:rsidR="00F00019" w:rsidRPr="00E15BFF" w:rsidRDefault="00F00019" w:rsidP="00F00019">
      <w:pPr>
        <w:pStyle w:val="Listaszerbekezds"/>
        <w:ind w:left="1146"/>
      </w:pPr>
      <w:proofErr w:type="spellStart"/>
      <w:r w:rsidRPr="00E15BFF">
        <w:t>Pmax</w:t>
      </w:r>
      <w:proofErr w:type="spellEnd"/>
      <w:r w:rsidRPr="00E15BFF">
        <w:t>: a pontskála felső határa, azaz 10</w:t>
      </w:r>
      <w:r w:rsidR="00A50FF1">
        <w:t xml:space="preserve"> pont</w:t>
      </w:r>
    </w:p>
    <w:p w:rsidR="00F00019" w:rsidRPr="00E15BFF" w:rsidRDefault="00F00019" w:rsidP="00F00019">
      <w:pPr>
        <w:pStyle w:val="Listaszerbekezds"/>
        <w:ind w:left="1146"/>
      </w:pPr>
      <w:proofErr w:type="spellStart"/>
      <w:r w:rsidRPr="00E15BFF">
        <w:t>Pmin</w:t>
      </w:r>
      <w:proofErr w:type="spellEnd"/>
      <w:r w:rsidRPr="00E15BFF">
        <w:t>: a pontskála alsó határa, azaz</w:t>
      </w:r>
      <w:r w:rsidR="008330BF">
        <w:t xml:space="preserve"> 0</w:t>
      </w:r>
      <w:r w:rsidR="00A50FF1">
        <w:t xml:space="preserve"> pont</w:t>
      </w:r>
    </w:p>
    <w:p w:rsidR="00F00019" w:rsidRPr="00E15BFF" w:rsidRDefault="00F00019" w:rsidP="00F00019">
      <w:pPr>
        <w:pStyle w:val="Listaszerbekezds"/>
        <w:ind w:left="1146"/>
      </w:pPr>
      <w:proofErr w:type="spellStart"/>
      <w:r w:rsidRPr="00E15BFF">
        <w:t>Alegjobb</w:t>
      </w:r>
      <w:proofErr w:type="spellEnd"/>
      <w:r w:rsidRPr="00E15BFF">
        <w:t xml:space="preserve">: a legelőnyösebb ajánlatra adott </w:t>
      </w:r>
      <w:proofErr w:type="spellStart"/>
      <w:r w:rsidRPr="00E15BFF">
        <w:t>összpontszám</w:t>
      </w:r>
      <w:proofErr w:type="spellEnd"/>
    </w:p>
    <w:p w:rsidR="00F00019" w:rsidRDefault="00F00019" w:rsidP="00F00019">
      <w:pPr>
        <w:ind w:left="1134"/>
        <w:jc w:val="both"/>
      </w:pPr>
      <w:r w:rsidRPr="00E15BFF">
        <w:t>A</w:t>
      </w:r>
      <w:r>
        <w:t xml:space="preserve"> </w:t>
      </w:r>
      <w:r w:rsidRPr="00E15BFF">
        <w:t xml:space="preserve">vizsgált: a vizsgált ajánlatra adott </w:t>
      </w:r>
      <w:proofErr w:type="spellStart"/>
      <w:r w:rsidRPr="00E15BFF">
        <w:t>összpontszám</w:t>
      </w:r>
      <w:proofErr w:type="spellEnd"/>
    </w:p>
    <w:p w:rsidR="00582749" w:rsidRDefault="00582749" w:rsidP="00582749">
      <w:pPr>
        <w:jc w:val="both"/>
      </w:pPr>
    </w:p>
    <w:p w:rsidR="00916607" w:rsidRPr="00C22BFF" w:rsidRDefault="00916607" w:rsidP="005F082F">
      <w:pPr>
        <w:pStyle w:val="Doksihoz"/>
        <w:numPr>
          <w:ilvl w:val="1"/>
          <w:numId w:val="39"/>
        </w:numPr>
        <w:rPr>
          <w:b/>
          <w:u w:val="single"/>
        </w:rPr>
      </w:pPr>
      <w:r w:rsidRPr="00C22BFF">
        <w:rPr>
          <w:b/>
          <w:u w:val="single"/>
        </w:rPr>
        <w:t>A pont</w:t>
      </w:r>
      <w:r w:rsidR="00420571">
        <w:rPr>
          <w:b/>
          <w:u w:val="single"/>
        </w:rPr>
        <w:t>számok kiosztásának módszere a 3</w:t>
      </w:r>
      <w:r w:rsidRPr="00C22BFF">
        <w:rPr>
          <w:b/>
          <w:u w:val="single"/>
        </w:rPr>
        <w:t>. számú értékelési szempont tekintetében:</w:t>
      </w:r>
    </w:p>
    <w:p w:rsidR="0050393D" w:rsidRPr="009875F0" w:rsidRDefault="009875F0" w:rsidP="009875F0">
      <w:pPr>
        <w:pStyle w:val="Listaszerbekezds"/>
        <w:ind w:left="0"/>
        <w:jc w:val="both"/>
        <w:rPr>
          <w:b/>
        </w:rPr>
      </w:pPr>
      <w:r w:rsidRPr="009875F0">
        <w:rPr>
          <w:rFonts w:eastAsia="Times"/>
          <w:b/>
          <w:szCs w:val="20"/>
        </w:rPr>
        <w:t xml:space="preserve">Ajánlatkérő az alábbi értékelési szempontoknál (az értékarányosítás módszerén belül) </w:t>
      </w:r>
      <w:r w:rsidR="00D33DFE" w:rsidRPr="009875F0">
        <w:rPr>
          <w:b/>
        </w:rPr>
        <w:t>az egyenes arányosítást alkalmazza</w:t>
      </w:r>
      <w:r w:rsidR="0050393D" w:rsidRPr="009875F0">
        <w:rPr>
          <w:b/>
        </w:rPr>
        <w:t>:</w:t>
      </w:r>
    </w:p>
    <w:p w:rsidR="009875F0" w:rsidRDefault="009875F0" w:rsidP="009875F0">
      <w:pPr>
        <w:pStyle w:val="Listaszerbekezds"/>
        <w:ind w:left="0"/>
        <w:jc w:val="both"/>
      </w:pPr>
    </w:p>
    <w:p w:rsidR="00D33DFE" w:rsidRPr="00E15BFF" w:rsidRDefault="00420571" w:rsidP="009875F0">
      <w:pPr>
        <w:jc w:val="both"/>
      </w:pPr>
      <w:r>
        <w:rPr>
          <w:rFonts w:eastAsia="Times"/>
          <w:b/>
          <w:szCs w:val="20"/>
        </w:rPr>
        <w:t>3</w:t>
      </w:r>
      <w:r w:rsidR="00D33DFE" w:rsidRPr="002C6B60">
        <w:rPr>
          <w:rFonts w:eastAsia="Times"/>
          <w:b/>
          <w:szCs w:val="20"/>
        </w:rPr>
        <w:t xml:space="preserve">. </w:t>
      </w:r>
      <w:r w:rsidR="00A27825" w:rsidRPr="00626A21">
        <w:rPr>
          <w:b/>
        </w:rPr>
        <w:t xml:space="preserve">Kötelező </w:t>
      </w:r>
      <w:r>
        <w:rPr>
          <w:b/>
        </w:rPr>
        <w:t>12</w:t>
      </w:r>
      <w:r w:rsidR="00A27825" w:rsidRPr="00626A21">
        <w:rPr>
          <w:b/>
        </w:rPr>
        <w:t xml:space="preserve"> hónapos jótálláson felül vállalt többlet-jótállás ideje</w:t>
      </w:r>
      <w:r w:rsidR="00D33DFE">
        <w:rPr>
          <w:rFonts w:eastAsia="Times"/>
          <w:b/>
          <w:szCs w:val="20"/>
        </w:rPr>
        <w:t xml:space="preserve"> </w:t>
      </w:r>
      <w:r w:rsidR="00D33DFE">
        <w:t xml:space="preserve">(hónap) </w:t>
      </w:r>
    </w:p>
    <w:p w:rsidR="00D33DFE" w:rsidRDefault="00D33DFE" w:rsidP="00D33DFE">
      <w:pPr>
        <w:pStyle w:val="Listaszerbekezds"/>
        <w:ind w:left="0"/>
        <w:jc w:val="both"/>
      </w:pPr>
    </w:p>
    <w:tbl>
      <w:tblPr>
        <w:tblW w:w="8533" w:type="dxa"/>
        <w:tblInd w:w="534" w:type="dxa"/>
        <w:tblLook w:val="01E0" w:firstRow="1" w:lastRow="1" w:firstColumn="1" w:lastColumn="1" w:noHBand="0" w:noVBand="0"/>
      </w:tblPr>
      <w:tblGrid>
        <w:gridCol w:w="8533"/>
      </w:tblGrid>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b/>
                <w:szCs w:val="20"/>
                <w:lang w:eastAsia="ar-SA"/>
              </w:rPr>
            </w:pPr>
            <w:r w:rsidRPr="00E54636">
              <w:rPr>
                <w:rFonts w:eastAsia="Times"/>
                <w:b/>
                <w:szCs w:val="20"/>
                <w:lang w:eastAsia="ar-SA"/>
              </w:rPr>
              <w:t>Ajánlatkérő az alábbi képletet alkalmazza:</w:t>
            </w:r>
          </w:p>
        </w:tc>
      </w:tr>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szCs w:val="28"/>
                <w:lang w:eastAsia="ar-SA"/>
              </w:rPr>
            </w:pPr>
            <w:proofErr w:type="spellStart"/>
            <w:r w:rsidRPr="00E54636">
              <w:rPr>
                <w:color w:val="404040" w:themeColor="text1" w:themeTint="BF"/>
                <w:szCs w:val="28"/>
                <w:lang w:eastAsia="ar-SA"/>
              </w:rPr>
              <w:t>Pvizsgált</w:t>
            </w:r>
            <w:proofErr w:type="spellEnd"/>
            <w:r w:rsidRPr="00E54636">
              <w:rPr>
                <w:color w:val="404040" w:themeColor="text1" w:themeTint="BF"/>
                <w:szCs w:val="28"/>
                <w:lang w:eastAsia="ar-SA"/>
              </w:rPr>
              <w:t xml:space="preserve"> = (</w:t>
            </w:r>
            <w:proofErr w:type="spellStart"/>
            <w:r w:rsidRPr="00C22BFF">
              <w:rPr>
                <w:color w:val="404040" w:themeColor="text1" w:themeTint="BF"/>
                <w:szCs w:val="28"/>
                <w:lang w:eastAsia="ar-SA"/>
              </w:rPr>
              <w:t>Avizsgált</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w:t>
            </w:r>
            <w:proofErr w:type="spellStart"/>
            <w:r w:rsidRPr="00E54636">
              <w:rPr>
                <w:color w:val="404040" w:themeColor="text1" w:themeTint="BF"/>
                <w:szCs w:val="28"/>
                <w:lang w:eastAsia="ar-SA"/>
              </w:rPr>
              <w:t>Alegkedvezőbb</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 x (</w:t>
            </w:r>
            <w:proofErr w:type="spellStart"/>
            <w:r w:rsidRPr="00E54636">
              <w:rPr>
                <w:color w:val="404040" w:themeColor="text1" w:themeTint="BF"/>
                <w:szCs w:val="28"/>
                <w:lang w:eastAsia="ar-SA"/>
              </w:rPr>
              <w:t>Pmax</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szCs w:val="28"/>
                <w:lang w:eastAsia="ar-SA"/>
              </w:rPr>
              <w:t>Pvizsgált</w:t>
            </w:r>
            <w:proofErr w:type="spellEnd"/>
            <w:r w:rsidRPr="00E54636">
              <w:rPr>
                <w:b/>
                <w:i/>
                <w:szCs w:val="28"/>
                <w:lang w:eastAsia="ar-SA"/>
              </w:rPr>
              <w:t>:</w:t>
            </w:r>
            <w:r w:rsidRPr="00E54636">
              <w:rPr>
                <w:szCs w:val="28"/>
                <w:lang w:eastAsia="ar-SA"/>
              </w:rPr>
              <w:t xml:space="preserve"> a vizsgált ajánlati elem adott szempontra vonatkozó pontszáma</w:t>
            </w:r>
          </w:p>
          <w:p w:rsidR="00E54636" w:rsidRPr="00E54636" w:rsidRDefault="00E54636" w:rsidP="00E54636">
            <w:pPr>
              <w:widowControl w:val="0"/>
              <w:suppressAutoHyphens/>
              <w:spacing w:before="120" w:after="120"/>
              <w:ind w:left="426" w:right="74"/>
              <w:jc w:val="both"/>
              <w:rPr>
                <w:szCs w:val="20"/>
                <w:lang w:eastAsia="ar-SA"/>
              </w:rPr>
            </w:pPr>
            <w:proofErr w:type="spellStart"/>
            <w:r w:rsidRPr="00E54636">
              <w:rPr>
                <w:b/>
                <w:i/>
                <w:szCs w:val="20"/>
                <w:lang w:eastAsia="ar-SA"/>
              </w:rPr>
              <w:t>Avizsgált</w:t>
            </w:r>
            <w:proofErr w:type="spellEnd"/>
            <w:r w:rsidRPr="00E54636">
              <w:rPr>
                <w:b/>
                <w:szCs w:val="20"/>
                <w:lang w:eastAsia="ar-SA"/>
              </w:rPr>
              <w:t>:</w:t>
            </w:r>
            <w:r w:rsidRPr="00E54636">
              <w:rPr>
                <w:szCs w:val="20"/>
                <w:lang w:eastAsia="ar-SA"/>
              </w:rPr>
              <w:t xml:space="preserve"> a vizsgált ajánlat tartalmi eleme</w:t>
            </w:r>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color w:val="404040"/>
                <w:szCs w:val="28"/>
                <w:lang w:eastAsia="ar-SA"/>
              </w:rPr>
              <w:t>Alegkedvezőtlenebb</w:t>
            </w:r>
            <w:proofErr w:type="spellEnd"/>
            <w:r w:rsidRPr="00E54636">
              <w:rPr>
                <w:b/>
                <w:i/>
                <w:color w:val="404040"/>
                <w:szCs w:val="28"/>
                <w:lang w:eastAsia="ar-SA"/>
              </w:rPr>
              <w:t>:</w:t>
            </w:r>
            <w:r w:rsidRPr="00E54636">
              <w:rPr>
                <w:color w:val="404040"/>
                <w:szCs w:val="28"/>
                <w:lang w:eastAsia="ar-SA"/>
              </w:rPr>
              <w:t xml:space="preserve"> a Kbt. 77. § (1) </w:t>
            </w:r>
            <w:proofErr w:type="spellStart"/>
            <w:r w:rsidRPr="00E54636">
              <w:rPr>
                <w:color w:val="404040"/>
                <w:szCs w:val="28"/>
                <w:lang w:eastAsia="ar-SA"/>
              </w:rPr>
              <w:t>bek</w:t>
            </w:r>
            <w:proofErr w:type="spellEnd"/>
            <w:r w:rsidRPr="00E54636">
              <w:rPr>
                <w:color w:val="404040"/>
                <w:szCs w:val="28"/>
                <w:lang w:eastAsia="ar-SA"/>
              </w:rPr>
              <w:t xml:space="preserve">. alapján az ajánlattételi felhívásban meghatározott érték, azaz </w:t>
            </w:r>
            <w:r w:rsidRPr="00E54636">
              <w:rPr>
                <w:b/>
                <w:color w:val="404040"/>
                <w:szCs w:val="28"/>
                <w:lang w:eastAsia="ar-SA"/>
              </w:rPr>
              <w:t>0 hónap</w:t>
            </w:r>
          </w:p>
          <w:p w:rsidR="00E54636" w:rsidRPr="00E54636" w:rsidRDefault="00E54636" w:rsidP="00E54636">
            <w:pPr>
              <w:widowControl w:val="0"/>
              <w:suppressAutoHyphens/>
              <w:spacing w:before="120" w:after="120"/>
              <w:ind w:left="459" w:right="74"/>
              <w:jc w:val="both"/>
              <w:rPr>
                <w:szCs w:val="28"/>
                <w:lang w:eastAsia="ar-SA"/>
              </w:rPr>
            </w:pPr>
            <w:proofErr w:type="spellStart"/>
            <w:r w:rsidRPr="00E54636">
              <w:rPr>
                <w:b/>
                <w:i/>
                <w:szCs w:val="28"/>
                <w:lang w:eastAsia="ar-SA"/>
              </w:rPr>
              <w:t>Alegkedvezőbb</w:t>
            </w:r>
            <w:proofErr w:type="spellEnd"/>
            <w:r w:rsidRPr="00E54636">
              <w:rPr>
                <w:b/>
                <w:i/>
                <w:szCs w:val="28"/>
                <w:lang w:eastAsia="ar-SA"/>
              </w:rPr>
              <w:t>:</w:t>
            </w:r>
            <w:r w:rsidRPr="00E54636">
              <w:rPr>
                <w:szCs w:val="28"/>
                <w:lang w:eastAsia="ar-SA"/>
              </w:rPr>
              <w:t xml:space="preserve"> a Kbt. 77. § (1) </w:t>
            </w:r>
            <w:proofErr w:type="spellStart"/>
            <w:r w:rsidRPr="00E54636">
              <w:rPr>
                <w:szCs w:val="28"/>
                <w:lang w:eastAsia="ar-SA"/>
              </w:rPr>
              <w:t>bek</w:t>
            </w:r>
            <w:proofErr w:type="spellEnd"/>
            <w:r w:rsidRPr="00E54636">
              <w:rPr>
                <w:szCs w:val="28"/>
                <w:lang w:eastAsia="ar-SA"/>
              </w:rPr>
              <w:t xml:space="preserve">. alapján meghatározott az ajánlattételi felhívásban meghatározott érték, azaz </w:t>
            </w:r>
            <w:r>
              <w:rPr>
                <w:b/>
                <w:szCs w:val="28"/>
                <w:lang w:eastAsia="ar-SA"/>
              </w:rPr>
              <w:t>12</w:t>
            </w:r>
            <w:r w:rsidRPr="00E54636">
              <w:rPr>
                <w:b/>
                <w:szCs w:val="28"/>
                <w:lang w:eastAsia="ar-SA"/>
              </w:rPr>
              <w:t xml:space="preserve"> hónap</w:t>
            </w:r>
            <w:r w:rsidRPr="00E54636">
              <w:rPr>
                <w:szCs w:val="28"/>
                <w:lang w:eastAsia="ar-SA"/>
              </w:rPr>
              <w: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w:t>
            </w:r>
            <w:proofErr w:type="spellStart"/>
            <w:r w:rsidRPr="00E54636">
              <w:rPr>
                <w:b/>
                <w:i/>
                <w:szCs w:val="28"/>
                <w:lang w:eastAsia="ar-SA"/>
              </w:rPr>
              <w:t>max</w:t>
            </w:r>
            <w:proofErr w:type="spellEnd"/>
            <w:r w:rsidRPr="00E54636">
              <w:rPr>
                <w:b/>
                <w:i/>
                <w:szCs w:val="28"/>
                <w:lang w:eastAsia="ar-SA"/>
              </w:rPr>
              <w:t xml:space="preserve">: </w:t>
            </w:r>
            <w:r w:rsidRPr="00E54636">
              <w:rPr>
                <w:i/>
                <w:szCs w:val="28"/>
                <w:lang w:eastAsia="ar-SA"/>
              </w:rPr>
              <w:t>a pontskála felső határa, azaz 10 pont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min: </w:t>
            </w:r>
            <w:r w:rsidRPr="00E54636">
              <w:rPr>
                <w:i/>
                <w:szCs w:val="28"/>
                <w:lang w:eastAsia="ar-SA"/>
              </w:rPr>
              <w:t>a pontskála alsó határa, azaz 0 pont</w:t>
            </w:r>
          </w:p>
          <w:p w:rsidR="00E54636" w:rsidRPr="00E54636" w:rsidRDefault="00E54636" w:rsidP="00E54636">
            <w:pPr>
              <w:widowControl w:val="0"/>
              <w:suppressAutoHyphens/>
              <w:spacing w:before="120" w:after="120"/>
              <w:ind w:right="74"/>
              <w:jc w:val="both"/>
              <w:rPr>
                <w:sz w:val="22"/>
                <w:szCs w:val="20"/>
                <w:lang w:eastAsia="ar-SA"/>
              </w:rPr>
            </w:pPr>
          </w:p>
        </w:tc>
      </w:tr>
    </w:tbl>
    <w:p w:rsidR="00582749" w:rsidRDefault="009875F0" w:rsidP="00582749">
      <w:pPr>
        <w:keepLines/>
        <w:spacing w:before="120" w:after="120" w:line="276" w:lineRule="auto"/>
        <w:jc w:val="both"/>
        <w:rPr>
          <w:b/>
          <w:u w:val="single"/>
        </w:rPr>
      </w:pPr>
      <w:r w:rsidRPr="00203529">
        <w:rPr>
          <w:b/>
          <w:u w:val="single"/>
        </w:rPr>
        <w:t xml:space="preserve">A </w:t>
      </w:r>
      <w:r>
        <w:rPr>
          <w:b/>
          <w:u w:val="single"/>
        </w:rPr>
        <w:t>fenti</w:t>
      </w:r>
      <w:r w:rsidRPr="00203529">
        <w:rPr>
          <w:b/>
          <w:u w:val="single"/>
        </w:rPr>
        <w:t xml:space="preserve"> képletekkel meghatározott pontszámok két tizedes jegyre kerekítve kerülnek kiszámításra. A továbbiakban Ajánlatkérő az eljárás nyertesét a Kbt. 77. § (2) bekezdésének alkalmazásával határozza meg.</w:t>
      </w:r>
    </w:p>
    <w:p w:rsidR="009875F0" w:rsidRPr="003F3FB0" w:rsidRDefault="009875F0" w:rsidP="00582749">
      <w:pPr>
        <w:keepLines/>
        <w:spacing w:before="120" w:after="120" w:line="276" w:lineRule="auto"/>
        <w:jc w:val="both"/>
        <w:rPr>
          <w:b/>
          <w:u w:val="single"/>
        </w:rPr>
      </w:pPr>
    </w:p>
    <w:p w:rsidR="00582749"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5141B0">
        <w:rPr>
          <w:b/>
          <w:u w:val="single"/>
        </w:rPr>
        <w:t>Az egyes értékelési szempontokkal kapcsolatos előírások:</w:t>
      </w:r>
    </w:p>
    <w:p w:rsidR="00582749" w:rsidRPr="005141B0" w:rsidRDefault="00582749" w:rsidP="00582749">
      <w:pPr>
        <w:keepLines/>
        <w:spacing w:before="120" w:after="120" w:line="276" w:lineRule="auto"/>
        <w:ind w:left="426"/>
        <w:jc w:val="both"/>
        <w:rPr>
          <w:b/>
          <w:u w:val="single"/>
        </w:rPr>
      </w:pPr>
    </w:p>
    <w:p w:rsidR="00582749" w:rsidRPr="006709AB" w:rsidRDefault="00582749" w:rsidP="00582749">
      <w:pPr>
        <w:keepLines/>
        <w:spacing w:before="120" w:after="120" w:line="276" w:lineRule="auto"/>
        <w:jc w:val="both"/>
        <w:rPr>
          <w:rFonts w:eastAsia="Times"/>
          <w:szCs w:val="20"/>
        </w:rPr>
      </w:pPr>
      <w:r w:rsidRPr="00BD0F99">
        <w:rPr>
          <w:rFonts w:eastAsia="Times"/>
          <w:b/>
          <w:szCs w:val="20"/>
        </w:rPr>
        <w:t xml:space="preserve">1. Összesített nettó ajánlati </w:t>
      </w:r>
      <w:r w:rsidRPr="009875F0">
        <w:rPr>
          <w:rFonts w:eastAsia="Times"/>
          <w:b/>
          <w:szCs w:val="20"/>
        </w:rPr>
        <w:t>ár</w:t>
      </w:r>
      <w:r w:rsidR="006709AB" w:rsidRPr="009875F0">
        <w:rPr>
          <w:rFonts w:eastAsia="Times"/>
          <w:b/>
          <w:szCs w:val="20"/>
        </w:rPr>
        <w:t xml:space="preserve"> </w:t>
      </w:r>
      <w:r w:rsidR="006709AB" w:rsidRPr="009875F0">
        <w:t>(Ft)</w:t>
      </w:r>
    </w:p>
    <w:p w:rsidR="00582749" w:rsidRPr="005C51AD" w:rsidRDefault="00582749" w:rsidP="00582749">
      <w:pPr>
        <w:keepLines/>
        <w:spacing w:before="120" w:after="120" w:line="276" w:lineRule="auto"/>
        <w:jc w:val="both"/>
        <w:rPr>
          <w:rFonts w:eastAsia="Times"/>
          <w:b/>
          <w:szCs w:val="20"/>
        </w:rPr>
      </w:pPr>
      <w:r w:rsidRPr="00FB54C4">
        <w:rPr>
          <w:rFonts w:eastAsia="Times"/>
          <w:szCs w:val="20"/>
        </w:rPr>
        <w:lastRenderedPageBreak/>
        <w:t xml:space="preserve">A közbeszerzés tárgyának egyértelmű és közérthető meghatározása érdekében az </w:t>
      </w:r>
      <w:r w:rsidR="008B5090">
        <w:rPr>
          <w:rFonts w:eastAsia="Times"/>
          <w:szCs w:val="20"/>
        </w:rPr>
        <w:t>A</w:t>
      </w:r>
      <w:r w:rsidRPr="00FB54C4">
        <w:rPr>
          <w:rFonts w:eastAsia="Times"/>
          <w:szCs w:val="20"/>
        </w:rPr>
        <w:t xml:space="preserve">jánlatkérő a meghatározott gyártmányú, eredetű, típusú dologra, eljárásra, tevékenységre, személyre, illetőleg szabadalomra vagy védjegyre hivatkozhat. Minden ilyen esetben a megnevezés csak a tárgy jellegének egyértelmű </w:t>
      </w:r>
      <w:r w:rsidRPr="00537ACD">
        <w:rPr>
          <w:rFonts w:eastAsia="Times"/>
          <w:szCs w:val="20"/>
        </w:rPr>
        <w:t>meghatározása érdekében történt, ajánlatot az előírt, vagy az azzal egyenértékű termékre lehet tenni, Ajánlatkérő az egyenértékűséget az általa a műszaki leírásban és/vagy részletes árajánlatban meghatározott paraméterek tekintetében vizsgálja.</w:t>
      </w:r>
    </w:p>
    <w:p w:rsidR="00582749" w:rsidRPr="00FB54C4" w:rsidRDefault="00582749" w:rsidP="00582749">
      <w:pPr>
        <w:keepLines/>
        <w:spacing w:before="120" w:after="120" w:line="276" w:lineRule="auto"/>
        <w:jc w:val="both"/>
        <w:rPr>
          <w:rFonts w:eastAsia="Times"/>
          <w:szCs w:val="20"/>
        </w:rPr>
      </w:pPr>
      <w:r w:rsidRPr="00537ACD">
        <w:rPr>
          <w:rFonts w:eastAsia="Times"/>
          <w:szCs w:val="20"/>
        </w:rPr>
        <w:t>Ezen értékelési szempont esetén az összehasonlítás alapját az ajánlattevő által megajánlott összesített nettó ajánlati árnak a mértéke képezi</w:t>
      </w:r>
      <w:r w:rsidRPr="00FB54C4">
        <w:rPr>
          <w:rFonts w:eastAsia="Times"/>
          <w:szCs w:val="20"/>
        </w:rPr>
        <w:t>.</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ajánlattevőnek részletes árajánlatot kell tennie a részletes árajánlat (az árazatlan költségvetési </w:t>
      </w:r>
      <w:proofErr w:type="gramStart"/>
      <w:r w:rsidRPr="00FB54C4">
        <w:rPr>
          <w:rFonts w:eastAsia="Times"/>
          <w:szCs w:val="20"/>
        </w:rPr>
        <w:t>kiírás(</w:t>
      </w:r>
      <w:proofErr w:type="gramEnd"/>
      <w:r w:rsidRPr="00FB54C4">
        <w:rPr>
          <w:rFonts w:eastAsia="Times"/>
          <w:szCs w:val="20"/>
        </w:rPr>
        <w:t xml:space="preserve">ok)) kitöltésével, melyet a </w:t>
      </w:r>
      <w:r w:rsidR="007A67FB">
        <w:rPr>
          <w:rFonts w:eastAsia="Times"/>
          <w:szCs w:val="20"/>
        </w:rPr>
        <w:t>közbeszerzési dokumentum</w:t>
      </w:r>
      <w:r w:rsidR="007A67FB" w:rsidRPr="00FB54C4">
        <w:rPr>
          <w:rFonts w:eastAsia="Times"/>
          <w:szCs w:val="20"/>
        </w:rPr>
        <w:t xml:space="preserve"> </w:t>
      </w:r>
      <w:r w:rsidRPr="00FB54C4">
        <w:rPr>
          <w:rFonts w:eastAsia="Times"/>
          <w:szCs w:val="20"/>
        </w:rPr>
        <w:t xml:space="preserve">tartalmaz. </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egységárakat magyar forintban kell megadni. </w:t>
      </w:r>
    </w:p>
    <w:p w:rsidR="00582749" w:rsidRDefault="00582749" w:rsidP="00582749">
      <w:pPr>
        <w:keepLines/>
        <w:spacing w:before="120" w:after="120" w:line="276" w:lineRule="auto"/>
        <w:jc w:val="both"/>
        <w:rPr>
          <w:rFonts w:eastAsia="Times"/>
          <w:szCs w:val="20"/>
          <w:u w:val="single"/>
        </w:rPr>
      </w:pPr>
      <w:r w:rsidRPr="00FB54C4">
        <w:rPr>
          <w:rFonts w:eastAsia="Times"/>
          <w:szCs w:val="20"/>
        </w:rPr>
        <w:t xml:space="preserve">A termékhez tartozó egyes nettó egységárakat fel kell szorozni az adott termékhez tartozó mennyiséggel, majd összesíteni kell.) A </w:t>
      </w:r>
      <w:r>
        <w:rPr>
          <w:rFonts w:eastAsia="Times"/>
          <w:szCs w:val="20"/>
        </w:rPr>
        <w:t>F</w:t>
      </w:r>
      <w:r w:rsidRPr="00FB54C4">
        <w:rPr>
          <w:rFonts w:eastAsia="Times"/>
          <w:szCs w:val="20"/>
        </w:rPr>
        <w:t xml:space="preserve">elolvasólap </w:t>
      </w:r>
      <w:r w:rsidRPr="00EE3BE1">
        <w:rPr>
          <w:rFonts w:eastAsia="Times"/>
          <w:i/>
          <w:szCs w:val="20"/>
        </w:rPr>
        <w:t>(1/A. számú melléklet)</w:t>
      </w:r>
      <w:r>
        <w:rPr>
          <w:rFonts w:eastAsia="Times"/>
          <w:szCs w:val="20"/>
        </w:rPr>
        <w:t xml:space="preserve"> „</w:t>
      </w:r>
      <w:r w:rsidR="00631560" w:rsidRPr="00631560">
        <w:rPr>
          <w:rFonts w:eastAsia="Times"/>
          <w:szCs w:val="20"/>
          <w:u w:val="single"/>
        </w:rPr>
        <w:t xml:space="preserve">Összesített nettó ajánlati ár” rovatában a </w:t>
      </w:r>
      <w:r w:rsidR="00631560" w:rsidRPr="00631560">
        <w:rPr>
          <w:rFonts w:eastAsia="Times"/>
          <w:b/>
          <w:szCs w:val="20"/>
          <w:u w:val="single"/>
        </w:rPr>
        <w:t>részletes árajánlat</w:t>
      </w:r>
      <w:r w:rsidR="00631560" w:rsidRPr="00631560">
        <w:rPr>
          <w:rFonts w:eastAsia="Times"/>
          <w:szCs w:val="20"/>
          <w:u w:val="single"/>
        </w:rPr>
        <w:t xml:space="preserve"> összesítőjének „Összesített nettó ajánlati ár” rovatában megkapott nettó végösszeget kell feltüntetni.</w:t>
      </w:r>
      <w:r w:rsidRPr="00EE3BE1">
        <w:rPr>
          <w:rFonts w:eastAsia="Times"/>
          <w:szCs w:val="20"/>
          <w:u w:val="single"/>
        </w:rPr>
        <w:t xml:space="preserve"> </w:t>
      </w:r>
    </w:p>
    <w:p w:rsidR="00582749" w:rsidRPr="00FB54C4" w:rsidRDefault="00582749" w:rsidP="00582749">
      <w:pPr>
        <w:keepLines/>
        <w:spacing w:before="120" w:after="120" w:line="276" w:lineRule="auto"/>
        <w:jc w:val="both"/>
        <w:rPr>
          <w:rFonts w:eastAsia="Times"/>
          <w:szCs w:val="20"/>
        </w:rPr>
      </w:pPr>
      <w:r w:rsidRPr="00FB54C4">
        <w:rPr>
          <w:rFonts w:eastAsia="Times"/>
          <w:szCs w:val="20"/>
        </w:rPr>
        <w:t>Az ajánlati árnak minden, a szerződésszerű teljesítés érdekében, valamint a Műszaki leírásban foglaltak szerint felmerülő költséget magában kell foglalnia. Az ajánlati árat magyar forintban (HUF), nettó értékben, pozitív</w:t>
      </w:r>
      <w:r w:rsidR="006709AB">
        <w:rPr>
          <w:rFonts w:eastAsia="Times"/>
          <w:szCs w:val="20"/>
        </w:rPr>
        <w:t>, arab</w:t>
      </w:r>
      <w:r w:rsidRPr="00FB54C4">
        <w:rPr>
          <w:rFonts w:eastAsia="Times"/>
          <w:szCs w:val="20"/>
        </w:rPr>
        <w:t xml:space="preserve"> számokban kell megadni.</w:t>
      </w:r>
    </w:p>
    <w:p w:rsidR="00582749" w:rsidRDefault="00582749" w:rsidP="007620AC">
      <w:pPr>
        <w:keepLines/>
        <w:spacing w:before="120" w:after="120" w:line="276" w:lineRule="auto"/>
        <w:jc w:val="both"/>
        <w:rPr>
          <w:rFonts w:eastAsia="Times"/>
          <w:szCs w:val="20"/>
        </w:rPr>
      </w:pPr>
      <w:r w:rsidRPr="00FB54C4">
        <w:rPr>
          <w:rFonts w:eastAsia="Times"/>
          <w:szCs w:val="20"/>
        </w:rPr>
        <w:t>Az ajánlati árnak tartalmaznia kell az összes felmerülő adót, közterhet, illetéket stb. kivéve az ÁFA összegét.</w:t>
      </w:r>
    </w:p>
    <w:p w:rsidR="00420571" w:rsidRPr="007620AC" w:rsidRDefault="00420571" w:rsidP="007620AC">
      <w:pPr>
        <w:keepLines/>
        <w:spacing w:before="120" w:after="120" w:line="276" w:lineRule="auto"/>
        <w:jc w:val="both"/>
        <w:rPr>
          <w:rFonts w:eastAsia="Times"/>
          <w:szCs w:val="20"/>
        </w:rPr>
      </w:pPr>
    </w:p>
    <w:p w:rsidR="00582749" w:rsidRDefault="00420571" w:rsidP="00582749">
      <w:pPr>
        <w:keepLines/>
        <w:spacing w:before="120" w:after="120" w:line="276" w:lineRule="auto"/>
        <w:jc w:val="both"/>
        <w:rPr>
          <w:b/>
          <w:szCs w:val="20"/>
          <w:u w:val="single"/>
        </w:rPr>
      </w:pPr>
      <w:r>
        <w:rPr>
          <w:b/>
        </w:rPr>
        <w:t>2</w:t>
      </w:r>
      <w:r w:rsidR="00582749" w:rsidRPr="00823159">
        <w:rPr>
          <w:b/>
        </w:rPr>
        <w:t xml:space="preserve">. </w:t>
      </w:r>
      <w:r w:rsidR="00582749">
        <w:rPr>
          <w:b/>
          <w:szCs w:val="20"/>
          <w:u w:val="single"/>
        </w:rPr>
        <w:t>K</w:t>
      </w:r>
      <w:r w:rsidR="00582749" w:rsidRPr="002253FD">
        <w:rPr>
          <w:b/>
          <w:szCs w:val="20"/>
          <w:u w:val="single"/>
        </w:rPr>
        <w:t>örnyezetvédelmi vállalások teljesítés során</w:t>
      </w:r>
      <w:r w:rsidR="00582749">
        <w:rPr>
          <w:b/>
          <w:szCs w:val="20"/>
          <w:u w:val="single"/>
        </w:rPr>
        <w:t>,</w:t>
      </w:r>
      <w:r w:rsidR="00582749" w:rsidRPr="00AF2B0C">
        <w:rPr>
          <w:b/>
          <w:szCs w:val="20"/>
          <w:u w:val="single"/>
        </w:rPr>
        <w:t xml:space="preserve"> az alábbiak szerint:</w:t>
      </w:r>
    </w:p>
    <w:p w:rsidR="00582749" w:rsidRPr="00E2791D" w:rsidRDefault="00582749" w:rsidP="00582749">
      <w:pPr>
        <w:keepLines/>
        <w:spacing w:before="120" w:after="120" w:line="276" w:lineRule="auto"/>
        <w:jc w:val="both"/>
        <w:rPr>
          <w:szCs w:val="20"/>
        </w:rPr>
      </w:pPr>
      <w:r w:rsidRPr="00A23196">
        <w:rPr>
          <w:szCs w:val="20"/>
        </w:rPr>
        <w:t xml:space="preserve">Ezen értékelési szempont esetén az összehasonlítás alapját az képezi, hogy nyertes </w:t>
      </w:r>
      <w:r w:rsidR="008B5090">
        <w:rPr>
          <w:szCs w:val="20"/>
        </w:rPr>
        <w:t>a</w:t>
      </w:r>
      <w:r w:rsidRPr="00A23196">
        <w:rPr>
          <w:szCs w:val="20"/>
        </w:rPr>
        <w:t xml:space="preserve">jánlattevő a </w:t>
      </w:r>
      <w:r>
        <w:rPr>
          <w:szCs w:val="20"/>
        </w:rPr>
        <w:t xml:space="preserve">teljesítés során mely </w:t>
      </w:r>
      <w:r w:rsidR="00C34CFB">
        <w:rPr>
          <w:szCs w:val="20"/>
        </w:rPr>
        <w:t xml:space="preserve">a XV.3. </w:t>
      </w:r>
      <w:proofErr w:type="gramStart"/>
      <w:r w:rsidR="00C34CFB">
        <w:rPr>
          <w:szCs w:val="20"/>
        </w:rPr>
        <w:t>szerinti</w:t>
      </w:r>
      <w:proofErr w:type="gramEnd"/>
      <w:r w:rsidR="00C34CFB">
        <w:rPr>
          <w:szCs w:val="20"/>
        </w:rPr>
        <w:t xml:space="preserve"> </w:t>
      </w:r>
      <w:r>
        <w:rPr>
          <w:szCs w:val="20"/>
        </w:rPr>
        <w:t xml:space="preserve">környezetvédelmi vállalások betartására tesz ajánlatot. </w:t>
      </w:r>
      <w:r>
        <w:t>A megajánlott környezetvédelmi vállalások teljesítés során betartását, vagy betartásának hiányát</w:t>
      </w:r>
      <w:r w:rsidRPr="00A23196">
        <w:t xml:space="preserve"> a Kbt. 66. § (5) bekezdésének megfelelő Felolvasólapon (</w:t>
      </w:r>
      <w:r w:rsidRPr="00A23196">
        <w:rPr>
          <w:i/>
        </w:rPr>
        <w:t>1/A. számú</w:t>
      </w:r>
      <w:r w:rsidRPr="00A23196">
        <w:t xml:space="preserve"> melléklet)</w:t>
      </w:r>
      <w:r>
        <w:t xml:space="preserve"> </w:t>
      </w:r>
      <w:r>
        <w:rPr>
          <w:szCs w:val="20"/>
        </w:rPr>
        <w:t>igen, illetve nem válasszal kell jelölni.</w:t>
      </w:r>
      <w:r w:rsidR="00E2791D">
        <w:rPr>
          <w:szCs w:val="20"/>
        </w:rPr>
        <w:t xml:space="preserve"> A betartani vállalt környezetvédelmi vállalásoknak megfelelő közbenső pontok összegét a felolvasólapon a </w:t>
      </w:r>
      <w:r w:rsidR="00E2791D">
        <w:rPr>
          <w:b/>
          <w:i/>
          <w:szCs w:val="20"/>
        </w:rPr>
        <w:t>„Közbenső pontok összege az ajánlattevői vállalások alapján”</w:t>
      </w:r>
      <w:r w:rsidR="00E2791D">
        <w:rPr>
          <w:szCs w:val="20"/>
        </w:rPr>
        <w:t xml:space="preserve"> sorban fel kell tüntetni.</w:t>
      </w:r>
    </w:p>
    <w:p w:rsidR="00DC4DC5" w:rsidRDefault="00DC4DC5" w:rsidP="00DC4DC5">
      <w:pPr>
        <w:keepLines/>
        <w:spacing w:before="120" w:after="120" w:line="276" w:lineRule="auto"/>
        <w:jc w:val="both"/>
        <w:rPr>
          <w:rFonts w:eastAsia="Batang"/>
          <w:lang w:eastAsia="ko-KR"/>
        </w:rPr>
      </w:pPr>
      <w:r>
        <w:rPr>
          <w:rFonts w:eastAsia="Batang"/>
          <w:lang w:eastAsia="ko-KR"/>
        </w:rPr>
        <w:t xml:space="preserve">Ajánlatkérő a bírálati szempont értékelése és betartása körében </w:t>
      </w:r>
      <w:proofErr w:type="gramStart"/>
      <w:r>
        <w:rPr>
          <w:rFonts w:eastAsia="Batang"/>
          <w:lang w:eastAsia="ko-KR"/>
        </w:rPr>
        <w:t>a</w:t>
      </w:r>
      <w:proofErr w:type="gramEnd"/>
      <w:r>
        <w:rPr>
          <w:rFonts w:eastAsia="Batang"/>
          <w:lang w:eastAsia="ko-KR"/>
        </w:rPr>
        <w:t>:</w:t>
      </w:r>
    </w:p>
    <w:p w:rsidR="00DC4DC5" w:rsidRDefault="00E2791D" w:rsidP="00DC4DC5">
      <w:pPr>
        <w:keepLines/>
        <w:spacing w:before="120" w:after="120" w:line="276" w:lineRule="auto"/>
        <w:jc w:val="both"/>
      </w:pPr>
      <w:r w:rsidRPr="00867A39" w:rsidDel="00E2791D">
        <w:rPr>
          <w:i/>
        </w:rPr>
        <w:t xml:space="preserve"> </w:t>
      </w:r>
      <w:r w:rsidR="00DC4DC5" w:rsidRPr="00867A39">
        <w:rPr>
          <w:i/>
        </w:rPr>
        <w:t>„szelektíven gyűjtik”</w:t>
      </w:r>
      <w:r w:rsidR="00DC4DC5">
        <w:t xml:space="preserve"> kitétel alatt a minimálisan üveg/papír/fém/műanyag kategóriák szerint történő gyűjtést és kezelést érti.</w:t>
      </w:r>
    </w:p>
    <w:p w:rsidR="00D33DFE" w:rsidRDefault="00D33DFE" w:rsidP="00DC4DC5">
      <w:pPr>
        <w:keepLines/>
        <w:spacing w:before="120" w:after="120" w:line="276" w:lineRule="auto"/>
        <w:jc w:val="both"/>
      </w:pPr>
    </w:p>
    <w:p w:rsidR="00E54636" w:rsidRPr="00E54636" w:rsidRDefault="00420571" w:rsidP="00E54636">
      <w:pPr>
        <w:widowControl w:val="0"/>
        <w:suppressAutoHyphens/>
        <w:rPr>
          <w:rFonts w:eastAsia="Times"/>
          <w:szCs w:val="20"/>
          <w:lang w:eastAsia="ar-SA"/>
        </w:rPr>
      </w:pPr>
      <w:r>
        <w:rPr>
          <w:rFonts w:eastAsia="Times"/>
          <w:b/>
          <w:szCs w:val="20"/>
          <w:lang w:eastAsia="ar-SA"/>
        </w:rPr>
        <w:t>3</w:t>
      </w:r>
      <w:r w:rsidR="00E54636" w:rsidRPr="00E54636">
        <w:rPr>
          <w:rFonts w:eastAsia="Times"/>
          <w:b/>
          <w:szCs w:val="20"/>
          <w:lang w:eastAsia="ar-SA"/>
        </w:rPr>
        <w:t xml:space="preserve">. Kötelező </w:t>
      </w:r>
      <w:r>
        <w:rPr>
          <w:rFonts w:eastAsia="Times"/>
          <w:b/>
          <w:szCs w:val="20"/>
          <w:lang w:eastAsia="ar-SA"/>
        </w:rPr>
        <w:t>12</w:t>
      </w:r>
      <w:r w:rsidR="00E54636" w:rsidRPr="00E54636">
        <w:rPr>
          <w:rFonts w:eastAsia="Times"/>
          <w:b/>
          <w:szCs w:val="20"/>
          <w:lang w:eastAsia="ar-SA"/>
        </w:rPr>
        <w:t xml:space="preserve"> hónapos jótálláson felül vállalt többletjótállás ideje </w:t>
      </w:r>
      <w:r w:rsidR="00E54636" w:rsidRPr="00E54636">
        <w:rPr>
          <w:rFonts w:eastAsia="Times"/>
          <w:szCs w:val="20"/>
          <w:lang w:eastAsia="ar-SA"/>
        </w:rPr>
        <w:t>(hónap)</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lastRenderedPageBreak/>
        <w:t xml:space="preserve">Ezen értékelési szempont esetén az összehasonlítás alapját az ajánlattevő által megajánlott, a kötelező </w:t>
      </w:r>
      <w:r w:rsidR="00420571">
        <w:rPr>
          <w:rFonts w:eastAsia="Times"/>
          <w:b/>
          <w:szCs w:val="20"/>
          <w:lang w:eastAsia="ar-SA"/>
        </w:rPr>
        <w:t>12</w:t>
      </w:r>
      <w:r w:rsidRPr="00E54636">
        <w:rPr>
          <w:rFonts w:eastAsia="Times"/>
          <w:szCs w:val="20"/>
          <w:lang w:eastAsia="ar-SA"/>
        </w:rPr>
        <w:t xml:space="preserve"> hónap jótálláson felül vállalt többlet-jótállás időtartamának a mértéke képezi. A kötelező </w:t>
      </w:r>
      <w:r w:rsidR="00420571">
        <w:rPr>
          <w:rFonts w:eastAsia="Times"/>
          <w:b/>
          <w:szCs w:val="20"/>
          <w:lang w:eastAsia="ar-SA"/>
        </w:rPr>
        <w:t>12</w:t>
      </w:r>
      <w:r w:rsidRPr="00E54636">
        <w:rPr>
          <w:rFonts w:eastAsia="Times"/>
          <w:szCs w:val="20"/>
          <w:lang w:eastAsia="ar-SA"/>
        </w:rPr>
        <w:t xml:space="preserve"> hónap jótálláson felül vállalt többlet-jótállás időtartamát a Kbt. 66. § (5) bekezdésének megfelelő Felolvasólapon (</w:t>
      </w:r>
      <w:r w:rsidRPr="00E54636">
        <w:rPr>
          <w:rFonts w:eastAsia="Times"/>
          <w:i/>
          <w:szCs w:val="20"/>
          <w:lang w:eastAsia="ar-SA"/>
        </w:rPr>
        <w:t>1/A. számú</w:t>
      </w:r>
      <w:r w:rsidRPr="00E54636">
        <w:rPr>
          <w:rFonts w:eastAsia="Times"/>
          <w:szCs w:val="20"/>
          <w:lang w:eastAsia="ar-SA"/>
        </w:rPr>
        <w:t xml:space="preserve"> melléklet) kell megadni. A jótállás időtartamát a szerződés teljesítésétől számított (egy egységes értékként) egész hónapokban kell megadni. A jótállás kezdő időpontja alatt ajánlatkérő az átadás-átvétel lezárásának időpontját érti.</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A felhívás 11. pontjában írtakat is vegyék figyelembe az ajánlattételkor.</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 xml:space="preserve">A 0 hónap jótállást vállaló ajánlattevő minimum (0) pontot kap, míg a </w:t>
      </w:r>
      <w:r>
        <w:rPr>
          <w:rFonts w:eastAsia="Times"/>
          <w:szCs w:val="20"/>
          <w:lang w:eastAsia="ar-SA"/>
        </w:rPr>
        <w:t>12</w:t>
      </w:r>
      <w:r w:rsidRPr="00E54636">
        <w:rPr>
          <w:rFonts w:eastAsia="Times"/>
          <w:szCs w:val="20"/>
          <w:lang w:eastAsia="ar-SA"/>
        </w:rPr>
        <w:t xml:space="preserve"> hónap vagy annál több hónap többlet-jótállást vállaló ajánlattevő e részszempontra egységesen maximum (10) pontot kap.</w:t>
      </w:r>
    </w:p>
    <w:p w:rsidR="00D33DFE" w:rsidRPr="00841B14" w:rsidRDefault="00D33DFE" w:rsidP="00DC4DC5">
      <w:pPr>
        <w:keepLines/>
        <w:spacing w:before="120" w:after="120" w:line="276" w:lineRule="auto"/>
        <w:jc w:val="both"/>
        <w:rPr>
          <w:rFonts w:eastAsia="Batang"/>
          <w:lang w:eastAsia="ko-KR"/>
        </w:rPr>
      </w:pPr>
    </w:p>
    <w:p w:rsidR="00D04140" w:rsidRDefault="00582749" w:rsidP="00582749">
      <w:pPr>
        <w:jc w:val="both"/>
        <w:rPr>
          <w:b/>
          <w:u w:val="single"/>
        </w:rPr>
      </w:pPr>
      <w:r w:rsidRPr="00823159">
        <w:rPr>
          <w:b/>
          <w:u w:val="single"/>
        </w:rPr>
        <w:t>Mindenféle, a közbeszerzési dokumentumokban foglaltakkal ellentétes, vagy azoknak nem megfelelő, értékelési szemponttal, vagy a szerződés teljesítésével kapcsolatos ajánlattevői kikötés (különösen, de nem kizárólagosan az ajánlati ár milyen valuta árfolyam mellett érvényes, vagy az ajánlat a felhívástól eltérően meddig érvényes, a jótállás terjedelmének eltérő korlátozása) az ajánlat érvénytelenségét vonhatja maga után.</w:t>
      </w:r>
    </w:p>
    <w:p w:rsidR="00D04140" w:rsidRDefault="00D04140" w:rsidP="00D04140">
      <w:pPr>
        <w:rPr>
          <w:b/>
          <w:u w:val="single"/>
        </w:rPr>
      </w:pPr>
    </w:p>
    <w:p w:rsidR="005141B0" w:rsidRDefault="005141B0" w:rsidP="00D04140">
      <w:pPr>
        <w:rPr>
          <w:rFonts w:eastAsia="Times"/>
          <w:szCs w:val="20"/>
        </w:rPr>
      </w:pPr>
    </w:p>
    <w:p w:rsidR="00D04140" w:rsidRPr="005141B0" w:rsidRDefault="00D04140" w:rsidP="00D0414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50" w:name="_Toc213312482"/>
      <w:bookmarkStart w:id="51" w:name="_Toc275354688"/>
      <w:r w:rsidRPr="008D1812">
        <w:rPr>
          <w:rFonts w:eastAsia="Times"/>
          <w:b/>
          <w:smallCaps/>
          <w:sz w:val="28"/>
        </w:rPr>
        <w:t xml:space="preserve">A szerződéskötés </w:t>
      </w:r>
      <w:bookmarkEnd w:id="50"/>
      <w:r w:rsidRPr="008D1812">
        <w:rPr>
          <w:rFonts w:eastAsia="Times"/>
          <w:b/>
          <w:smallCaps/>
          <w:sz w:val="28"/>
        </w:rPr>
        <w:t>módja</w:t>
      </w:r>
      <w:bookmarkEnd w:id="51"/>
    </w:p>
    <w:p w:rsidR="005141B0" w:rsidRPr="005141B0" w:rsidRDefault="005141B0" w:rsidP="005141B0">
      <w:pPr>
        <w:ind w:right="72"/>
        <w:jc w:val="both"/>
        <w:rPr>
          <w:rFonts w:eastAsia="Times"/>
          <w:szCs w:val="20"/>
          <w:highlight w:val="yellow"/>
        </w:rPr>
      </w:pPr>
    </w:p>
    <w:p w:rsidR="005141B0" w:rsidRPr="005141B0" w:rsidRDefault="005141B0" w:rsidP="005141B0">
      <w:pPr>
        <w:ind w:right="72"/>
        <w:jc w:val="both"/>
        <w:rPr>
          <w:rFonts w:eastAsia="Times"/>
          <w:szCs w:val="20"/>
        </w:rPr>
      </w:pPr>
      <w:r w:rsidRPr="0087010D">
        <w:rPr>
          <w:rFonts w:eastAsia="Times"/>
          <w:szCs w:val="20"/>
        </w:rPr>
        <w:t>A Lebonyolító az eljárás nyertesével az összegezés megküldését követően felveszi a kapcsolatot a szerződéskötéshez szükséges további teendők és információk megadása érdekében.</w:t>
      </w:r>
    </w:p>
    <w:p w:rsidR="005141B0" w:rsidRPr="005141B0" w:rsidRDefault="005141B0" w:rsidP="005141B0">
      <w:pPr>
        <w:ind w:right="72"/>
        <w:jc w:val="both"/>
        <w:rPr>
          <w:rFonts w:eastAsia="Times"/>
          <w:szCs w:val="20"/>
        </w:rPr>
      </w:pPr>
      <w:r w:rsidRPr="005141B0">
        <w:rPr>
          <w:rFonts w:eastAsia="Times"/>
          <w:szCs w:val="20"/>
        </w:rPr>
        <w:br w:type="page"/>
      </w:r>
    </w:p>
    <w:p w:rsidR="005141B0" w:rsidRPr="008D1812" w:rsidRDefault="005141B0" w:rsidP="005141B0">
      <w:pPr>
        <w:jc w:val="center"/>
        <w:outlineLvl w:val="0"/>
        <w:rPr>
          <w:rFonts w:ascii="Times" w:eastAsia="Times" w:hAnsi="Times"/>
          <w:b/>
          <w:caps/>
          <w:sz w:val="32"/>
          <w:szCs w:val="20"/>
        </w:rPr>
      </w:pPr>
      <w:bookmarkStart w:id="52" w:name="_Toc213312484"/>
      <w:bookmarkStart w:id="53" w:name="_Toc275354689"/>
      <w:r w:rsidRPr="008D1812">
        <w:rPr>
          <w:rFonts w:ascii="Times" w:eastAsia="Times" w:hAnsi="Times"/>
          <w:b/>
          <w:caps/>
          <w:sz w:val="32"/>
          <w:szCs w:val="20"/>
        </w:rPr>
        <w:lastRenderedPageBreak/>
        <w:t>MŰSZAKI</w:t>
      </w:r>
      <w:r w:rsidRPr="005141B0">
        <w:rPr>
          <w:rFonts w:eastAsia="Times"/>
          <w:b/>
          <w:sz w:val="32"/>
          <w:szCs w:val="32"/>
        </w:rPr>
        <w:t xml:space="preserve"> </w:t>
      </w:r>
      <w:r w:rsidRPr="008D1812">
        <w:rPr>
          <w:rFonts w:ascii="Times" w:eastAsia="Times" w:hAnsi="Times"/>
          <w:b/>
          <w:caps/>
          <w:sz w:val="32"/>
          <w:szCs w:val="20"/>
        </w:rPr>
        <w:t>LEÍRÁS</w:t>
      </w:r>
      <w:bookmarkEnd w:id="52"/>
      <w:bookmarkEnd w:id="53"/>
    </w:p>
    <w:p w:rsidR="00420571" w:rsidRPr="00E6305B" w:rsidRDefault="00420571" w:rsidP="00420571">
      <w:pPr>
        <w:jc w:val="center"/>
      </w:pPr>
      <w:r w:rsidRPr="00560E0A">
        <w:rPr>
          <w:i/>
        </w:rPr>
        <w:t>„</w:t>
      </w:r>
      <w:r w:rsidR="003C74F5" w:rsidRPr="000E7737">
        <w:rPr>
          <w:i/>
        </w:rPr>
        <w:t>Intézményi felújítások és fejlesztések</w:t>
      </w:r>
      <w:r w:rsidRPr="00560E0A">
        <w:rPr>
          <w:i/>
        </w:rPr>
        <w:t>”</w:t>
      </w:r>
      <w:r w:rsidRPr="00E6305B">
        <w:t xml:space="preserve"> tárgyában</w:t>
      </w:r>
    </w:p>
    <w:p w:rsidR="005E27B2" w:rsidRDefault="005E27B2" w:rsidP="005E27B2">
      <w:pPr>
        <w:spacing w:line="360" w:lineRule="auto"/>
      </w:pPr>
    </w:p>
    <w:p w:rsidR="002D1DD9" w:rsidRPr="00602134" w:rsidRDefault="002D1DD9" w:rsidP="00CC7BED">
      <w:pPr>
        <w:pStyle w:val="Listaszerbekezds"/>
        <w:spacing w:after="100" w:afterAutospacing="1"/>
        <w:jc w:val="center"/>
      </w:pPr>
    </w:p>
    <w:p w:rsidR="003C74F5" w:rsidRPr="003C74F5" w:rsidRDefault="00853D16" w:rsidP="003C74F5">
      <w:pPr>
        <w:pStyle w:val="Listaszerbekezds"/>
        <w:numPr>
          <w:ilvl w:val="0"/>
          <w:numId w:val="47"/>
        </w:numPr>
        <w:ind w:left="284" w:hanging="284"/>
        <w:jc w:val="both"/>
        <w:rPr>
          <w:b/>
          <w:u w:val="single"/>
        </w:rPr>
      </w:pPr>
      <w:r w:rsidRPr="003C74F5">
        <w:rPr>
          <w:b/>
          <w:bCs/>
          <w:u w:val="single"/>
        </w:rPr>
        <w:t xml:space="preserve">feladat: </w:t>
      </w:r>
      <w:r w:rsidR="003C74F5" w:rsidRPr="003C74F5">
        <w:rPr>
          <w:b/>
          <w:u w:val="single"/>
        </w:rPr>
        <w:t>Krisztinavárosi Bölcsőde:</w:t>
      </w:r>
    </w:p>
    <w:p w:rsidR="003C74F5" w:rsidRPr="00BA6A8A" w:rsidRDefault="003C74F5" w:rsidP="003C74F5">
      <w:pPr>
        <w:jc w:val="both"/>
      </w:pPr>
      <w:r>
        <w:t>Teljesítési hely</w:t>
      </w:r>
      <w:r w:rsidRPr="00BA6A8A">
        <w:t>: 1122 Budapest, Ráth György utca 18-20. (hrsz.: 10020)</w:t>
      </w:r>
    </w:p>
    <w:p w:rsidR="003C74F5" w:rsidRDefault="003C74F5" w:rsidP="003C74F5">
      <w:pPr>
        <w:jc w:val="both"/>
        <w:rPr>
          <w:b/>
          <w:u w:val="single"/>
        </w:rPr>
      </w:pPr>
    </w:p>
    <w:p w:rsidR="003C74F5" w:rsidRPr="003C74F5" w:rsidRDefault="003C74F5" w:rsidP="003C74F5">
      <w:pPr>
        <w:jc w:val="both"/>
        <w:rPr>
          <w:b/>
        </w:rPr>
      </w:pPr>
      <w:r w:rsidRPr="003C74F5">
        <w:rPr>
          <w:b/>
        </w:rPr>
        <w:t>Bejárati elektromos kapu kialakítása</w:t>
      </w:r>
    </w:p>
    <w:p w:rsidR="003C74F5" w:rsidRPr="00BA6A8A" w:rsidRDefault="003C74F5" w:rsidP="003C74F5">
      <w:pPr>
        <w:jc w:val="both"/>
      </w:pPr>
      <w:r w:rsidRPr="00BA6A8A">
        <w:t>U</w:t>
      </w:r>
      <w:r>
        <w:t>tcai</w:t>
      </w:r>
      <w:r w:rsidRPr="00BA6A8A">
        <w:t>, kétszárnyú acél kapu (méret: 3500x1500mm) bontása, új bejárati kapu gyártása és beépítése, elektromos mozgatással, kaputelefonos beléptető rendszerrel.</w:t>
      </w:r>
    </w:p>
    <w:p w:rsidR="003C74F5" w:rsidRDefault="003C74F5" w:rsidP="003C74F5">
      <w:pPr>
        <w:jc w:val="both"/>
      </w:pPr>
    </w:p>
    <w:p w:rsidR="003C74F5"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Zugligeti Bölcsőde:</w:t>
      </w:r>
    </w:p>
    <w:p w:rsidR="003C74F5" w:rsidRPr="00BA6A8A" w:rsidRDefault="003C74F5" w:rsidP="003C74F5">
      <w:pPr>
        <w:jc w:val="both"/>
      </w:pPr>
      <w:r>
        <w:t>Teljesítési hely</w:t>
      </w:r>
      <w:r w:rsidRPr="00BA6A8A">
        <w:t>: 1125 Budapest, Zalai út 2. (hrsz.: 10761/74)</w:t>
      </w:r>
    </w:p>
    <w:p w:rsidR="003C74F5" w:rsidRDefault="003C74F5" w:rsidP="003C74F5">
      <w:pPr>
        <w:jc w:val="both"/>
        <w:rPr>
          <w:b/>
          <w:u w:val="single"/>
        </w:rPr>
      </w:pPr>
    </w:p>
    <w:p w:rsidR="003C74F5" w:rsidRPr="003C74F5" w:rsidRDefault="003C74F5" w:rsidP="003C74F5">
      <w:pPr>
        <w:jc w:val="both"/>
        <w:rPr>
          <w:b/>
        </w:rPr>
      </w:pPr>
      <w:r w:rsidRPr="003C74F5">
        <w:rPr>
          <w:b/>
        </w:rPr>
        <w:t>Gyermek fürdőszoba felújítása 5. csoport</w:t>
      </w:r>
    </w:p>
    <w:p w:rsidR="003C74F5" w:rsidRPr="00BA6A8A" w:rsidRDefault="003C74F5" w:rsidP="003C74F5">
      <w:pPr>
        <w:jc w:val="both"/>
      </w:pPr>
      <w:r w:rsidRPr="00BA6A8A">
        <w:t>Az 5. csoport gyermek mosdójának részleges gépészeti felújítása történik, külső, belső szennyvízvezeték cserével, alapáttöréssel. A vezetékcserék kapcsán járulékos munkák elvégzése szükséges, mint például a fali csempe javítása/pótlása és új padló lapburkolat lerakása. A leszerelt berendezési tárgyak (3 db mosdó, 1 db mosogató, 4 db WC csésze és 2 db zuhanytálca) egy része visszaszerelésre kerül.</w:t>
      </w:r>
    </w:p>
    <w:p w:rsidR="003C74F5" w:rsidRPr="00BA6A8A" w:rsidRDefault="003C74F5" w:rsidP="003C74F5">
      <w:pPr>
        <w:jc w:val="both"/>
      </w:pPr>
    </w:p>
    <w:p w:rsidR="003C74F5" w:rsidRPr="003C74F5" w:rsidRDefault="003C74F5" w:rsidP="003C74F5">
      <w:pPr>
        <w:jc w:val="both"/>
        <w:rPr>
          <w:b/>
        </w:rPr>
      </w:pPr>
      <w:r w:rsidRPr="003C74F5">
        <w:rPr>
          <w:b/>
        </w:rPr>
        <w:t>Konyhai dolgozók öltöző felújítása</w:t>
      </w:r>
    </w:p>
    <w:p w:rsidR="003C74F5" w:rsidRPr="00BA6A8A" w:rsidRDefault="003C74F5" w:rsidP="003C74F5">
      <w:pPr>
        <w:jc w:val="both"/>
      </w:pPr>
      <w:r w:rsidRPr="00BA6A8A">
        <w:t>Felnőtt vizesblokk részleges gépészeti felújítása történik, külső, belső szennyvízvezeték cserével, alapáttöréssel. A vezetékcserék kapcsán járulékos munkák elvégzése szükséges, mint például a lapburkolat- és fali csempe javítása/pótlása és új PVC burkolat fektetése történik. A leszerelt berendezési tárgyak (2 db mosdó, 2 db WC csésze és 2db zuhanytálca) visszaszerelésre kerülnek.</w:t>
      </w:r>
    </w:p>
    <w:p w:rsidR="003C74F5" w:rsidRPr="00BA6A8A" w:rsidRDefault="003C74F5" w:rsidP="003C74F5">
      <w:pPr>
        <w:jc w:val="both"/>
      </w:pPr>
    </w:p>
    <w:p w:rsidR="003C74F5" w:rsidRPr="003C74F5" w:rsidRDefault="003C74F5" w:rsidP="003C74F5">
      <w:pPr>
        <w:jc w:val="both"/>
        <w:rPr>
          <w:b/>
        </w:rPr>
      </w:pPr>
      <w:r w:rsidRPr="003C74F5">
        <w:rPr>
          <w:b/>
        </w:rPr>
        <w:t>Folyosói álmennyezet és világítás felújítása</w:t>
      </w:r>
    </w:p>
    <w:p w:rsidR="003C74F5" w:rsidRPr="00BA6A8A" w:rsidRDefault="003C74F5" w:rsidP="003C74F5">
      <w:pPr>
        <w:jc w:val="both"/>
      </w:pPr>
      <w:r w:rsidRPr="00BA6A8A">
        <w:t>Cserére kerül a földszinti folyosói álmennyezet 190 m2-es felülete, 15 db új lámpa beépítésével.</w:t>
      </w:r>
    </w:p>
    <w:p w:rsidR="003C74F5" w:rsidRDefault="003C74F5" w:rsidP="003C74F5">
      <w:pPr>
        <w:jc w:val="both"/>
        <w:rPr>
          <w:b/>
        </w:rPr>
      </w:pPr>
    </w:p>
    <w:p w:rsidR="003C74F5" w:rsidRDefault="003C74F5" w:rsidP="003C74F5">
      <w:pPr>
        <w:jc w:val="both"/>
        <w:rPr>
          <w:b/>
        </w:rPr>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Normafa Tagóvoda:</w:t>
      </w:r>
    </w:p>
    <w:p w:rsidR="003C74F5" w:rsidRPr="00BA6A8A" w:rsidRDefault="003C74F5" w:rsidP="003C74F5">
      <w:pPr>
        <w:jc w:val="both"/>
      </w:pPr>
      <w:r>
        <w:t>Teljesítési hely</w:t>
      </w:r>
      <w:r w:rsidRPr="00BA6A8A">
        <w:t>: 1121 Budapest, Őzike utca 32. (hrsz.: 9138/9)</w:t>
      </w:r>
    </w:p>
    <w:p w:rsidR="003C74F5" w:rsidRDefault="003C74F5" w:rsidP="003C74F5">
      <w:pPr>
        <w:jc w:val="both"/>
        <w:rPr>
          <w:b/>
          <w:u w:val="single"/>
        </w:rPr>
      </w:pPr>
    </w:p>
    <w:p w:rsidR="003C74F5" w:rsidRPr="003C74F5" w:rsidRDefault="003C74F5" w:rsidP="003C74F5">
      <w:pPr>
        <w:jc w:val="both"/>
        <w:rPr>
          <w:b/>
        </w:rPr>
      </w:pPr>
      <w:r w:rsidRPr="003C74F5">
        <w:rPr>
          <w:b/>
        </w:rPr>
        <w:t>Udvar felőli csoportszobák árnyékolása</w:t>
      </w:r>
    </w:p>
    <w:p w:rsidR="003C74F5" w:rsidRPr="00BA6A8A" w:rsidRDefault="003C74F5" w:rsidP="003C74F5">
      <w:pPr>
        <w:jc w:val="both"/>
      </w:pPr>
      <w:r w:rsidRPr="00BA6A8A">
        <w:t>Udvar felöli ablakok árnyékolása. Összesen 70 m2 redőny készítése.</w:t>
      </w:r>
    </w:p>
    <w:p w:rsidR="003C74F5" w:rsidRDefault="003C74F5" w:rsidP="003C74F5">
      <w:pPr>
        <w:jc w:val="both"/>
        <w:rPr>
          <w:b/>
        </w:rPr>
      </w:pPr>
    </w:p>
    <w:p w:rsidR="003C74F5" w:rsidRDefault="003C74F5">
      <w:pPr>
        <w:rPr>
          <w:b/>
          <w:bCs/>
        </w:rPr>
      </w:pPr>
      <w:r>
        <w:rPr>
          <w:b/>
          <w:bCs/>
        </w:rPr>
        <w:br w:type="page"/>
      </w:r>
    </w:p>
    <w:p w:rsidR="003C74F5" w:rsidRPr="003C74F5" w:rsidRDefault="003C74F5" w:rsidP="003C74F5">
      <w:pPr>
        <w:pStyle w:val="Listaszerbekezds"/>
        <w:numPr>
          <w:ilvl w:val="0"/>
          <w:numId w:val="47"/>
        </w:numPr>
        <w:ind w:left="284" w:hanging="284"/>
        <w:jc w:val="both"/>
        <w:rPr>
          <w:b/>
          <w:bCs/>
          <w:u w:val="single"/>
        </w:rPr>
      </w:pPr>
      <w:proofErr w:type="spellStart"/>
      <w:r w:rsidRPr="003C74F5">
        <w:rPr>
          <w:b/>
          <w:bCs/>
          <w:u w:val="single"/>
        </w:rPr>
        <w:lastRenderedPageBreak/>
        <w:t>Orbánhegyi</w:t>
      </w:r>
      <w:proofErr w:type="spellEnd"/>
      <w:r w:rsidRPr="003C74F5">
        <w:rPr>
          <w:b/>
          <w:bCs/>
          <w:u w:val="single"/>
        </w:rPr>
        <w:t xml:space="preserve"> Tagóvoda:</w:t>
      </w:r>
    </w:p>
    <w:p w:rsidR="003C74F5" w:rsidRPr="00BA6A8A" w:rsidRDefault="003C74F5" w:rsidP="003C74F5">
      <w:pPr>
        <w:jc w:val="both"/>
      </w:pPr>
      <w:r>
        <w:t>Teljesítési hely</w:t>
      </w:r>
      <w:r w:rsidRPr="00BA6A8A">
        <w:t xml:space="preserve">: 1126 Budapest, Kiss János </w:t>
      </w:r>
      <w:proofErr w:type="spellStart"/>
      <w:r w:rsidRPr="00BA6A8A">
        <w:t>altb</w:t>
      </w:r>
      <w:proofErr w:type="spellEnd"/>
      <w:r w:rsidRPr="00BA6A8A">
        <w:t xml:space="preserve">. </w:t>
      </w:r>
      <w:proofErr w:type="gramStart"/>
      <w:r w:rsidRPr="00BA6A8A">
        <w:t>utca</w:t>
      </w:r>
      <w:proofErr w:type="gramEnd"/>
      <w:r w:rsidRPr="00BA6A8A">
        <w:t xml:space="preserve"> 31. (hrsz.: 7745)</w:t>
      </w:r>
    </w:p>
    <w:p w:rsidR="003C74F5" w:rsidRDefault="003C74F5" w:rsidP="003C74F5">
      <w:pPr>
        <w:jc w:val="both"/>
        <w:rPr>
          <w:b/>
          <w:u w:val="single"/>
        </w:rPr>
      </w:pPr>
    </w:p>
    <w:p w:rsidR="003C74F5" w:rsidRPr="003C74F5" w:rsidRDefault="003C74F5" w:rsidP="003C74F5">
      <w:pPr>
        <w:jc w:val="both"/>
        <w:rPr>
          <w:b/>
        </w:rPr>
      </w:pPr>
      <w:r w:rsidRPr="003C74F5">
        <w:rPr>
          <w:b/>
        </w:rPr>
        <w:t>Udvar felőli csoportszobák árnyékolása</w:t>
      </w:r>
    </w:p>
    <w:p w:rsidR="003C74F5" w:rsidRPr="00BA6A8A" w:rsidRDefault="003C74F5" w:rsidP="003C74F5">
      <w:pPr>
        <w:jc w:val="both"/>
      </w:pPr>
      <w:r w:rsidRPr="00BA6A8A">
        <w:t>Négy csoportszobában ablakok árnyékolása. Összesen 54,9 m2 redőny készítése.</w:t>
      </w:r>
    </w:p>
    <w:p w:rsidR="003C74F5" w:rsidRDefault="003C74F5" w:rsidP="003C74F5">
      <w:pPr>
        <w:jc w:val="both"/>
      </w:pPr>
    </w:p>
    <w:p w:rsidR="003C74F5" w:rsidRPr="00BA6A8A"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Mackós Óvoda:</w:t>
      </w:r>
    </w:p>
    <w:p w:rsidR="003C74F5" w:rsidRPr="00BA6A8A" w:rsidRDefault="003C74F5" w:rsidP="003C74F5">
      <w:pPr>
        <w:jc w:val="both"/>
      </w:pPr>
      <w:r>
        <w:t>Teljesítési hely</w:t>
      </w:r>
      <w:r w:rsidRPr="00BA6A8A">
        <w:t>: 1126 Budapest, Németvölgyi út 46. (hrsz.: 8260)</w:t>
      </w:r>
    </w:p>
    <w:p w:rsidR="003C74F5" w:rsidRDefault="003C74F5" w:rsidP="003C74F5">
      <w:pPr>
        <w:jc w:val="both"/>
        <w:rPr>
          <w:b/>
          <w:u w:val="single"/>
        </w:rPr>
      </w:pPr>
    </w:p>
    <w:p w:rsidR="003C74F5" w:rsidRPr="003C74F5" w:rsidRDefault="003C74F5" w:rsidP="003C74F5">
      <w:pPr>
        <w:jc w:val="both"/>
        <w:rPr>
          <w:b/>
        </w:rPr>
      </w:pPr>
      <w:r w:rsidRPr="003C74F5">
        <w:rPr>
          <w:b/>
        </w:rPr>
        <w:t>Emeleti gyermek mosdó és felnőtt WC felújítása</w:t>
      </w:r>
    </w:p>
    <w:p w:rsidR="003C74F5" w:rsidRPr="00BA6A8A" w:rsidRDefault="003C74F5" w:rsidP="003C74F5">
      <w:pPr>
        <w:jc w:val="both"/>
      </w:pPr>
      <w:r w:rsidRPr="00BA6A8A">
        <w:t xml:space="preserve">A Tulipán csoport emeleti mosdójának és a személyzeti WC-nek a teljes körű építészeti- és gépészeti felújítása történik. A felújítás magában foglalja 70 m2 fal- és padló lapburkolat cseréjét, vakolatcserét, falfestést, nyílászárók mázolását. Épületgépészeti munkák: új víz nyomó- és lefolyóvezetékek szerelése, berendezések cseréje (4 db mosdó, 4 db WC csésze). Elektromos vezetékcsere, új lámpák és ventillátor felszerelése történik. </w:t>
      </w:r>
    </w:p>
    <w:p w:rsidR="003C74F5" w:rsidRPr="00BA6A8A" w:rsidRDefault="003C74F5" w:rsidP="003C74F5">
      <w:pPr>
        <w:jc w:val="both"/>
      </w:pPr>
      <w:r w:rsidRPr="00BA6A8A">
        <w:t>Új radiátorburkolat, WC elválasztó falak, polcok, tükrök, pipere tárgyak stb. kerülnek felszerelésre.</w:t>
      </w:r>
    </w:p>
    <w:p w:rsidR="003C74F5" w:rsidRDefault="003C74F5" w:rsidP="003C74F5">
      <w:pPr>
        <w:jc w:val="both"/>
      </w:pPr>
    </w:p>
    <w:p w:rsidR="003C74F5" w:rsidRPr="00BA6A8A"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Zugliget Óvoda:</w:t>
      </w:r>
    </w:p>
    <w:p w:rsidR="003C74F5" w:rsidRPr="00BA6A8A" w:rsidRDefault="003C74F5" w:rsidP="003C74F5">
      <w:pPr>
        <w:jc w:val="both"/>
      </w:pPr>
      <w:r>
        <w:t>Teljesítési hely</w:t>
      </w:r>
      <w:r w:rsidRPr="00BA6A8A">
        <w:t>: 1125 Budapest, Zalai út 2. (hrsz.: 10761/74)</w:t>
      </w:r>
    </w:p>
    <w:p w:rsidR="003C74F5" w:rsidRDefault="003C74F5" w:rsidP="003C74F5">
      <w:pPr>
        <w:jc w:val="both"/>
        <w:rPr>
          <w:b/>
          <w:u w:val="single"/>
        </w:rPr>
      </w:pPr>
    </w:p>
    <w:p w:rsidR="003C74F5" w:rsidRPr="003C74F5" w:rsidRDefault="003C74F5" w:rsidP="003C74F5">
      <w:pPr>
        <w:jc w:val="both"/>
        <w:rPr>
          <w:b/>
        </w:rPr>
      </w:pPr>
      <w:r w:rsidRPr="003C74F5">
        <w:rPr>
          <w:b/>
        </w:rPr>
        <w:t>Gyermek mosdók teljes felújítása (2 db)</w:t>
      </w:r>
    </w:p>
    <w:p w:rsidR="003C74F5" w:rsidRPr="00BA6A8A" w:rsidRDefault="003C74F5" w:rsidP="003C74F5">
      <w:pPr>
        <w:jc w:val="both"/>
      </w:pPr>
      <w:r w:rsidRPr="00BA6A8A">
        <w:t>Két gyermekmosdó teljes körű építészeti- és gépészeti felújítása történik. A felújítás gyermekmosdónként magában foglalja 70 m2 fal- és padló lapburkolat cseréjét, válaszfalbontást, vakolást, falfestést, nyílászárók, csövek, állványok mázolását. Épületgépészeti munkák: új víz nyomó (105</w:t>
      </w:r>
      <w:r>
        <w:t xml:space="preserve"> </w:t>
      </w:r>
      <w:proofErr w:type="spellStart"/>
      <w:r w:rsidRPr="00BA6A8A">
        <w:t>fm</w:t>
      </w:r>
      <w:proofErr w:type="spellEnd"/>
      <w:r w:rsidRPr="00BA6A8A">
        <w:t xml:space="preserve">)- és lefolyóvezetékek szerelése, berendezések cseréje (6 db mosdó, 6 db WC csésze, 1 zuhany). Elektromos vezetékcsere, új lámpák felszerelése történik. </w:t>
      </w:r>
    </w:p>
    <w:p w:rsidR="003C74F5" w:rsidRPr="00BA6A8A" w:rsidRDefault="003C74F5" w:rsidP="003C74F5">
      <w:pPr>
        <w:jc w:val="both"/>
      </w:pPr>
      <w:r w:rsidRPr="00BA6A8A">
        <w:t>Új WC elválasztó falak, tükrök, pipere tárgyak stb. kerülnek felszerelésre.</w:t>
      </w:r>
    </w:p>
    <w:p w:rsidR="003C74F5" w:rsidRPr="00BA6A8A" w:rsidRDefault="003C74F5" w:rsidP="003C74F5">
      <w:pPr>
        <w:jc w:val="both"/>
      </w:pPr>
    </w:p>
    <w:p w:rsidR="003C74F5" w:rsidRPr="003C74F5" w:rsidRDefault="003C74F5" w:rsidP="003C74F5">
      <w:pPr>
        <w:jc w:val="both"/>
        <w:rPr>
          <w:b/>
        </w:rPr>
      </w:pPr>
      <w:r w:rsidRPr="003C74F5">
        <w:rPr>
          <w:b/>
        </w:rPr>
        <w:t>Udvari tereplépcső és járdalapos burkolatok felújítása</w:t>
      </w:r>
    </w:p>
    <w:p w:rsidR="003C74F5" w:rsidRPr="00BA6A8A" w:rsidRDefault="003C74F5" w:rsidP="003C74F5">
      <w:pPr>
        <w:jc w:val="both"/>
      </w:pPr>
      <w:r w:rsidRPr="00BA6A8A">
        <w:t xml:space="preserve">Az udvaron felújításra kerül 148,5 </w:t>
      </w:r>
      <w:proofErr w:type="spellStart"/>
      <w:r w:rsidRPr="00BA6A8A">
        <w:t>fm</w:t>
      </w:r>
      <w:proofErr w:type="spellEnd"/>
      <w:r w:rsidRPr="00BA6A8A">
        <w:t xml:space="preserve"> burkolt tereplépcső és 150 m2 új térburkolat készül.</w:t>
      </w:r>
    </w:p>
    <w:p w:rsidR="003C74F5" w:rsidRPr="00BA6A8A" w:rsidRDefault="003C74F5" w:rsidP="003C74F5">
      <w:pPr>
        <w:jc w:val="both"/>
      </w:pPr>
    </w:p>
    <w:p w:rsidR="003C74F5" w:rsidRPr="003C74F5" w:rsidRDefault="003C74F5" w:rsidP="003C74F5">
      <w:pPr>
        <w:jc w:val="both"/>
        <w:rPr>
          <w:b/>
        </w:rPr>
      </w:pPr>
      <w:r w:rsidRPr="003C74F5">
        <w:rPr>
          <w:b/>
        </w:rPr>
        <w:t>Víz alapvezeték cseréje</w:t>
      </w:r>
    </w:p>
    <w:p w:rsidR="003C74F5" w:rsidRPr="00BA6A8A" w:rsidRDefault="003C74F5" w:rsidP="003C74F5">
      <w:pPr>
        <w:jc w:val="both"/>
      </w:pPr>
      <w:r w:rsidRPr="00BA6A8A">
        <w:t>A</w:t>
      </w:r>
      <w:r>
        <w:t>z óvoda víz alapvezetéke cseréje 110 m hosszban. A vezeték bölcsődei álmennyezet felett található.</w:t>
      </w:r>
    </w:p>
    <w:p w:rsidR="003C74F5" w:rsidRDefault="003C74F5" w:rsidP="003C74F5">
      <w:pPr>
        <w:jc w:val="both"/>
      </w:pPr>
    </w:p>
    <w:p w:rsidR="003C74F5" w:rsidRPr="00BA6A8A"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Városmajori Óvoda:</w:t>
      </w:r>
    </w:p>
    <w:p w:rsidR="003C74F5" w:rsidRPr="00CF3C94" w:rsidRDefault="003C74F5" w:rsidP="003C74F5">
      <w:pPr>
        <w:jc w:val="both"/>
      </w:pPr>
      <w:r>
        <w:t>Teljesítési hely</w:t>
      </w:r>
      <w:r w:rsidRPr="00CF3C94">
        <w:t>: 1122 Budapest, Városmajor utca 59/b (hrsz.: 6832/1)</w:t>
      </w:r>
    </w:p>
    <w:p w:rsidR="003C74F5" w:rsidRDefault="003C74F5" w:rsidP="003C74F5">
      <w:pPr>
        <w:jc w:val="both"/>
        <w:rPr>
          <w:b/>
          <w:u w:val="single"/>
        </w:rPr>
      </w:pPr>
    </w:p>
    <w:p w:rsidR="003C74F5" w:rsidRPr="003C74F5" w:rsidRDefault="003C74F5" w:rsidP="003C74F5">
      <w:pPr>
        <w:jc w:val="both"/>
        <w:rPr>
          <w:b/>
        </w:rPr>
      </w:pPr>
      <w:r w:rsidRPr="003C74F5">
        <w:rPr>
          <w:b/>
        </w:rPr>
        <w:t>Udvari lépcsők felújítása</w:t>
      </w:r>
    </w:p>
    <w:p w:rsidR="003C74F5" w:rsidRPr="00BA6A8A" w:rsidRDefault="003C74F5" w:rsidP="003C74F5">
      <w:pPr>
        <w:jc w:val="both"/>
      </w:pPr>
      <w:r w:rsidRPr="00BA6A8A">
        <w:t>Udvari, mészkő burkolatos vasbeton (4 m3) tereplépcsők felújítása (60 m), lépcsőkísérő terméskő támfal (12 m3) átépítése.</w:t>
      </w:r>
    </w:p>
    <w:p w:rsidR="003C74F5" w:rsidRDefault="003C74F5" w:rsidP="003C74F5">
      <w:pPr>
        <w:jc w:val="both"/>
      </w:pPr>
    </w:p>
    <w:p w:rsidR="003C74F5" w:rsidRDefault="003C74F5">
      <w:pPr>
        <w:rPr>
          <w:b/>
          <w:bCs/>
        </w:rPr>
      </w:pPr>
      <w:r>
        <w:rPr>
          <w:b/>
          <w:bCs/>
        </w:rPr>
        <w:br w:type="page"/>
      </w: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lastRenderedPageBreak/>
        <w:t>Félsziget Klubház</w:t>
      </w:r>
    </w:p>
    <w:p w:rsidR="003C74F5" w:rsidRPr="00CF3C94" w:rsidRDefault="003C74F5" w:rsidP="003C74F5">
      <w:pPr>
        <w:jc w:val="both"/>
      </w:pPr>
      <w:r>
        <w:t xml:space="preserve">Teljesítési hely: 1126 Budapest, Kiss János </w:t>
      </w:r>
      <w:proofErr w:type="spellStart"/>
      <w:r>
        <w:t>altb</w:t>
      </w:r>
      <w:proofErr w:type="spellEnd"/>
      <w:r>
        <w:t xml:space="preserve">. </w:t>
      </w:r>
      <w:proofErr w:type="gramStart"/>
      <w:r>
        <w:t>utca</w:t>
      </w:r>
      <w:proofErr w:type="gramEnd"/>
      <w:r>
        <w:t xml:space="preserve"> 28/a (hrsz.: 7780/2</w:t>
      </w:r>
      <w:r w:rsidRPr="00CF3C94">
        <w:t>)</w:t>
      </w:r>
    </w:p>
    <w:p w:rsidR="003C74F5" w:rsidRDefault="003C74F5" w:rsidP="003C74F5">
      <w:pPr>
        <w:jc w:val="both"/>
        <w:rPr>
          <w:b/>
          <w:u w:val="single"/>
        </w:rPr>
      </w:pPr>
    </w:p>
    <w:p w:rsidR="003C74F5" w:rsidRPr="003C74F5" w:rsidRDefault="003C74F5" w:rsidP="003C74F5">
      <w:pPr>
        <w:jc w:val="both"/>
        <w:rPr>
          <w:b/>
        </w:rPr>
      </w:pPr>
      <w:r w:rsidRPr="003C74F5">
        <w:rPr>
          <w:b/>
        </w:rPr>
        <w:t>Új telephely kialakítása</w:t>
      </w:r>
    </w:p>
    <w:p w:rsidR="00853D16" w:rsidRDefault="003C74F5" w:rsidP="003C74F5">
      <w:pPr>
        <w:pStyle w:val="Listaszerbekezds"/>
        <w:ind w:left="0"/>
        <w:jc w:val="both"/>
      </w:pPr>
      <w:r>
        <w:t xml:space="preserve">A Félsziget Klubház részére új telephely kialakítása. Az új funkcióhoz teljes körű építészeti-, gépészeti és elektromos felújítás történik. Bontások: hagyományos és szerelt válaszfalak bontása (70 m2); lapburkolatok, fali csempe és szőnyegpadló bontása (124 m2); galériára vezető lépcső elbontása és átépítése; a galéria álmennyezetének bontása (60 m2); nyílászárók bontása. Az új helyiségcsoport kialakításához új szerelt válaszfalak (40 m2) és fém vázszerkezetre szerelt előtétfalak (95 m2) készülnek. Falakra és részben a padlóra lapburkolat kerül (70 m2), a padozat többi részén laminált padló (70 m2) fektetése történik. Új belső (6db) és külső (4 db) nyílászárók kerülnek beépítésre. A galéria mennyezetén új vakolat lesz. A falfelületek részben festést (100 m2) részben tapétát (150 m2) kapnak. Új gázüzemű kazán elhelyezése, bekötése és kéménybélelés történik. Az épületgépészeti vezetékek (víznyomó- és lefolyócsövek, fűtéscsövek) újonnan kerülnek kialakításra, új berendezésekkel (1db mosogató, 1 db kézmosó, 2 db WC, 4 db radiátor). </w:t>
      </w:r>
      <w:r w:rsidRPr="00BA6A8A">
        <w:t xml:space="preserve">Elektromos vezetékcsere, </w:t>
      </w:r>
      <w:r>
        <w:t>új lámpák és ventillátor felszerelése történik.</w:t>
      </w:r>
    </w:p>
    <w:p w:rsidR="00853D16" w:rsidRDefault="00853D16" w:rsidP="00853D16">
      <w:pPr>
        <w:jc w:val="both"/>
      </w:pPr>
    </w:p>
    <w:p w:rsidR="00853D16" w:rsidRDefault="00853D16" w:rsidP="00853D16">
      <w:pPr>
        <w:jc w:val="both"/>
      </w:pPr>
    </w:p>
    <w:p w:rsidR="00853D16" w:rsidRPr="008D1812" w:rsidRDefault="00853D16" w:rsidP="00853D16">
      <w:pPr>
        <w:pStyle w:val="Listaszerbekezds"/>
        <w:tabs>
          <w:tab w:val="left" w:pos="0"/>
        </w:tabs>
        <w:ind w:left="0"/>
        <w:jc w:val="both"/>
        <w:rPr>
          <w:rFonts w:ascii="Times" w:eastAsia="Times" w:hAnsi="Times"/>
          <w:b/>
          <w:caps/>
          <w:sz w:val="32"/>
          <w:szCs w:val="20"/>
        </w:rPr>
      </w:pPr>
      <w:r>
        <w:t xml:space="preserve">Az elvégzendő munkák tételes mennyiségét a Műszaki leírás mellékletét képező részletes árajánlat (árazatlan költségvetés - </w:t>
      </w:r>
      <w:proofErr w:type="spellStart"/>
      <w:r>
        <w:rPr>
          <w:i/>
        </w:rPr>
        <w:t>Árazatlan-költségvetés</w:t>
      </w:r>
      <w:proofErr w:type="gramStart"/>
      <w:r w:rsidRPr="00C34CFB">
        <w:rPr>
          <w:i/>
        </w:rPr>
        <w:t>.xlsx</w:t>
      </w:r>
      <w:proofErr w:type="spellEnd"/>
      <w:proofErr w:type="gramEnd"/>
      <w:r>
        <w:t>) tartalmazza.</w:t>
      </w:r>
    </w:p>
    <w:p w:rsidR="00853D16" w:rsidRPr="008D1812" w:rsidRDefault="00853D16" w:rsidP="00853D16">
      <w:pPr>
        <w:jc w:val="center"/>
        <w:outlineLvl w:val="0"/>
        <w:rPr>
          <w:rFonts w:ascii="Times" w:eastAsia="Times" w:hAnsi="Times"/>
          <w:b/>
          <w:caps/>
          <w:sz w:val="32"/>
          <w:szCs w:val="20"/>
        </w:rPr>
      </w:pPr>
    </w:p>
    <w:p w:rsidR="00853D16" w:rsidRPr="00F76640" w:rsidRDefault="00853D16" w:rsidP="00853D16">
      <w:pPr>
        <w:jc w:val="both"/>
      </w:pPr>
    </w:p>
    <w:p w:rsidR="00853D16" w:rsidRDefault="00853D16">
      <w:pPr>
        <w:rPr>
          <w:rFonts w:eastAsia="Times"/>
          <w:b/>
          <w:caps/>
          <w:sz w:val="32"/>
          <w:szCs w:val="20"/>
        </w:rPr>
      </w:pPr>
      <w:bookmarkStart w:id="54" w:name="_Toc213312485"/>
      <w:r>
        <w:rPr>
          <w:rFonts w:eastAsia="Times"/>
          <w:b/>
          <w:caps/>
          <w:sz w:val="32"/>
          <w:szCs w:val="20"/>
        </w:rPr>
        <w:br w:type="page"/>
      </w:r>
    </w:p>
    <w:p w:rsidR="005F082F" w:rsidRPr="005F082F" w:rsidRDefault="005F082F" w:rsidP="005F082F">
      <w:pPr>
        <w:jc w:val="center"/>
        <w:rPr>
          <w:rFonts w:eastAsia="Times"/>
          <w:b/>
          <w:caps/>
          <w:sz w:val="32"/>
          <w:szCs w:val="20"/>
        </w:rPr>
      </w:pPr>
      <w:r w:rsidRPr="005F082F">
        <w:rPr>
          <w:rFonts w:eastAsia="Times"/>
          <w:b/>
          <w:caps/>
          <w:sz w:val="32"/>
          <w:szCs w:val="20"/>
        </w:rPr>
        <w:lastRenderedPageBreak/>
        <w:t>Szerződés tervezet</w:t>
      </w:r>
    </w:p>
    <w:p w:rsidR="005F082F" w:rsidRPr="005F082F" w:rsidRDefault="005F082F" w:rsidP="005F082F">
      <w:pPr>
        <w:rPr>
          <w:rFonts w:eastAsia="Times"/>
        </w:rPr>
      </w:pPr>
    </w:p>
    <w:p w:rsidR="005F082F" w:rsidRPr="005F082F" w:rsidRDefault="005F082F" w:rsidP="005F082F">
      <w:pPr>
        <w:suppressAutoHyphens/>
        <w:spacing w:before="120" w:after="120"/>
        <w:jc w:val="center"/>
        <w:rPr>
          <w:b/>
          <w:bCs/>
          <w:spacing w:val="30"/>
          <w:lang w:eastAsia="zh-CN"/>
        </w:rPr>
      </w:pPr>
      <w:r w:rsidRPr="005F082F">
        <w:rPr>
          <w:b/>
          <w:bCs/>
          <w:spacing w:val="30"/>
          <w:sz w:val="28"/>
          <w:szCs w:val="28"/>
          <w:lang w:eastAsia="zh-CN"/>
        </w:rPr>
        <w:t>KIVITELEZÉSI SZERZŐDÉS</w:t>
      </w:r>
    </w:p>
    <w:p w:rsidR="005F082F" w:rsidRPr="005F082F" w:rsidRDefault="005F082F" w:rsidP="005F082F">
      <w:pPr>
        <w:suppressAutoHyphens/>
        <w:spacing w:before="120" w:after="120"/>
        <w:jc w:val="center"/>
        <w:rPr>
          <w:b/>
          <w:bCs/>
          <w:spacing w:val="30"/>
          <w:lang w:eastAsia="zh-CN"/>
        </w:rPr>
      </w:pPr>
    </w:p>
    <w:p w:rsidR="005F082F" w:rsidRPr="005F082F" w:rsidRDefault="005F082F" w:rsidP="005F082F">
      <w:pPr>
        <w:suppressAutoHyphens/>
        <w:spacing w:before="120" w:after="120"/>
        <w:jc w:val="center"/>
        <w:rPr>
          <w:b/>
          <w:bCs/>
          <w:spacing w:val="30"/>
          <w:lang w:eastAsia="zh-CN"/>
        </w:rPr>
      </w:pPr>
    </w:p>
    <w:tbl>
      <w:tblPr>
        <w:tblW w:w="0" w:type="auto"/>
        <w:tblInd w:w="-68" w:type="dxa"/>
        <w:tblLayout w:type="fixed"/>
        <w:tblCellMar>
          <w:left w:w="70" w:type="dxa"/>
          <w:right w:w="70" w:type="dxa"/>
        </w:tblCellMar>
        <w:tblLook w:val="04A0" w:firstRow="1" w:lastRow="0" w:firstColumn="1" w:lastColumn="0" w:noHBand="0" w:noVBand="1"/>
      </w:tblPr>
      <w:tblGrid>
        <w:gridCol w:w="2197"/>
        <w:gridCol w:w="6873"/>
      </w:tblGrid>
      <w:tr w:rsidR="005F082F" w:rsidRPr="005F082F" w:rsidTr="00420571">
        <w:tc>
          <w:tcPr>
            <w:tcW w:w="2197" w:type="dxa"/>
          </w:tcPr>
          <w:p w:rsidR="005F082F" w:rsidRPr="005F082F" w:rsidRDefault="005F082F" w:rsidP="005F082F">
            <w:pPr>
              <w:suppressAutoHyphens/>
              <w:snapToGrid w:val="0"/>
              <w:rPr>
                <w:lang w:eastAsia="zh-CN"/>
              </w:rPr>
            </w:pPr>
            <w:r w:rsidRPr="005F082F">
              <w:rPr>
                <w:lang w:eastAsia="zh-CN"/>
              </w:rPr>
              <w:t>egyrészről</w:t>
            </w:r>
          </w:p>
        </w:tc>
        <w:tc>
          <w:tcPr>
            <w:tcW w:w="6873" w:type="dxa"/>
          </w:tcPr>
          <w:p w:rsidR="005F082F" w:rsidRPr="005F082F" w:rsidRDefault="005F082F" w:rsidP="005F082F">
            <w:pPr>
              <w:suppressAutoHyphens/>
              <w:rPr>
                <w:rFonts w:eastAsia="Courier New"/>
                <w:b/>
                <w:bCs/>
                <w:lang w:eastAsia="zh-CN"/>
              </w:rPr>
            </w:pPr>
            <w:r w:rsidRPr="005F082F">
              <w:rPr>
                <w:rFonts w:eastAsia="Courier New"/>
                <w:b/>
                <w:bCs/>
                <w:lang w:eastAsia="zh-CN"/>
              </w:rPr>
              <w:t>Budapest Főváros XII. kerület Hegyvidéki Önkormányzat</w:t>
            </w:r>
          </w:p>
          <w:p w:rsidR="005F082F" w:rsidRPr="005F082F" w:rsidRDefault="005F082F" w:rsidP="005F082F">
            <w:pPr>
              <w:suppressAutoHyphens/>
              <w:rPr>
                <w:rFonts w:eastAsia="Courier New"/>
                <w:b/>
                <w:bCs/>
                <w:lang w:eastAsia="zh-CN"/>
              </w:rPr>
            </w:pPr>
            <w:r w:rsidRPr="005F082F">
              <w:rPr>
                <w:rFonts w:eastAsia="Courier New"/>
                <w:lang w:eastAsia="zh-CN"/>
              </w:rPr>
              <w:t>székhely: 1126 Budapest, Böszörményi út 23-25.</w:t>
            </w:r>
          </w:p>
          <w:p w:rsidR="005F082F" w:rsidRPr="005F082F" w:rsidRDefault="005F082F" w:rsidP="005F082F">
            <w:pPr>
              <w:suppressAutoHyphens/>
              <w:rPr>
                <w:rFonts w:eastAsia="Courier New"/>
                <w:lang w:eastAsia="zh-CN"/>
              </w:rPr>
            </w:pPr>
            <w:r w:rsidRPr="005F082F">
              <w:rPr>
                <w:rFonts w:eastAsia="Courier New"/>
                <w:lang w:eastAsia="zh-CN"/>
              </w:rPr>
              <w:t>elérhetőség: 06-1-224-5900</w:t>
            </w:r>
          </w:p>
          <w:p w:rsidR="005F082F" w:rsidRPr="005F082F" w:rsidRDefault="005F082F" w:rsidP="005F082F">
            <w:pPr>
              <w:suppressAutoHyphens/>
              <w:rPr>
                <w:rFonts w:eastAsia="Courier New"/>
                <w:lang w:eastAsia="zh-CN"/>
              </w:rPr>
            </w:pPr>
            <w:r w:rsidRPr="005F082F">
              <w:rPr>
                <w:rFonts w:eastAsia="Courier New"/>
                <w:lang w:eastAsia="zh-CN"/>
              </w:rPr>
              <w:t>bankszámlaszám: 12001008-00155297-00100006</w:t>
            </w:r>
          </w:p>
          <w:p w:rsidR="005F082F" w:rsidRPr="005F082F" w:rsidRDefault="005F082F" w:rsidP="005F082F">
            <w:pPr>
              <w:suppressAutoHyphens/>
              <w:rPr>
                <w:rFonts w:eastAsia="Courier New"/>
                <w:lang w:eastAsia="zh-CN"/>
              </w:rPr>
            </w:pPr>
            <w:r w:rsidRPr="005F082F">
              <w:rPr>
                <w:rFonts w:eastAsia="Courier New"/>
                <w:lang w:eastAsia="zh-CN"/>
              </w:rPr>
              <w:t>törzskönyvi azonosító szám (PIR): 735759</w:t>
            </w:r>
          </w:p>
          <w:p w:rsidR="005F082F" w:rsidRPr="005F082F" w:rsidRDefault="005F082F" w:rsidP="005F082F">
            <w:pPr>
              <w:suppressAutoHyphens/>
              <w:rPr>
                <w:rFonts w:eastAsia="Courier New"/>
                <w:lang w:eastAsia="zh-CN"/>
              </w:rPr>
            </w:pPr>
            <w:r w:rsidRPr="005F082F">
              <w:rPr>
                <w:rFonts w:eastAsia="Courier New"/>
                <w:lang w:eastAsia="zh-CN"/>
              </w:rPr>
              <w:t>adószám: 15735753-2-43</w:t>
            </w:r>
          </w:p>
          <w:p w:rsidR="005F082F" w:rsidRPr="005F082F" w:rsidRDefault="005F082F" w:rsidP="005F082F">
            <w:pPr>
              <w:suppressAutoHyphens/>
              <w:rPr>
                <w:rFonts w:eastAsia="Courier New"/>
                <w:lang w:eastAsia="zh-CN"/>
              </w:rPr>
            </w:pPr>
            <w:r w:rsidRPr="005F082F">
              <w:rPr>
                <w:rFonts w:eastAsia="Courier New"/>
                <w:lang w:eastAsia="zh-CN"/>
              </w:rPr>
              <w:t>képviseli: Dr. Váczi János alpolgármester</w:t>
            </w:r>
          </w:p>
          <w:p w:rsidR="005F082F" w:rsidRDefault="005F082F" w:rsidP="005F082F">
            <w:pPr>
              <w:suppressAutoHyphens/>
              <w:rPr>
                <w:rFonts w:eastAsia="Courier New"/>
                <w:lang w:eastAsia="zh-CN"/>
              </w:rPr>
            </w:pPr>
            <w:r w:rsidRPr="005F082F">
              <w:rPr>
                <w:rFonts w:eastAsia="Courier New"/>
                <w:lang w:eastAsia="zh-CN"/>
              </w:rPr>
              <w:t>képviselő elérhetősége: 06-1-224-5900</w:t>
            </w:r>
          </w:p>
          <w:p w:rsidR="002366DB" w:rsidRPr="004637EE" w:rsidRDefault="002366DB" w:rsidP="002366DB">
            <w:pPr>
              <w:suppressAutoHyphens/>
              <w:rPr>
                <w:rFonts w:eastAsia="Courier New"/>
                <w:lang w:eastAsia="zh-CN"/>
              </w:rPr>
            </w:pPr>
            <w:r w:rsidRPr="004637EE">
              <w:rPr>
                <w:rFonts w:eastAsia="Courier New"/>
                <w:lang w:eastAsia="zh-CN"/>
              </w:rPr>
              <w:t xml:space="preserve">KSH szám: </w:t>
            </w:r>
            <w:r w:rsidRPr="00BC214B">
              <w:rPr>
                <w:rFonts w:eastAsia="Courier New"/>
                <w:lang w:eastAsia="zh-CN"/>
              </w:rPr>
              <w:t>15735753-8411-321-01</w:t>
            </w:r>
          </w:p>
          <w:p w:rsidR="005F082F" w:rsidRPr="005F082F" w:rsidRDefault="005F082F" w:rsidP="005F082F">
            <w:pPr>
              <w:suppressAutoHyphens/>
              <w:rPr>
                <w:rFonts w:eastAsia="Courier New"/>
                <w:b/>
                <w:lang w:eastAsia="ar-SA"/>
              </w:rPr>
            </w:pPr>
            <w:r w:rsidRPr="005F082F">
              <w:rPr>
                <w:rFonts w:eastAsia="Courier New"/>
                <w:lang w:eastAsia="ar-SA"/>
              </w:rPr>
              <w:t xml:space="preserve">mint </w:t>
            </w:r>
            <w:r w:rsidRPr="005F082F">
              <w:rPr>
                <w:rFonts w:eastAsia="Courier New"/>
                <w:b/>
                <w:lang w:eastAsia="ar-SA"/>
              </w:rPr>
              <w:t>Megrendelő,</w:t>
            </w:r>
          </w:p>
          <w:p w:rsidR="005F082F" w:rsidRPr="005F082F" w:rsidRDefault="005F082F" w:rsidP="005F082F">
            <w:pPr>
              <w:suppressAutoHyphens/>
              <w:rPr>
                <w:rFonts w:eastAsia="Times"/>
                <w:sz w:val="12"/>
                <w:szCs w:val="12"/>
                <w:lang w:eastAsia="ar-SA"/>
              </w:rPr>
            </w:pPr>
          </w:p>
        </w:tc>
      </w:tr>
      <w:tr w:rsidR="005F082F" w:rsidRPr="005F082F" w:rsidTr="00420571">
        <w:tc>
          <w:tcPr>
            <w:tcW w:w="2197" w:type="dxa"/>
          </w:tcPr>
          <w:p w:rsidR="005F082F" w:rsidRPr="005F082F" w:rsidRDefault="005F082F" w:rsidP="005F082F">
            <w:pPr>
              <w:suppressAutoHyphens/>
              <w:snapToGrid w:val="0"/>
              <w:rPr>
                <w:rFonts w:eastAsia="Times"/>
                <w:sz w:val="12"/>
                <w:szCs w:val="12"/>
                <w:lang w:eastAsia="ar-SA"/>
              </w:rPr>
            </w:pPr>
          </w:p>
        </w:tc>
        <w:tc>
          <w:tcPr>
            <w:tcW w:w="6873" w:type="dxa"/>
          </w:tcPr>
          <w:p w:rsidR="005F082F" w:rsidRPr="005F082F" w:rsidRDefault="005F082F" w:rsidP="005F082F">
            <w:pPr>
              <w:suppressAutoHyphens/>
              <w:snapToGrid w:val="0"/>
              <w:rPr>
                <w:sz w:val="12"/>
                <w:szCs w:val="12"/>
                <w:lang w:eastAsia="ar-SA"/>
              </w:rPr>
            </w:pPr>
          </w:p>
        </w:tc>
      </w:tr>
      <w:tr w:rsidR="005F082F" w:rsidRPr="005F082F" w:rsidTr="00420571">
        <w:tc>
          <w:tcPr>
            <w:tcW w:w="2197" w:type="dxa"/>
          </w:tcPr>
          <w:p w:rsidR="005F082F" w:rsidRPr="005F082F" w:rsidRDefault="005F082F" w:rsidP="005F082F">
            <w:pPr>
              <w:suppressAutoHyphens/>
              <w:snapToGrid w:val="0"/>
              <w:rPr>
                <w:lang w:eastAsia="ar-SA"/>
              </w:rPr>
            </w:pPr>
            <w:r w:rsidRPr="005F082F">
              <w:rPr>
                <w:lang w:eastAsia="ar-SA"/>
              </w:rPr>
              <w:t>másrészről</w:t>
            </w:r>
          </w:p>
        </w:tc>
        <w:tc>
          <w:tcPr>
            <w:tcW w:w="6873" w:type="dxa"/>
            <w:hideMark/>
          </w:tcPr>
          <w:p w:rsidR="002366DB" w:rsidRPr="009D77E2" w:rsidRDefault="002366DB" w:rsidP="002366DB">
            <w:pPr>
              <w:rPr>
                <w:b/>
              </w:rPr>
            </w:pPr>
            <w:r w:rsidRPr="00073C88">
              <w:t>a neve vagy megnevezése:</w:t>
            </w:r>
            <w:r w:rsidRPr="009D77E2">
              <w:t xml:space="preserve"> […]</w:t>
            </w:r>
            <w:r w:rsidRPr="009D77E2">
              <w:rPr>
                <w:i/>
              </w:rPr>
              <w:t>*nyertes ajánlattevő adatai</w:t>
            </w:r>
          </w:p>
          <w:p w:rsidR="002366DB" w:rsidRPr="009D77E2" w:rsidRDefault="002366DB" w:rsidP="002366DB">
            <w:pPr>
              <w:rPr>
                <w:b/>
              </w:rPr>
            </w:pPr>
            <w:r w:rsidRPr="00073C88">
              <w:t>cím</w:t>
            </w:r>
            <w:r>
              <w:t xml:space="preserve">, </w:t>
            </w:r>
            <w:r w:rsidRPr="009D77E2">
              <w:rPr>
                <w:lang w:eastAsia="zh-CN"/>
              </w:rPr>
              <w:t>székhely:</w:t>
            </w:r>
            <w:r w:rsidRPr="009D77E2">
              <w:t xml:space="preserve"> […]</w:t>
            </w:r>
            <w:r w:rsidRPr="009D77E2">
              <w:rPr>
                <w:i/>
              </w:rPr>
              <w:t>*nyertes ajánlattevő adatai</w:t>
            </w:r>
          </w:p>
          <w:p w:rsidR="002366DB" w:rsidRDefault="002366DB" w:rsidP="002366DB">
            <w:pPr>
              <w:rPr>
                <w:i/>
              </w:rPr>
            </w:pPr>
            <w:r w:rsidRPr="009D77E2">
              <w:rPr>
                <w:iCs/>
              </w:rPr>
              <w:t xml:space="preserve">elérhetőség: </w:t>
            </w:r>
            <w:r w:rsidRPr="009D77E2">
              <w:t>[…]</w:t>
            </w:r>
            <w:r w:rsidRPr="009D77E2">
              <w:rPr>
                <w:i/>
              </w:rPr>
              <w:t>*nyertes ajánlattevő adatai</w:t>
            </w:r>
          </w:p>
          <w:p w:rsidR="002366DB" w:rsidRPr="009D77E2" w:rsidRDefault="002366DB" w:rsidP="002366DB">
            <w:pPr>
              <w:rPr>
                <w:lang w:eastAsia="zh-CN"/>
              </w:rPr>
            </w:pPr>
            <w:r w:rsidRPr="009D77E2">
              <w:rPr>
                <w:lang w:eastAsia="zh-CN"/>
              </w:rPr>
              <w:t xml:space="preserve">adószáma: </w:t>
            </w:r>
            <w:r w:rsidRPr="009D77E2">
              <w:t>[…]</w:t>
            </w:r>
            <w:r w:rsidRPr="009D77E2">
              <w:rPr>
                <w:i/>
              </w:rPr>
              <w:t>*nyertes ajánlattevő adatai</w:t>
            </w:r>
          </w:p>
          <w:p w:rsidR="002366DB" w:rsidRPr="009D77E2" w:rsidRDefault="002366DB" w:rsidP="002366DB">
            <w:pPr>
              <w:rPr>
                <w:b/>
              </w:rPr>
            </w:pPr>
            <w:r w:rsidRPr="009D77E2">
              <w:rPr>
                <w:iCs/>
                <w:lang w:eastAsia="zh-CN"/>
              </w:rPr>
              <w:t>vállalkozó kivitelezői nyilvántartási szám:</w:t>
            </w:r>
            <w:r w:rsidRPr="009D77E2">
              <w:rPr>
                <w:iCs/>
              </w:rPr>
              <w:t xml:space="preserve"> </w:t>
            </w:r>
            <w:r w:rsidRPr="009D77E2">
              <w:t>[…]</w:t>
            </w:r>
            <w:r w:rsidRPr="009D77E2">
              <w:rPr>
                <w:i/>
              </w:rPr>
              <w:t>*nyertes ajánlattevő adatai</w:t>
            </w:r>
          </w:p>
          <w:p w:rsidR="002366DB" w:rsidRPr="009D77E2" w:rsidRDefault="002366DB" w:rsidP="002366DB">
            <w:pPr>
              <w:rPr>
                <w:iCs/>
              </w:rPr>
            </w:pPr>
            <w:r w:rsidRPr="00073C88">
              <w:t>képviseletében eljáró személy neve, megnevezése címe/székhelye</w:t>
            </w:r>
            <w:r w:rsidRPr="009D77E2">
              <w:t>: […]</w:t>
            </w:r>
            <w:r w:rsidRPr="009D77E2">
              <w:rPr>
                <w:i/>
              </w:rPr>
              <w:t>*nyertes ajánlattevő adatai</w:t>
            </w:r>
          </w:p>
          <w:p w:rsidR="002366DB" w:rsidRPr="009D77E2" w:rsidRDefault="002366DB" w:rsidP="002366DB">
            <w:pPr>
              <w:rPr>
                <w:i/>
                <w:iCs/>
              </w:rPr>
            </w:pPr>
            <w:r w:rsidRPr="009D77E2">
              <w:rPr>
                <w:lang w:eastAsia="zh-CN"/>
              </w:rPr>
              <w:t>számlavezető pénzintézet</w:t>
            </w:r>
            <w:r w:rsidRPr="009D77E2">
              <w:rPr>
                <w:i/>
                <w:iCs/>
                <w:lang w:eastAsia="zh-CN"/>
              </w:rPr>
              <w:t xml:space="preserve"> </w:t>
            </w:r>
            <w:r w:rsidRPr="009D77E2">
              <w:rPr>
                <w:lang w:eastAsia="zh-CN"/>
              </w:rPr>
              <w:t xml:space="preserve">neve: </w:t>
            </w:r>
            <w:r w:rsidRPr="009D77E2">
              <w:t>[…]</w:t>
            </w:r>
            <w:r w:rsidRPr="009D77E2">
              <w:rPr>
                <w:i/>
              </w:rPr>
              <w:t>*nyertes ajánlattevő adatai</w:t>
            </w:r>
          </w:p>
          <w:p w:rsidR="002366DB" w:rsidRPr="009D77E2" w:rsidRDefault="002366DB" w:rsidP="002366DB">
            <w:pPr>
              <w:rPr>
                <w:iCs/>
              </w:rPr>
            </w:pPr>
            <w:r w:rsidRPr="009D77E2">
              <w:rPr>
                <w:lang w:eastAsia="zh-CN"/>
              </w:rPr>
              <w:t xml:space="preserve">pénzforgalmi számla száma: </w:t>
            </w:r>
            <w:r w:rsidRPr="009D77E2">
              <w:t>[…]</w:t>
            </w:r>
            <w:r w:rsidRPr="009D77E2">
              <w:rPr>
                <w:i/>
              </w:rPr>
              <w:t>*nyertes ajánlattevő adatai</w:t>
            </w:r>
          </w:p>
          <w:p w:rsidR="002366DB" w:rsidRPr="009D77E2" w:rsidRDefault="002366DB" w:rsidP="002366DB">
            <w:pPr>
              <w:rPr>
                <w:lang w:eastAsia="zh-CN"/>
              </w:rPr>
            </w:pPr>
            <w:r w:rsidRPr="009D77E2">
              <w:rPr>
                <w:iCs/>
                <w:lang w:eastAsia="zh-CN"/>
              </w:rPr>
              <w:t xml:space="preserve">képviselő elérhetősége: </w:t>
            </w:r>
            <w:r w:rsidRPr="009D77E2">
              <w:t>[…]</w:t>
            </w:r>
            <w:r w:rsidRPr="009D77E2">
              <w:rPr>
                <w:i/>
              </w:rPr>
              <w:t>*nyertes ajánlattevő adatai</w:t>
            </w:r>
          </w:p>
          <w:p w:rsidR="002366DB" w:rsidRPr="00073C88" w:rsidRDefault="002366DB" w:rsidP="002366DB">
            <w:pPr>
              <w:pStyle w:val="ADBekezds"/>
              <w:spacing w:before="0" w:after="0"/>
              <w:rPr>
                <w:rFonts w:ascii="Times New Roman" w:hAnsi="Times New Roman"/>
              </w:rPr>
            </w:pPr>
            <w:r w:rsidRPr="00073C88">
              <w:rPr>
                <w:rFonts w:ascii="Times New Roman" w:hAnsi="Times New Roman"/>
              </w:rPr>
              <w:t xml:space="preserve">nyilvántartó cégbíróság neve: </w:t>
            </w:r>
            <w:r w:rsidRPr="00073C88">
              <w:rPr>
                <w:rFonts w:ascii="Times New Roman" w:hAnsi="Times New Roman"/>
                <w:bCs/>
              </w:rPr>
              <w:t>[…]</w:t>
            </w:r>
            <w:r w:rsidRPr="00073C88">
              <w:rPr>
                <w:rFonts w:ascii="Times New Roman" w:hAnsi="Times New Roman"/>
              </w:rPr>
              <w:t xml:space="preserve">  </w:t>
            </w:r>
          </w:p>
          <w:p w:rsidR="005F082F" w:rsidRPr="005F082F" w:rsidRDefault="002366DB" w:rsidP="005F082F">
            <w:pPr>
              <w:suppressAutoHyphens/>
              <w:rPr>
                <w:lang w:eastAsia="zh-CN"/>
              </w:rPr>
            </w:pPr>
            <w:r w:rsidRPr="009D77E2">
              <w:rPr>
                <w:lang w:eastAsia="zh-CN"/>
              </w:rPr>
              <w:t xml:space="preserve">cégjegyzékszám: </w:t>
            </w:r>
            <w:r w:rsidRPr="009D77E2">
              <w:t>[…]</w:t>
            </w:r>
            <w:r w:rsidRPr="009D77E2">
              <w:rPr>
                <w:i/>
              </w:rPr>
              <w:t>*nyertes ajánlattevő adatai</w:t>
            </w:r>
          </w:p>
          <w:p w:rsidR="005F082F" w:rsidRPr="005F082F" w:rsidRDefault="005F082F" w:rsidP="005F082F">
            <w:pPr>
              <w:suppressAutoHyphens/>
              <w:rPr>
                <w:lang w:eastAsia="zh-CN"/>
              </w:rPr>
            </w:pPr>
            <w:r w:rsidRPr="005F082F">
              <w:rPr>
                <w:lang w:eastAsia="zh-CN"/>
              </w:rPr>
              <w:t xml:space="preserve">mint </w:t>
            </w:r>
            <w:r w:rsidRPr="005F082F">
              <w:rPr>
                <w:b/>
                <w:bCs/>
                <w:lang w:eastAsia="zh-CN"/>
              </w:rPr>
              <w:t>Vállalkozó,</w:t>
            </w:r>
          </w:p>
        </w:tc>
      </w:tr>
    </w:tbl>
    <w:p w:rsidR="005F082F" w:rsidRPr="005F082F" w:rsidRDefault="005F082F" w:rsidP="005F082F">
      <w:pPr>
        <w:tabs>
          <w:tab w:val="left" w:pos="-2127"/>
        </w:tabs>
        <w:suppressAutoHyphens/>
        <w:spacing w:before="120" w:after="120"/>
        <w:jc w:val="both"/>
        <w:rPr>
          <w:lang w:eastAsia="zh-CN"/>
        </w:rPr>
      </w:pPr>
      <w:r w:rsidRPr="005F082F">
        <w:rPr>
          <w:lang w:eastAsia="zh-CN"/>
        </w:rPr>
        <w:t xml:space="preserve">(a továbbiakban együttes említésük során: </w:t>
      </w:r>
      <w:r w:rsidRPr="005F082F">
        <w:rPr>
          <w:b/>
          <w:lang w:eastAsia="zh-CN"/>
        </w:rPr>
        <w:t xml:space="preserve">”Felek” </w:t>
      </w:r>
      <w:r w:rsidRPr="005F082F">
        <w:rPr>
          <w:lang w:eastAsia="zh-CN"/>
        </w:rPr>
        <w:t>vagy</w:t>
      </w:r>
      <w:r w:rsidRPr="005F082F">
        <w:rPr>
          <w:b/>
          <w:lang w:eastAsia="zh-CN"/>
        </w:rPr>
        <w:t xml:space="preserve"> „Szerződő Felek”</w:t>
      </w:r>
      <w:r w:rsidRPr="005F082F">
        <w:rPr>
          <w:lang w:eastAsia="zh-CN"/>
        </w:rPr>
        <w:t xml:space="preserve">) </w:t>
      </w:r>
    </w:p>
    <w:p w:rsidR="005F082F" w:rsidRPr="005F082F" w:rsidRDefault="005F082F" w:rsidP="005F082F">
      <w:pPr>
        <w:spacing w:after="200" w:line="276" w:lineRule="auto"/>
        <w:rPr>
          <w:lang w:eastAsia="zh-CN"/>
        </w:rPr>
      </w:pPr>
    </w:p>
    <w:p w:rsidR="005F082F" w:rsidRPr="005F082F" w:rsidRDefault="005F082F" w:rsidP="005F082F">
      <w:pPr>
        <w:suppressAutoHyphens/>
        <w:spacing w:after="120"/>
        <w:ind w:left="360"/>
        <w:jc w:val="center"/>
        <w:rPr>
          <w:b/>
          <w:bCs/>
          <w:lang w:eastAsia="zh-CN"/>
        </w:rPr>
      </w:pPr>
      <w:r w:rsidRPr="005F082F">
        <w:rPr>
          <w:b/>
          <w:bCs/>
          <w:lang w:eastAsia="zh-CN"/>
        </w:rPr>
        <w:t>I. ELŐZMÉNYEK</w:t>
      </w:r>
    </w:p>
    <w:p w:rsidR="005F082F" w:rsidRPr="005F082F" w:rsidRDefault="005F082F" w:rsidP="005F082F">
      <w:pPr>
        <w:suppressAutoHyphens/>
        <w:spacing w:after="120"/>
        <w:jc w:val="both"/>
        <w:rPr>
          <w:b/>
          <w:bCs/>
          <w:lang w:eastAsia="zh-CN"/>
        </w:rPr>
      </w:pPr>
      <w:r w:rsidRPr="005F082F">
        <w:rPr>
          <w:b/>
          <w:lang w:eastAsia="zh-CN"/>
        </w:rPr>
        <w:t>1.</w:t>
      </w:r>
      <w:r w:rsidRPr="005F082F">
        <w:rPr>
          <w:lang w:eastAsia="zh-CN"/>
        </w:rPr>
        <w:t xml:space="preserve"> Megrendelő, mint ajánlatkérő, a közbeszerzésekről szóló 2015. évi CXLIII. törvény (továbbiakban: „</w:t>
      </w:r>
      <w:r w:rsidRPr="005F082F">
        <w:rPr>
          <w:b/>
          <w:lang w:eastAsia="zh-CN"/>
        </w:rPr>
        <w:t>Kbt</w:t>
      </w:r>
      <w:r w:rsidRPr="005F082F">
        <w:rPr>
          <w:lang w:eastAsia="zh-CN"/>
        </w:rPr>
        <w:t xml:space="preserve">.”) alapján </w:t>
      </w:r>
      <w:r w:rsidRPr="005F082F">
        <w:rPr>
          <w:b/>
          <w:i/>
        </w:rPr>
        <w:t>"</w:t>
      </w:r>
      <w:r w:rsidR="003C74F5" w:rsidRPr="003C74F5">
        <w:rPr>
          <w:b/>
          <w:i/>
        </w:rPr>
        <w:t>Intézményi felújítások és fejlesztések</w:t>
      </w:r>
      <w:r w:rsidRPr="005F082F">
        <w:rPr>
          <w:b/>
          <w:i/>
        </w:rPr>
        <w:t>"</w:t>
      </w:r>
      <w:r w:rsidRPr="005F082F">
        <w:rPr>
          <w:b/>
          <w:i/>
          <w:sz w:val="23"/>
          <w:szCs w:val="23"/>
          <w:lang w:eastAsia="zh-CN"/>
        </w:rPr>
        <w:t xml:space="preserve"> </w:t>
      </w:r>
      <w:r w:rsidRPr="005F082F">
        <w:rPr>
          <w:lang w:eastAsia="zh-CN"/>
        </w:rPr>
        <w:t xml:space="preserve">tárgyban indított közbeszerzési eljárást (továbbiakban: </w:t>
      </w:r>
      <w:r w:rsidRPr="005F082F">
        <w:rPr>
          <w:b/>
          <w:lang w:eastAsia="zh-CN"/>
        </w:rPr>
        <w:t>”Közbeszerzési Eljárás”</w:t>
      </w:r>
      <w:r w:rsidRPr="005F082F">
        <w:rPr>
          <w:lang w:eastAsia="zh-CN"/>
        </w:rPr>
        <w:t>).</w:t>
      </w:r>
    </w:p>
    <w:p w:rsidR="005F082F" w:rsidRPr="005F082F" w:rsidRDefault="005F082F" w:rsidP="005F082F">
      <w:pPr>
        <w:suppressAutoHyphens/>
        <w:spacing w:after="120"/>
        <w:jc w:val="both"/>
        <w:rPr>
          <w:lang w:eastAsia="zh-CN"/>
        </w:rPr>
      </w:pPr>
      <w:r w:rsidRPr="005F082F">
        <w:rPr>
          <w:b/>
          <w:bCs/>
          <w:lang w:eastAsia="zh-CN"/>
        </w:rPr>
        <w:t>2.</w:t>
      </w:r>
      <w:r w:rsidRPr="005F082F">
        <w:rPr>
          <w:lang w:eastAsia="zh-CN"/>
        </w:rPr>
        <w:t xml:space="preserve"> Vállalkozó, mint ajánlattevő a Közbeszerzési Eljárásban részt vett, és figyelemmel arra, hogy Megrendelő Vállalkozó ajánlatát fogadta el nyertes ajánlatként, Felek a jelen szerződést (a továbbiakban: „</w:t>
      </w:r>
      <w:r w:rsidRPr="005F082F">
        <w:rPr>
          <w:b/>
          <w:lang w:eastAsia="zh-CN"/>
        </w:rPr>
        <w:t>Szerződés”</w:t>
      </w:r>
      <w:r w:rsidRPr="005F082F">
        <w:rPr>
          <w:lang w:eastAsia="zh-CN"/>
        </w:rPr>
        <w:t>) kötik egymással.</w:t>
      </w:r>
    </w:p>
    <w:p w:rsidR="005F082F" w:rsidRPr="005F082F" w:rsidRDefault="005F082F" w:rsidP="005F082F">
      <w:pPr>
        <w:spacing w:after="120"/>
        <w:jc w:val="center"/>
        <w:rPr>
          <w:b/>
          <w:bCs/>
          <w:lang w:eastAsia="zh-CN"/>
        </w:rPr>
      </w:pPr>
    </w:p>
    <w:p w:rsidR="005F082F" w:rsidRPr="005F082F" w:rsidRDefault="005F082F" w:rsidP="005F082F">
      <w:pPr>
        <w:spacing w:after="120"/>
        <w:jc w:val="center"/>
        <w:rPr>
          <w:b/>
          <w:bCs/>
          <w:lang w:eastAsia="zh-CN"/>
        </w:rPr>
      </w:pPr>
      <w:r w:rsidRPr="005F082F">
        <w:rPr>
          <w:b/>
          <w:bCs/>
          <w:lang w:eastAsia="zh-CN"/>
        </w:rPr>
        <w:t>II. A SZERZŐDÉST ALKOTÓ DOKUMENTUMOK, KBT. ÁLTAL MEGHATÁROZOTT TARTALOM, KEZESEK</w:t>
      </w:r>
    </w:p>
    <w:p w:rsidR="002366DB" w:rsidRPr="00C244B6" w:rsidRDefault="002366DB" w:rsidP="002366DB">
      <w:pPr>
        <w:suppressAutoHyphens/>
        <w:spacing w:after="120"/>
        <w:jc w:val="both"/>
        <w:rPr>
          <w:b/>
          <w:u w:val="single"/>
          <w:lang w:eastAsia="zh-CN"/>
        </w:rPr>
      </w:pPr>
      <w:r w:rsidRPr="00C244B6">
        <w:rPr>
          <w:b/>
          <w:u w:val="single"/>
          <w:lang w:eastAsia="zh-CN"/>
        </w:rPr>
        <w:t>1. Szerződéses okmányok:</w:t>
      </w:r>
    </w:p>
    <w:p w:rsidR="002366DB" w:rsidRDefault="002366DB" w:rsidP="002366DB">
      <w:pPr>
        <w:suppressAutoHyphens/>
        <w:spacing w:after="120"/>
        <w:jc w:val="both"/>
        <w:rPr>
          <w:lang w:eastAsia="zh-CN"/>
        </w:rPr>
      </w:pPr>
      <w:r>
        <w:rPr>
          <w:lang w:eastAsia="zh-CN"/>
        </w:rPr>
        <w:lastRenderedPageBreak/>
        <w:t>Felek kijelentik, hogy teljes megállapodásukat nem kizárólag jelen Szerződés törzsszövege tartalmazza. A Közbeszerzési Eljárás során keletkezett iratokat úgy kell tekinteni, mint amelyek a jelen Szerződés elválaszthatatlan részeit képezik, azzal együtt olvasandók és értelmezendők, különös tekintettel az alábbi dokumentumokra (Szerződéses Okmányok):</w:t>
      </w:r>
    </w:p>
    <w:p w:rsidR="002366DB" w:rsidRDefault="002366DB" w:rsidP="002366DB">
      <w:pPr>
        <w:suppressAutoHyphens/>
        <w:spacing w:after="120"/>
        <w:jc w:val="both"/>
        <w:rPr>
          <w:lang w:eastAsia="zh-CN"/>
        </w:rPr>
      </w:pPr>
      <w:r>
        <w:rPr>
          <w:lang w:eastAsia="zh-CN"/>
        </w:rPr>
        <w:t>- a Kbt. 3. § 21. pontja szerinti Közbeszerzési Dokumentumok;</w:t>
      </w:r>
    </w:p>
    <w:p w:rsidR="002366DB" w:rsidRDefault="002366DB" w:rsidP="002366DB">
      <w:pPr>
        <w:suppressAutoHyphens/>
        <w:spacing w:after="120"/>
        <w:jc w:val="both"/>
        <w:rPr>
          <w:lang w:eastAsia="zh-CN"/>
        </w:rPr>
      </w:pPr>
      <w:r>
        <w:rPr>
          <w:lang w:eastAsia="zh-CN"/>
        </w:rPr>
        <w:t>- Nyertes ajánlat.</w:t>
      </w:r>
    </w:p>
    <w:p w:rsidR="002366DB" w:rsidRDefault="002366DB" w:rsidP="002366DB">
      <w:pPr>
        <w:suppressAutoHyphens/>
        <w:spacing w:after="120"/>
        <w:jc w:val="both"/>
        <w:rPr>
          <w:lang w:eastAsia="zh-CN"/>
        </w:rPr>
      </w:pPr>
      <w:r>
        <w:rPr>
          <w:lang w:eastAsia="zh-CN"/>
        </w:rPr>
        <w:t>A Felek rögzíti, hogy a fenti okiratok akkor is a Szerződés részét képezi, ha fizikailag nem kerülnek a Szerződéshez csatolásra. A fizikai csatolás hiánya nem képezi jogi akadályát annak, hogy a végleges feltételeket jelen Szerződéssel együtt alkalmazzák Felek.</w:t>
      </w:r>
    </w:p>
    <w:p w:rsidR="002366DB" w:rsidRPr="00C244B6" w:rsidRDefault="002366DB" w:rsidP="002366DB">
      <w:pPr>
        <w:suppressAutoHyphens/>
        <w:spacing w:after="120"/>
        <w:jc w:val="both"/>
        <w:rPr>
          <w:b/>
          <w:u w:val="single"/>
          <w:lang w:eastAsia="zh-CN"/>
        </w:rPr>
      </w:pPr>
      <w:r w:rsidRPr="00C244B6">
        <w:rPr>
          <w:b/>
          <w:u w:val="single"/>
          <w:lang w:eastAsia="zh-CN"/>
        </w:rPr>
        <w:t>2. Szerződéses Okmányok értelmezése:</w:t>
      </w:r>
    </w:p>
    <w:p w:rsidR="002366DB" w:rsidRDefault="002366DB" w:rsidP="002366DB">
      <w:pPr>
        <w:widowControl w:val="0"/>
        <w:suppressAutoHyphens/>
        <w:autoSpaceDE w:val="0"/>
        <w:spacing w:after="120"/>
        <w:jc w:val="both"/>
        <w:rPr>
          <w:lang w:eastAsia="zh-CN"/>
        </w:rPr>
      </w:pPr>
      <w:r>
        <w:rPr>
          <w:lang w:eastAsia="zh-CN"/>
        </w:rPr>
        <w:t>A Szerződéses Okmányok közötti, vagy azokon belüli, ugyanazon kérdésre vonatkozó bármely eltérés, ellentmondás, értelmezési nehézség esetén a legteljesebb műszaki-szakmai tartalmat rögzítő rendelkezés az irányadó.</w:t>
      </w:r>
    </w:p>
    <w:p w:rsidR="005F082F" w:rsidRPr="005F082F" w:rsidRDefault="005F082F" w:rsidP="00363702">
      <w:pPr>
        <w:suppressAutoHyphens/>
        <w:spacing w:after="120"/>
        <w:jc w:val="both"/>
        <w:rPr>
          <w:b/>
          <w:color w:val="000000"/>
          <w:lang w:eastAsia="zh-CN"/>
        </w:rPr>
      </w:pPr>
      <w:r w:rsidRPr="005F082F">
        <w:rPr>
          <w:lang w:eastAsia="zh-CN"/>
        </w:rPr>
        <w:t xml:space="preserve"> </w:t>
      </w:r>
      <w:smartTag w:uri="urn:schemas-microsoft-com:office:smarttags" w:element="metricconverter">
        <w:smartTagPr>
          <w:attr w:name="ProductID" w:val="3. A"/>
        </w:smartTagPr>
        <w:r w:rsidRPr="005F082F">
          <w:rPr>
            <w:b/>
            <w:u w:val="single"/>
            <w:lang w:eastAsia="zh-CN"/>
          </w:rPr>
          <w:t>3.</w:t>
        </w:r>
        <w:r w:rsidRPr="005F082F">
          <w:rPr>
            <w:u w:val="single"/>
            <w:lang w:eastAsia="zh-CN"/>
          </w:rPr>
          <w:t xml:space="preserve"> </w:t>
        </w:r>
        <w:r w:rsidRPr="005F082F">
          <w:rPr>
            <w:b/>
            <w:color w:val="000000"/>
            <w:u w:val="single"/>
            <w:lang w:eastAsia="zh-CN"/>
          </w:rPr>
          <w:t>A</w:t>
        </w:r>
      </w:smartTag>
      <w:r w:rsidRPr="005F082F">
        <w:rPr>
          <w:b/>
          <w:color w:val="000000"/>
          <w:u w:val="single"/>
          <w:lang w:eastAsia="zh-CN"/>
        </w:rPr>
        <w:t xml:space="preserve"> Szerződés Kbt. által meghatározott tartalma:</w:t>
      </w:r>
    </w:p>
    <w:p w:rsidR="005F082F" w:rsidRPr="005F082F" w:rsidRDefault="005F082F" w:rsidP="005F082F">
      <w:pPr>
        <w:suppressAutoHyphens/>
        <w:spacing w:after="120"/>
        <w:jc w:val="both"/>
        <w:rPr>
          <w:color w:val="000000"/>
          <w:lang w:eastAsia="zh-CN"/>
        </w:rPr>
      </w:pPr>
      <w:r w:rsidRPr="005F082F">
        <w:rPr>
          <w:b/>
          <w:color w:val="000000"/>
          <w:lang w:eastAsia="zh-CN"/>
        </w:rPr>
        <w:t xml:space="preserve">3.1. </w:t>
      </w:r>
      <w:r w:rsidRPr="005F082F">
        <w:rPr>
          <w:color w:val="000000"/>
          <w:lang w:eastAsia="zh-CN"/>
        </w:rPr>
        <w:t xml:space="preserve">A </w:t>
      </w:r>
      <w:r w:rsidRPr="005F082F">
        <w:rPr>
          <w:b/>
          <w:color w:val="000000"/>
          <w:lang w:eastAsia="zh-CN"/>
        </w:rPr>
        <w:t>Kbt. 131. § (2) bekezdés</w:t>
      </w:r>
      <w:r w:rsidRPr="005F082F">
        <w:rPr>
          <w:color w:val="000000"/>
          <w:lang w:eastAsia="zh-CN"/>
        </w:rPr>
        <w:t xml:space="preserve">ének eleget téve Felek rögzítik, hogy a Szerződéses dokumentumok részét képezi Vállalkozó Ajánlata, így a nyertes ajánlat értékelésre kerülő tartalmi elemei – így különösen a </w:t>
      </w:r>
      <w:r w:rsidRPr="005F082F">
        <w:rPr>
          <w:i/>
          <w:color w:val="000000"/>
          <w:lang w:eastAsia="zh-CN"/>
        </w:rPr>
        <w:t>„Környezetvédelmi vállalások a teljesítés során”</w:t>
      </w:r>
      <w:r w:rsidRPr="005F082F">
        <w:rPr>
          <w:color w:val="000000"/>
          <w:lang w:eastAsia="zh-CN"/>
        </w:rPr>
        <w:t xml:space="preserve"> értékelési szempont kapcsán tett vállalások – a Szerződés részét, Vállalkozó kötelezettségét képezik.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3.2. </w:t>
      </w:r>
      <w:r w:rsidRPr="005F082F">
        <w:rPr>
          <w:color w:val="000000"/>
          <w:lang w:eastAsia="zh-CN"/>
        </w:rPr>
        <w:t xml:space="preserve">A </w:t>
      </w:r>
      <w:r w:rsidRPr="005F082F">
        <w:rPr>
          <w:b/>
          <w:color w:val="000000"/>
          <w:lang w:eastAsia="zh-CN"/>
        </w:rPr>
        <w:t xml:space="preserve">Kbt. </w:t>
      </w:r>
      <w:r w:rsidRPr="005F082F">
        <w:rPr>
          <w:b/>
          <w:color w:val="000000"/>
        </w:rPr>
        <w:t xml:space="preserve">136. § (1) </w:t>
      </w:r>
      <w:r w:rsidRPr="005F082F">
        <w:rPr>
          <w:b/>
          <w:color w:val="000000"/>
          <w:lang w:eastAsia="zh-CN"/>
        </w:rPr>
        <w:t>bekezdés a)</w:t>
      </w:r>
      <w:r w:rsidRPr="005F082F">
        <w:rPr>
          <w:color w:val="000000"/>
          <w:lang w:eastAsia="zh-CN"/>
        </w:rPr>
        <w:t xml:space="preserve"> pontjának eleget téve Felek megállapodnak, hogy Vállalkozó a Szerződés teljesítése során nem fizethet ki, illetve számolhat el a Szerződés teljesítésével összefüggésben olyan költségeket, melyek a Kbt. 62. § (1) bekezdés k) pontja </w:t>
      </w:r>
      <w:proofErr w:type="spellStart"/>
      <w:r w:rsidRPr="005F082F">
        <w:rPr>
          <w:color w:val="000000"/>
          <w:lang w:eastAsia="zh-CN"/>
        </w:rPr>
        <w:t>ka</w:t>
      </w:r>
      <w:proofErr w:type="spellEnd"/>
      <w:r w:rsidRPr="005F082F">
        <w:rPr>
          <w:color w:val="000000"/>
          <w:lang w:eastAsia="zh-CN"/>
        </w:rPr>
        <w:t>)</w:t>
      </w:r>
      <w:proofErr w:type="spellStart"/>
      <w:r w:rsidRPr="005F082F">
        <w:rPr>
          <w:color w:val="000000"/>
          <w:lang w:eastAsia="zh-CN"/>
        </w:rPr>
        <w:t>-kb</w:t>
      </w:r>
      <w:proofErr w:type="spellEnd"/>
      <w:r w:rsidRPr="005F082F">
        <w:rPr>
          <w:color w:val="000000"/>
          <w:lang w:eastAsia="zh-CN"/>
        </w:rPr>
        <w:t>) alpontja szerinti feltételeknek nem megfelelő társaság tekintetében merülnek fel, és melyek a Vállalkozó adóköteles jövedelmének csökkentésére alkalmasak.</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3.3. </w:t>
      </w:r>
      <w:r w:rsidRPr="005F082F">
        <w:rPr>
          <w:color w:val="000000"/>
          <w:lang w:eastAsia="zh-CN"/>
        </w:rPr>
        <w:t xml:space="preserve">A </w:t>
      </w:r>
      <w:r w:rsidRPr="005F082F">
        <w:rPr>
          <w:b/>
          <w:color w:val="000000"/>
          <w:lang w:eastAsia="zh-CN"/>
        </w:rPr>
        <w:t xml:space="preserve">Kbt. 136 § (1) bekezdés b) </w:t>
      </w:r>
      <w:r w:rsidRPr="005F082F">
        <w:rPr>
          <w:color w:val="000000"/>
          <w:lang w:eastAsia="zh-CN"/>
        </w:rPr>
        <w:t xml:space="preserve">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w:t>
      </w:r>
      <w:r w:rsidRPr="005F082F">
        <w:rPr>
          <w:b/>
          <w:color w:val="000000"/>
          <w:lang w:eastAsia="zh-CN"/>
        </w:rPr>
        <w:t>Kbt. 143. § (3) bekezdés</w:t>
      </w:r>
      <w:r w:rsidRPr="005F082F">
        <w:rPr>
          <w:color w:val="000000"/>
          <w:lang w:eastAsia="zh-CN"/>
        </w:rPr>
        <w:t xml:space="preserve">ében megjelölt ügyletekről.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3.4. </w:t>
      </w:r>
      <w:r w:rsidRPr="005F082F">
        <w:rPr>
          <w:color w:val="000000"/>
          <w:lang w:eastAsia="zh-CN"/>
        </w:rPr>
        <w:t xml:space="preserve">A </w:t>
      </w:r>
      <w:r w:rsidRPr="005F082F">
        <w:rPr>
          <w:b/>
          <w:color w:val="000000"/>
          <w:lang w:eastAsia="zh-CN"/>
        </w:rPr>
        <w:t>Kbt. 136. § (2) bekezdés</w:t>
      </w:r>
      <w:r w:rsidRPr="005F082F">
        <w:rPr>
          <w:color w:val="000000"/>
          <w:lang w:eastAsia="zh-CN"/>
        </w:rPr>
        <w:t>ének eleget téve Felek megállapodnak, hogy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5F082F" w:rsidRPr="005F082F" w:rsidRDefault="005F082F" w:rsidP="005F082F">
      <w:pPr>
        <w:widowControl w:val="0"/>
        <w:suppressAutoHyphens/>
        <w:autoSpaceDE w:val="0"/>
        <w:spacing w:after="120"/>
        <w:jc w:val="center"/>
        <w:rPr>
          <w:b/>
          <w:bCs/>
          <w:lang w:eastAsia="zh-CN"/>
        </w:rPr>
      </w:pPr>
    </w:p>
    <w:p w:rsidR="005F082F" w:rsidRPr="005F082F" w:rsidRDefault="005F082F" w:rsidP="005F082F">
      <w:pPr>
        <w:widowControl w:val="0"/>
        <w:suppressAutoHyphens/>
        <w:autoSpaceDE w:val="0"/>
        <w:spacing w:after="120"/>
        <w:jc w:val="center"/>
        <w:rPr>
          <w:lang w:eastAsia="zh-CN"/>
        </w:rPr>
      </w:pPr>
      <w:r w:rsidRPr="005F082F">
        <w:rPr>
          <w:b/>
          <w:bCs/>
          <w:lang w:eastAsia="zh-CN"/>
        </w:rPr>
        <w:t xml:space="preserve">III. A SZERZŐDÉS TÁRGYA </w:t>
      </w:r>
      <w:r w:rsidRPr="005F082F">
        <w:rPr>
          <w:b/>
          <w:lang w:eastAsia="zh-CN"/>
        </w:rPr>
        <w:t>ÉS A SZERZŐDÉS TÁRGYÁT ÉRINTŐ NYILATKOZATOK</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Megrendelő megrendeli, Vállalkozó pedig a jelen Szerződésben meghatározott díjért (továbbiakban Vállalkozói Díj) elvállalja a Közbeszerzési Eljárás során, különösen a Közbeszerzési dokumentumok </w:t>
      </w:r>
      <w:r w:rsidRPr="005F082F">
        <w:rPr>
          <w:bCs/>
          <w:lang w:eastAsia="zh-CN"/>
        </w:rPr>
        <w:t xml:space="preserve">Műszaki Leírásában (továbbiakban: </w:t>
      </w:r>
      <w:r w:rsidRPr="005F082F">
        <w:rPr>
          <w:b/>
          <w:bCs/>
          <w:lang w:eastAsia="zh-CN"/>
        </w:rPr>
        <w:t>„Műszaki Leírás”</w:t>
      </w:r>
      <w:r w:rsidRPr="005F082F">
        <w:rPr>
          <w:bCs/>
          <w:lang w:eastAsia="zh-CN"/>
        </w:rPr>
        <w:t>) részletesen meghatározott</w:t>
      </w:r>
      <w:r w:rsidRPr="005F082F">
        <w:rPr>
          <w:lang w:eastAsia="zh-CN"/>
        </w:rPr>
        <w:t xml:space="preserve"> alábbi építési-szerelési munkák (a továbbiakban együtt: „</w:t>
      </w:r>
      <w:r w:rsidRPr="005F082F">
        <w:rPr>
          <w:b/>
          <w:lang w:eastAsia="zh-CN"/>
        </w:rPr>
        <w:t>Munka</w:t>
      </w:r>
      <w:r w:rsidRPr="005F082F">
        <w:rPr>
          <w:lang w:eastAsia="zh-CN"/>
        </w:rPr>
        <w:t>” vagy „</w:t>
      </w:r>
      <w:r w:rsidRPr="005F082F">
        <w:rPr>
          <w:b/>
          <w:lang w:eastAsia="zh-CN"/>
        </w:rPr>
        <w:t>Munkák</w:t>
      </w:r>
      <w:r w:rsidRPr="005F082F">
        <w:rPr>
          <w:lang w:eastAsia="zh-CN"/>
        </w:rPr>
        <w:t xml:space="preserve">”) </w:t>
      </w:r>
      <w:r w:rsidRPr="005F082F">
        <w:rPr>
          <w:bCs/>
          <w:lang w:eastAsia="zh-CN"/>
        </w:rPr>
        <w:t>teljes</w:t>
      </w:r>
      <w:r w:rsidRPr="005F082F">
        <w:rPr>
          <w:lang w:eastAsia="zh-CN"/>
        </w:rPr>
        <w:t xml:space="preserve"> körű kivitelezését</w:t>
      </w:r>
      <w:r w:rsidR="00BA1932">
        <w:rPr>
          <w:lang w:eastAsia="zh-CN"/>
        </w:rPr>
        <w:t>.</w:t>
      </w:r>
    </w:p>
    <w:p w:rsidR="00BA1932" w:rsidRPr="005F082F" w:rsidRDefault="00BA1932" w:rsidP="00BA1932">
      <w:pPr>
        <w:suppressAutoHyphens/>
        <w:spacing w:after="120"/>
        <w:jc w:val="both"/>
        <w:rPr>
          <w:lang w:eastAsia="zh-CN"/>
        </w:rPr>
      </w:pPr>
      <w:r>
        <w:rPr>
          <w:lang w:eastAsia="zh-CN"/>
        </w:rPr>
        <w:lastRenderedPageBreak/>
        <w:t>A Munkák az alábbi, feladat</w:t>
      </w:r>
      <w:r w:rsidR="00314181">
        <w:rPr>
          <w:lang w:eastAsia="zh-CN"/>
        </w:rPr>
        <w:t>(</w:t>
      </w:r>
      <w:r>
        <w:rPr>
          <w:lang w:eastAsia="zh-CN"/>
        </w:rPr>
        <w:t>ok</w:t>
      </w:r>
      <w:r w:rsidR="00314181">
        <w:rPr>
          <w:lang w:eastAsia="zh-CN"/>
        </w:rPr>
        <w:t>)</w:t>
      </w:r>
      <w:r>
        <w:rPr>
          <w:lang w:eastAsia="zh-CN"/>
        </w:rPr>
        <w:t xml:space="preserve"> (továbbiakban: Feladat</w:t>
      </w:r>
      <w:r w:rsidR="00314181">
        <w:rPr>
          <w:lang w:eastAsia="zh-CN"/>
        </w:rPr>
        <w:t>, illetve Feladat</w:t>
      </w:r>
      <w:r>
        <w:rPr>
          <w:lang w:eastAsia="zh-CN"/>
        </w:rPr>
        <w:t>ok) elvégzését foglalják magukban:</w:t>
      </w:r>
    </w:p>
    <w:p w:rsidR="003C74F5" w:rsidRPr="00E6305B" w:rsidRDefault="003C74F5" w:rsidP="003C74F5">
      <w:pPr>
        <w:pStyle w:val="Listaszerbekezds"/>
        <w:numPr>
          <w:ilvl w:val="0"/>
          <w:numId w:val="45"/>
        </w:numPr>
        <w:tabs>
          <w:tab w:val="left" w:pos="274"/>
        </w:tabs>
        <w:ind w:left="-10" w:firstLine="0"/>
        <w:jc w:val="both"/>
        <w:rPr>
          <w:b/>
        </w:rPr>
      </w:pPr>
      <w:r>
        <w:rPr>
          <w:b/>
        </w:rPr>
        <w:t>feladat – Krisztinavárosi Bölcsőde</w:t>
      </w:r>
      <w:r w:rsidRPr="00E6305B">
        <w:rPr>
          <w:b/>
        </w:rPr>
        <w:t xml:space="preserve">: </w:t>
      </w:r>
    </w:p>
    <w:p w:rsidR="003C74F5" w:rsidRPr="00E6305B" w:rsidRDefault="003C74F5" w:rsidP="003C74F5">
      <w:pPr>
        <w:spacing w:after="120"/>
        <w:jc w:val="both"/>
      </w:pPr>
      <w:r w:rsidRPr="00BA6A8A">
        <w:t>U</w:t>
      </w:r>
      <w:r>
        <w:t>tcai</w:t>
      </w:r>
      <w:r w:rsidRPr="00BA6A8A">
        <w:t>, kétszárnyú acél kapu (méret: 3500x1500mm) bontása, új bejárati kapu gyártása és beépítése, elektromos mozgatással, kaputelefonos beléptető rendszerrel</w:t>
      </w:r>
      <w:r w:rsidRPr="00F76640">
        <w:t>.</w:t>
      </w:r>
    </w:p>
    <w:p w:rsidR="003C74F5" w:rsidRPr="00E6305B" w:rsidRDefault="003C74F5" w:rsidP="003C74F5">
      <w:pPr>
        <w:pStyle w:val="Listaszerbekezds"/>
        <w:numPr>
          <w:ilvl w:val="0"/>
          <w:numId w:val="45"/>
        </w:numPr>
        <w:tabs>
          <w:tab w:val="left" w:pos="274"/>
        </w:tabs>
        <w:ind w:left="-10" w:firstLine="0"/>
        <w:jc w:val="both"/>
        <w:rPr>
          <w:b/>
        </w:rPr>
      </w:pPr>
      <w:r>
        <w:rPr>
          <w:b/>
        </w:rPr>
        <w:t>feladat – Zugligeti Bölcsőde</w:t>
      </w:r>
      <w:r w:rsidRPr="00E6305B">
        <w:rPr>
          <w:b/>
        </w:rPr>
        <w:t xml:space="preserve">: </w:t>
      </w:r>
    </w:p>
    <w:p w:rsidR="003C74F5" w:rsidRDefault="003C74F5" w:rsidP="003C74F5">
      <w:pPr>
        <w:jc w:val="both"/>
      </w:pPr>
      <w:r>
        <w:t>G</w:t>
      </w:r>
      <w:r w:rsidRPr="00BA6A8A">
        <w:t>yermek mosdó részleges gépészeti felújítása történik, külső</w:t>
      </w:r>
      <w:r>
        <w:t>-</w:t>
      </w:r>
      <w:r w:rsidRPr="00BA6A8A">
        <w:t>belső szennyvízvezeték cserével, alapáttöréssel. A vezetékcserék kapcsán járulékos munkák elvégzése szükséges. A leszerelt berendezési tárgyak egy része visszaszerelésre kerül</w:t>
      </w:r>
      <w:r>
        <w:t xml:space="preserve">. </w:t>
      </w:r>
    </w:p>
    <w:p w:rsidR="003C74F5" w:rsidRDefault="003C74F5" w:rsidP="003C74F5">
      <w:pPr>
        <w:jc w:val="both"/>
      </w:pPr>
      <w:r w:rsidRPr="00BA6A8A">
        <w:t>Felnőtt vizesblokk részleges gépészeti felújítása történik, külső</w:t>
      </w:r>
      <w:r>
        <w:t>-</w:t>
      </w:r>
      <w:r w:rsidRPr="00BA6A8A">
        <w:t>belső szennyvízvezeték cserével, alapáttöréssel. A vezetékcserék kapcsán járulékos munkák elvégzése szükséges. A leszerelt berendezési visszaszerelésre kerülnek</w:t>
      </w:r>
      <w:r>
        <w:t xml:space="preserve">. </w:t>
      </w:r>
    </w:p>
    <w:p w:rsidR="003C74F5" w:rsidRPr="00E6305B" w:rsidRDefault="003C74F5" w:rsidP="003C74F5">
      <w:pPr>
        <w:spacing w:after="120"/>
        <w:jc w:val="both"/>
      </w:pPr>
      <w:r w:rsidRPr="00BA6A8A">
        <w:t>Cserére kerül a földszinti folyosói álmennyezet 190 m</w:t>
      </w:r>
      <w:r w:rsidRPr="00363702">
        <w:rPr>
          <w:vertAlign w:val="superscript"/>
        </w:rPr>
        <w:t>2</w:t>
      </w:r>
      <w:r w:rsidRPr="00BA6A8A">
        <w:t>-es felülete, 15 db új lámpa beépítésével</w:t>
      </w:r>
      <w:r>
        <w:t>.</w:t>
      </w:r>
    </w:p>
    <w:p w:rsidR="003C74F5" w:rsidRPr="00E6305B" w:rsidRDefault="003C74F5" w:rsidP="003C74F5">
      <w:pPr>
        <w:pStyle w:val="Listaszerbekezds"/>
        <w:numPr>
          <w:ilvl w:val="0"/>
          <w:numId w:val="45"/>
        </w:numPr>
        <w:tabs>
          <w:tab w:val="left" w:pos="274"/>
        </w:tabs>
        <w:ind w:left="-10" w:firstLine="0"/>
        <w:jc w:val="both"/>
        <w:rPr>
          <w:b/>
        </w:rPr>
      </w:pPr>
      <w:r>
        <w:rPr>
          <w:b/>
        </w:rPr>
        <w:t>feladat – Normafa Tagóvoda</w:t>
      </w:r>
      <w:r w:rsidRPr="00E6305B">
        <w:rPr>
          <w:b/>
        </w:rPr>
        <w:t xml:space="preserve">: </w:t>
      </w:r>
    </w:p>
    <w:p w:rsidR="003C74F5" w:rsidRPr="00E6305B" w:rsidRDefault="003C74F5" w:rsidP="003C74F5">
      <w:pPr>
        <w:spacing w:after="120"/>
        <w:jc w:val="both"/>
      </w:pPr>
      <w:r w:rsidRPr="00BA6A8A">
        <w:t xml:space="preserve">Udvar felöli </w:t>
      </w:r>
      <w:r>
        <w:t xml:space="preserve">csoportszoba </w:t>
      </w:r>
      <w:r w:rsidRPr="00BA6A8A">
        <w:t>ablakok árnyékolása. Összesen 70 m</w:t>
      </w:r>
      <w:r w:rsidRPr="00363702">
        <w:rPr>
          <w:vertAlign w:val="superscript"/>
        </w:rPr>
        <w:t>2</w:t>
      </w:r>
      <w:r w:rsidRPr="00BA6A8A">
        <w:t xml:space="preserve"> redőny készítése</w:t>
      </w:r>
      <w:r w:rsidRPr="00E6305B">
        <w:t xml:space="preserve">. </w:t>
      </w:r>
    </w:p>
    <w:p w:rsidR="003C74F5" w:rsidRPr="00E6305B" w:rsidRDefault="003C74F5" w:rsidP="003C74F5">
      <w:pPr>
        <w:pStyle w:val="Listaszerbekezds"/>
        <w:numPr>
          <w:ilvl w:val="0"/>
          <w:numId w:val="45"/>
        </w:numPr>
        <w:tabs>
          <w:tab w:val="left" w:pos="274"/>
        </w:tabs>
        <w:ind w:left="-10" w:firstLine="0"/>
        <w:jc w:val="both"/>
        <w:rPr>
          <w:b/>
        </w:rPr>
      </w:pPr>
      <w:r>
        <w:rPr>
          <w:b/>
        </w:rPr>
        <w:t xml:space="preserve">feladat – </w:t>
      </w:r>
      <w:proofErr w:type="spellStart"/>
      <w:r>
        <w:rPr>
          <w:b/>
        </w:rPr>
        <w:t>Orbánhegyi</w:t>
      </w:r>
      <w:proofErr w:type="spellEnd"/>
      <w:r>
        <w:rPr>
          <w:b/>
        </w:rPr>
        <w:t xml:space="preserve"> Tagóvoda</w:t>
      </w:r>
      <w:r w:rsidRPr="00E6305B">
        <w:rPr>
          <w:b/>
        </w:rPr>
        <w:t xml:space="preserve">: </w:t>
      </w:r>
    </w:p>
    <w:p w:rsidR="003C74F5" w:rsidRPr="00E6305B" w:rsidRDefault="003C74F5" w:rsidP="003C74F5">
      <w:pPr>
        <w:spacing w:after="120"/>
        <w:jc w:val="both"/>
      </w:pPr>
      <w:r w:rsidRPr="00BA6A8A">
        <w:t xml:space="preserve">Négy </w:t>
      </w:r>
      <w:r>
        <w:t xml:space="preserve">udvar felöli </w:t>
      </w:r>
      <w:r w:rsidRPr="00BA6A8A">
        <w:t>csoportszobában ablakok árnyékolása. Összesen 54,9 m</w:t>
      </w:r>
      <w:r w:rsidRPr="00363702">
        <w:rPr>
          <w:vertAlign w:val="superscript"/>
        </w:rPr>
        <w:t>2</w:t>
      </w:r>
      <w:r w:rsidRPr="00BA6A8A">
        <w:t xml:space="preserve"> redőny készítése</w:t>
      </w:r>
      <w:r>
        <w:t>.</w:t>
      </w:r>
    </w:p>
    <w:p w:rsidR="003C74F5" w:rsidRPr="00E6305B" w:rsidRDefault="003C74F5" w:rsidP="003C74F5">
      <w:pPr>
        <w:pStyle w:val="Listaszerbekezds"/>
        <w:numPr>
          <w:ilvl w:val="0"/>
          <w:numId w:val="45"/>
        </w:numPr>
        <w:tabs>
          <w:tab w:val="left" w:pos="274"/>
        </w:tabs>
        <w:ind w:left="-10" w:firstLine="0"/>
        <w:jc w:val="both"/>
        <w:rPr>
          <w:b/>
        </w:rPr>
      </w:pPr>
      <w:r>
        <w:rPr>
          <w:b/>
        </w:rPr>
        <w:t>feladat – Mackós Óvoda</w:t>
      </w:r>
      <w:r w:rsidRPr="00E6305B">
        <w:rPr>
          <w:b/>
        </w:rPr>
        <w:t xml:space="preserve">: </w:t>
      </w:r>
    </w:p>
    <w:p w:rsidR="003C74F5" w:rsidRPr="00BA6A8A" w:rsidRDefault="003C74F5" w:rsidP="003C74F5">
      <w:pPr>
        <w:jc w:val="both"/>
      </w:pPr>
      <w:r>
        <w:t xml:space="preserve">Az </w:t>
      </w:r>
      <w:r w:rsidRPr="00BA6A8A">
        <w:t xml:space="preserve">emeleti </w:t>
      </w:r>
      <w:r>
        <w:t xml:space="preserve">gyermek </w:t>
      </w:r>
      <w:r w:rsidRPr="00BA6A8A">
        <w:t>mosdónak és a személyzeti WC-nek a teljes körű építészeti- és gépészeti felújítása történik. A felújítás magában foglalja 70 m</w:t>
      </w:r>
      <w:r w:rsidRPr="00363702">
        <w:rPr>
          <w:vertAlign w:val="superscript"/>
        </w:rPr>
        <w:t>2</w:t>
      </w:r>
      <w:r w:rsidRPr="00BA6A8A">
        <w:t xml:space="preserve"> fal- és padló lapburkolat cseréjét, vakolatcserét, falfestést, nyílászárók mázolását. Épületgépészeti munkák: új víz nyomó- és lefolyóvezetékek szerelése, berendezések cseréje. Elektromos vezetékcsere, új lámpák és ventillátor felszerelése történik. </w:t>
      </w:r>
    </w:p>
    <w:p w:rsidR="003C74F5" w:rsidRPr="00E6305B" w:rsidRDefault="003C74F5" w:rsidP="003C74F5">
      <w:pPr>
        <w:spacing w:after="120"/>
        <w:jc w:val="both"/>
      </w:pPr>
      <w:r w:rsidRPr="00BA6A8A">
        <w:t>Új radiátorburkolat, WC elválasztó falak, polcok, tükrök, pipere tárgyak stb. kerülnek felszerelésre</w:t>
      </w:r>
      <w:r w:rsidRPr="00E6305B">
        <w:t xml:space="preserve">. </w:t>
      </w:r>
    </w:p>
    <w:p w:rsidR="003C74F5" w:rsidRPr="00E6305B" w:rsidRDefault="003C74F5" w:rsidP="003C74F5">
      <w:pPr>
        <w:pStyle w:val="Listaszerbekezds"/>
        <w:numPr>
          <w:ilvl w:val="0"/>
          <w:numId w:val="45"/>
        </w:numPr>
        <w:tabs>
          <w:tab w:val="left" w:pos="274"/>
        </w:tabs>
        <w:ind w:left="-10" w:firstLine="0"/>
        <w:jc w:val="both"/>
        <w:rPr>
          <w:b/>
        </w:rPr>
      </w:pPr>
      <w:r>
        <w:rPr>
          <w:b/>
        </w:rPr>
        <w:t>feladat – Zugliget Óvoda</w:t>
      </w:r>
      <w:r w:rsidRPr="00E6305B">
        <w:rPr>
          <w:b/>
        </w:rPr>
        <w:t xml:space="preserve">: </w:t>
      </w:r>
    </w:p>
    <w:p w:rsidR="003C74F5" w:rsidRPr="00BA6A8A" w:rsidRDefault="003C74F5" w:rsidP="003C74F5">
      <w:pPr>
        <w:jc w:val="both"/>
      </w:pPr>
      <w:r w:rsidRPr="00BA6A8A">
        <w:t>Két gyermekmosdó teljes körű építészeti- és gépészeti felújítása történik. A felújítás gyermekmosdónként magában foglalja 70 m</w:t>
      </w:r>
      <w:r w:rsidRPr="00363702">
        <w:rPr>
          <w:vertAlign w:val="superscript"/>
        </w:rPr>
        <w:t>2</w:t>
      </w:r>
      <w:r w:rsidRPr="00BA6A8A">
        <w:t xml:space="preserve"> fal- és padló lapburkolat cseréjét, válaszfalbontást, vakolást, falfestést, nyílászárók, csövek, állványok mázolását. Épületgépészeti munkák: új víz nyomó</w:t>
      </w:r>
      <w:r>
        <w:t>-</w:t>
      </w:r>
      <w:r w:rsidRPr="00BA6A8A">
        <w:t xml:space="preserve"> és lefolyóvezetékek </w:t>
      </w:r>
      <w:r>
        <w:t xml:space="preserve">szerelése, berendezések cseréje. </w:t>
      </w:r>
      <w:r w:rsidRPr="00BA6A8A">
        <w:t xml:space="preserve">Elektromos vezetékcsere, új lámpák felszerelése történik. </w:t>
      </w:r>
    </w:p>
    <w:p w:rsidR="003C74F5" w:rsidRDefault="003C74F5" w:rsidP="003C74F5">
      <w:pPr>
        <w:jc w:val="both"/>
      </w:pPr>
      <w:r w:rsidRPr="00BA6A8A">
        <w:t>Új WC elválasztó falak, tükrök, pipere tárgyak stb. kerülnek felszerelésre</w:t>
      </w:r>
      <w:r w:rsidRPr="00E6305B">
        <w:t>.</w:t>
      </w:r>
    </w:p>
    <w:p w:rsidR="003C74F5" w:rsidRPr="00E6305B" w:rsidRDefault="003C74F5" w:rsidP="003C74F5">
      <w:pPr>
        <w:spacing w:after="120"/>
        <w:jc w:val="both"/>
      </w:pPr>
      <w:r w:rsidRPr="00BA6A8A">
        <w:t xml:space="preserve">Az udvaron felújításra kerül 148,5 </w:t>
      </w:r>
      <w:proofErr w:type="spellStart"/>
      <w:r w:rsidRPr="00BA6A8A">
        <w:t>fm</w:t>
      </w:r>
      <w:proofErr w:type="spellEnd"/>
      <w:r w:rsidRPr="00BA6A8A">
        <w:t xml:space="preserve"> burkolt tereplépcső és 150 m</w:t>
      </w:r>
      <w:r w:rsidRPr="00363702">
        <w:rPr>
          <w:vertAlign w:val="superscript"/>
        </w:rPr>
        <w:t>2</w:t>
      </w:r>
      <w:r w:rsidRPr="00BA6A8A">
        <w:t xml:space="preserve"> új térburkolat készül.</w:t>
      </w:r>
      <w:r>
        <w:t xml:space="preserve"> </w:t>
      </w:r>
      <w:r w:rsidRPr="00BA6A8A">
        <w:t>A</w:t>
      </w:r>
      <w:r>
        <w:t xml:space="preserve">z óvoda víz alapvezetéke cseréje 110 m hosszban. </w:t>
      </w:r>
    </w:p>
    <w:p w:rsidR="003C74F5" w:rsidRPr="00E6305B" w:rsidRDefault="003C74F5" w:rsidP="003C74F5">
      <w:pPr>
        <w:pStyle w:val="Listaszerbekezds"/>
        <w:numPr>
          <w:ilvl w:val="0"/>
          <w:numId w:val="45"/>
        </w:numPr>
        <w:tabs>
          <w:tab w:val="left" w:pos="274"/>
        </w:tabs>
        <w:ind w:left="-10" w:firstLine="0"/>
        <w:jc w:val="both"/>
        <w:rPr>
          <w:b/>
        </w:rPr>
      </w:pPr>
      <w:r>
        <w:rPr>
          <w:b/>
        </w:rPr>
        <w:t>feladat – Városmajori Óvoda</w:t>
      </w:r>
      <w:r w:rsidRPr="00E6305B">
        <w:rPr>
          <w:b/>
        </w:rPr>
        <w:t xml:space="preserve">: </w:t>
      </w:r>
    </w:p>
    <w:p w:rsidR="003C74F5" w:rsidRPr="00E6305B" w:rsidRDefault="003C74F5" w:rsidP="003C74F5">
      <w:pPr>
        <w:spacing w:after="120"/>
        <w:jc w:val="both"/>
      </w:pPr>
      <w:r w:rsidRPr="00BA6A8A">
        <w:t>Udvari</w:t>
      </w:r>
      <w:r>
        <w:t xml:space="preserve">, mészkő burkolatos vasbeton (4 </w:t>
      </w:r>
      <w:r w:rsidRPr="00BA6A8A">
        <w:t>m</w:t>
      </w:r>
      <w:r w:rsidRPr="00363702">
        <w:rPr>
          <w:vertAlign w:val="superscript"/>
        </w:rPr>
        <w:t>3</w:t>
      </w:r>
      <w:r w:rsidRPr="00BA6A8A">
        <w:t>) tereplépcsők felújítása (60 m), lépcsőkísérő terméskő támfal (12 m</w:t>
      </w:r>
      <w:r w:rsidRPr="00363702">
        <w:rPr>
          <w:vertAlign w:val="superscript"/>
        </w:rPr>
        <w:t>3</w:t>
      </w:r>
      <w:r w:rsidRPr="00BA6A8A">
        <w:t>) átépítése</w:t>
      </w:r>
      <w:r w:rsidRPr="00E6305B">
        <w:t xml:space="preserve">. </w:t>
      </w:r>
    </w:p>
    <w:p w:rsidR="003C74F5" w:rsidRPr="00E6305B" w:rsidRDefault="003C74F5" w:rsidP="003C74F5">
      <w:pPr>
        <w:pStyle w:val="Listaszerbekezds"/>
        <w:numPr>
          <w:ilvl w:val="0"/>
          <w:numId w:val="45"/>
        </w:numPr>
        <w:tabs>
          <w:tab w:val="left" w:pos="274"/>
        </w:tabs>
        <w:ind w:left="-10" w:firstLine="0"/>
        <w:jc w:val="both"/>
        <w:rPr>
          <w:b/>
        </w:rPr>
      </w:pPr>
      <w:r>
        <w:rPr>
          <w:b/>
        </w:rPr>
        <w:t>feladat – Félsziget Klubház</w:t>
      </w:r>
      <w:r w:rsidRPr="00E6305B">
        <w:rPr>
          <w:b/>
        </w:rPr>
        <w:t xml:space="preserve">: </w:t>
      </w:r>
    </w:p>
    <w:p w:rsidR="003C74F5" w:rsidRDefault="003C74F5" w:rsidP="003C74F5">
      <w:pPr>
        <w:spacing w:after="120"/>
        <w:jc w:val="both"/>
      </w:pPr>
      <w:r>
        <w:t xml:space="preserve">A Félsziget Klubház részére új telephely kialakítása. Az új funkcióhoz teljes körű építészeti-, gépészeti és elektromos felújítás történik. Bontások: hagyományos és szerelt válaszfalak bontása; lapburkolatok, fali csempe és szőnyegpadló bontása; galériára vezető lépcső elbontása és átépítése; a galéria álmennyezetének bontása; nyílászárók bontása. Az új helyiségcsoport kialakításához új szerelt válaszfalak és fém vázszerkezetre szerelt előtétfalak készülnek. Falakra és részben a padlóra lapburkolat kerül, a padozat többi részén laminált padló fektetése történik. Új belső és külső nyílászárók kerülnek beépítésre. A galéria </w:t>
      </w:r>
      <w:r>
        <w:lastRenderedPageBreak/>
        <w:t xml:space="preserve">mennyezetén új vakolat lesz. A falfelületek részben festést, részben tapétát kapnak. Új gázüzemű kazán elhelyezése, bekötése és kéménybélelés történik. Az épületgépészeti vezetékek újonnan kerülnek kialakításra, új berendezésekkel. </w:t>
      </w:r>
      <w:r w:rsidRPr="00BA6A8A">
        <w:t xml:space="preserve">Elektromos vezetékcsere, </w:t>
      </w:r>
      <w:r>
        <w:t>új lámpák és ventillátor felszerelése történik</w:t>
      </w:r>
      <w:r w:rsidRPr="00E6305B">
        <w:t>.</w:t>
      </w:r>
    </w:p>
    <w:p w:rsidR="005F082F" w:rsidRPr="005F082F" w:rsidRDefault="00853D16" w:rsidP="005F082F">
      <w:pPr>
        <w:suppressAutoHyphens/>
        <w:spacing w:after="120"/>
        <w:jc w:val="both"/>
        <w:rPr>
          <w:lang w:eastAsia="zh-CN"/>
        </w:rPr>
      </w:pPr>
      <w:r>
        <w:t>A kivitelezés a Műszaki L</w:t>
      </w:r>
      <w:r w:rsidR="005F082F" w:rsidRPr="005F082F">
        <w:t>eírásnak, valamint az árazatlan költségvetés (részletes árajánlat) szerint kerül megvalósításra.</w:t>
      </w:r>
    </w:p>
    <w:p w:rsidR="005F082F" w:rsidRPr="005F082F" w:rsidRDefault="005F082F" w:rsidP="005F082F">
      <w:pPr>
        <w:suppressAutoHyphens/>
        <w:spacing w:after="120"/>
        <w:jc w:val="both"/>
        <w:rPr>
          <w:lang w:eastAsia="zh-CN"/>
        </w:rPr>
      </w:pPr>
      <w:r w:rsidRPr="005F082F">
        <w:rPr>
          <w:b/>
          <w:lang w:eastAsia="zh-CN"/>
        </w:rPr>
        <w:t xml:space="preserve">2. </w:t>
      </w:r>
      <w:r w:rsidRPr="005F082F">
        <w:rPr>
          <w:lang w:eastAsia="zh-CN"/>
        </w:rPr>
        <w:t>Vállalkozó kijelenti, hogy a Közbeszerzési Eljárás során részére átadott, a Munkákhoz kapcsolódó dokumentumokat egy tapasztalt kivitelezőtől elvárható gondossággal ellenőrizte és azt a Munkák megvalósítására alkalmasnak találta a Közbeszerzési Eljárás során megállapított Vállalkozói Díj ellenében, a jelen Szerződésben rö</w:t>
      </w:r>
      <w:r w:rsidR="00F21613">
        <w:rPr>
          <w:lang w:eastAsia="zh-CN"/>
        </w:rPr>
        <w:t>gzített teljesítési határidő</w:t>
      </w:r>
      <w:r w:rsidRPr="005F082F">
        <w:rPr>
          <w:lang w:eastAsia="zh-CN"/>
        </w:rPr>
        <w:t xml:space="preserve">n belül. Ennek megfelelően Megrendelő a Szerződéses Okmányok módosulása hiányában semmilyen további adatszolgáltatásra nem köteles, e körben Vállalkozó nem hivatkozhat Megrendelői késedelemre. </w:t>
      </w:r>
    </w:p>
    <w:p w:rsidR="005F082F" w:rsidRPr="005F082F" w:rsidRDefault="005F082F" w:rsidP="005F082F">
      <w:pPr>
        <w:suppressAutoHyphens/>
        <w:spacing w:after="120"/>
        <w:jc w:val="both"/>
        <w:rPr>
          <w:lang w:eastAsia="zh-CN"/>
        </w:rPr>
      </w:pPr>
      <w:r w:rsidRPr="005F082F">
        <w:rPr>
          <w:b/>
          <w:lang w:eastAsia="zh-CN"/>
        </w:rPr>
        <w:t xml:space="preserve">3. </w:t>
      </w:r>
      <w:r w:rsidRPr="005F082F">
        <w:rPr>
          <w:lang w:eastAsia="zh-CN"/>
        </w:rPr>
        <w:t>Felek rögzítik, hogy jelen Szerződés tárgyát oszthatatlannak tekintik, függetlenül az esetleges teljesítési szakaszoktól.</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Szerződés teljesítése során használt anyagokkal, minőségbiztosítással kapcsolatos előírásokat, továbbá a kivitelezési tevékenységre vonatkozó követelményeket (mennyiségi és minőségi mutatókat) a Szerződéses Okmányok tartalmazzák.</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Vállalkozó a Szerződés teljesítését Megrendelő által rendelkezésre bocsátott dokumentumok, Vállalkozó nyertes ajánlata és Megrendelő utasításai szerint a hatályos jogszabályoknak, szabványoknak, hatósági előírásoknak, és szakmai szokásoknak megfelelően köteles végezni. </w:t>
      </w:r>
    </w:p>
    <w:p w:rsidR="005F082F" w:rsidRPr="005F082F" w:rsidRDefault="005F082F" w:rsidP="005F082F">
      <w:pPr>
        <w:suppressAutoHyphens/>
        <w:spacing w:after="120"/>
        <w:jc w:val="both"/>
        <w:rPr>
          <w:color w:val="000000"/>
          <w:lang w:eastAsia="zh-CN"/>
        </w:rPr>
      </w:pPr>
      <w:r w:rsidRPr="005F082F">
        <w:rPr>
          <w:b/>
          <w:lang w:eastAsia="zh-CN"/>
        </w:rPr>
        <w:t>6.</w:t>
      </w:r>
      <w:r w:rsidRPr="005F082F">
        <w:rPr>
          <w:lang w:eastAsia="zh-CN"/>
        </w:rPr>
        <w:t xml:space="preserve"> </w:t>
      </w:r>
      <w:r w:rsidRPr="005F082F">
        <w:rPr>
          <w:b/>
        </w:rPr>
        <w:t>Nyertes ajánlatban szereplő értékelési szempontok szerinti vállalások:</w:t>
      </w:r>
      <w:r w:rsidRPr="005F082F">
        <w:t xml:space="preserve"> Vállalkozó a teljesítés során az értékelési szempontok szerinti vállalásokat köteles teljes körűen megtartani, figyelemmel arra, hogy a nyertes ajánlat a Szerződés részét képezi. A nyertes ajánlatban vállaltak teljesítésének felszólítás ellenére történő elmaradása súlyos szerződésszegésnek minősül. Megrendelő közli, hogy a </w:t>
      </w:r>
      <w:r w:rsidRPr="005F082F">
        <w:rPr>
          <w:b/>
        </w:rPr>
        <w:t xml:space="preserve">Kbt. 142. </w:t>
      </w:r>
      <w:r w:rsidRPr="005F082F">
        <w:rPr>
          <w:b/>
          <w:color w:val="000000"/>
          <w:lang w:eastAsia="zh-CN"/>
        </w:rPr>
        <w:t>§</w:t>
      </w:r>
      <w:r w:rsidRPr="005F082F">
        <w:rPr>
          <w:color w:val="000000"/>
          <w:lang w:eastAsia="zh-CN"/>
        </w:rPr>
        <w:t xml:space="preserve"> alapján ezen vállalások teljesítését ellenőrzi, dokumentálja, elmaradásuk esetén póthatáridőt tűz és a kellékszavatosság szabályai szerinti jogokat gyakorolja.</w:t>
      </w:r>
    </w:p>
    <w:p w:rsidR="005F082F" w:rsidRPr="005F082F" w:rsidRDefault="005F082F" w:rsidP="00F21613">
      <w:pPr>
        <w:spacing w:after="120"/>
        <w:jc w:val="both"/>
        <w:rPr>
          <w:color w:val="000000"/>
        </w:rPr>
      </w:pPr>
      <w:r w:rsidRPr="005F082F">
        <w:rPr>
          <w:b/>
          <w:color w:val="000000"/>
        </w:rPr>
        <w:t>7.</w:t>
      </w:r>
      <w:r w:rsidRPr="005F082F">
        <w:rPr>
          <w:color w:val="000000"/>
        </w:rPr>
        <w:t xml:space="preserve"> A környezetvédelmi vállalások ellenőrzése az alábbi 7.1</w:t>
      </w:r>
      <w:r w:rsidR="00F21613">
        <w:rPr>
          <w:color w:val="000000"/>
        </w:rPr>
        <w:t>.</w:t>
      </w:r>
      <w:r w:rsidRPr="005F082F">
        <w:rPr>
          <w:color w:val="000000"/>
        </w:rPr>
        <w:t xml:space="preserve"> - 7.4. pontok szerint történik.</w:t>
      </w:r>
    </w:p>
    <w:p w:rsidR="005F082F" w:rsidRPr="005F082F" w:rsidRDefault="005F082F" w:rsidP="005F082F">
      <w:pPr>
        <w:numPr>
          <w:ilvl w:val="0"/>
          <w:numId w:val="31"/>
        </w:numPr>
        <w:spacing w:after="120"/>
        <w:jc w:val="both"/>
        <w:rPr>
          <w:color w:val="000000"/>
        </w:rPr>
      </w:pPr>
      <w:r w:rsidRPr="00F21613">
        <w:rPr>
          <w:b/>
          <w:color w:val="000000"/>
        </w:rPr>
        <w:t>7.1.</w:t>
      </w:r>
      <w:r w:rsidRPr="005F082F">
        <w:rPr>
          <w:color w:val="000000"/>
        </w:rPr>
        <w:t xml:space="preserve"> Vállalkozó kimutatást készít a munkaterületen keletkező hulladékok szelektíven történő gyűjtéséről, amit a műszaki átadás-átvételi dokumentáció részeként átad Megrendelőnek. A szelektív hulladékgyűjtés megsértése esetén vagy a kimutatás elkészítésének elmulasztása esetén 50 000,- Ft kötbér fizetésére köteles Vállalkozó.</w:t>
      </w:r>
    </w:p>
    <w:p w:rsidR="005F082F" w:rsidRPr="005F082F" w:rsidRDefault="005F082F" w:rsidP="005F082F">
      <w:pPr>
        <w:numPr>
          <w:ilvl w:val="0"/>
          <w:numId w:val="31"/>
        </w:numPr>
        <w:spacing w:after="120"/>
        <w:jc w:val="both"/>
        <w:rPr>
          <w:color w:val="000000"/>
        </w:rPr>
      </w:pPr>
      <w:r w:rsidRPr="00F21613">
        <w:rPr>
          <w:b/>
          <w:color w:val="000000"/>
        </w:rPr>
        <w:t>7.2.</w:t>
      </w:r>
      <w:r w:rsidRPr="005F082F">
        <w:rPr>
          <w:color w:val="000000"/>
        </w:rPr>
        <w:t xml:space="preserve"> Vállalkozó köteles dokumentálni, hogy a projekt során használt tehergépjárművek megfelelnek az EURO III normáknak, vagy annál korszerűbbek. Ennek megsértése esetén 100 000,- Ft a kötbér mértéke. </w:t>
      </w:r>
    </w:p>
    <w:p w:rsidR="005F082F" w:rsidRPr="005F082F" w:rsidRDefault="005F082F" w:rsidP="005F082F">
      <w:pPr>
        <w:numPr>
          <w:ilvl w:val="0"/>
          <w:numId w:val="31"/>
        </w:numPr>
        <w:spacing w:after="120"/>
        <w:jc w:val="both"/>
        <w:rPr>
          <w:color w:val="000000"/>
        </w:rPr>
      </w:pPr>
      <w:r w:rsidRPr="00F21613">
        <w:rPr>
          <w:b/>
          <w:color w:val="000000"/>
        </w:rPr>
        <w:t>7.3.</w:t>
      </w:r>
      <w:r w:rsidRPr="005F082F">
        <w:rPr>
          <w:color w:val="000000"/>
        </w:rPr>
        <w:t xml:space="preserve"> Amennyiben éjszaka (22:00-6:00 óra között) Vállalkozó szállítási feladatokat végez a munkaterületre, Vállalkozó által fizetendő kötbér mértéke alkalmanként 50 000,- Ft.</w:t>
      </w:r>
    </w:p>
    <w:p w:rsidR="005F082F" w:rsidRPr="005F082F" w:rsidRDefault="005F082F" w:rsidP="005F082F">
      <w:pPr>
        <w:numPr>
          <w:ilvl w:val="0"/>
          <w:numId w:val="31"/>
        </w:numPr>
        <w:spacing w:after="120"/>
        <w:jc w:val="both"/>
        <w:rPr>
          <w:color w:val="000000"/>
        </w:rPr>
      </w:pPr>
      <w:r w:rsidRPr="00F21613">
        <w:rPr>
          <w:b/>
          <w:color w:val="000000"/>
        </w:rPr>
        <w:t>7.4.</w:t>
      </w:r>
      <w:r w:rsidRPr="005F082F">
        <w:rPr>
          <w:color w:val="000000"/>
        </w:rPr>
        <w:t xml:space="preserve"> Értelemszerűen a fenti 7.1-7.3. pontok szerinti környezetvédelmi vállalások betartására Vállalkozó csak akkor köteles, illetve az azokkal kapcsolatos mellékkötelezettségek csak abban az esetben terhelik, amennyiben az adott környezetvédelmi vállalás betartására ajánlatában „IGEN” megajánlást tett. </w:t>
      </w:r>
    </w:p>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center"/>
        <w:rPr>
          <w:lang w:eastAsia="zh-CN"/>
        </w:rPr>
      </w:pPr>
      <w:r w:rsidRPr="005F082F">
        <w:rPr>
          <w:b/>
          <w:lang w:eastAsia="zh-CN"/>
        </w:rPr>
        <w:t xml:space="preserve">IV. A TELJESÍTÉS SZABÁLYAI </w:t>
      </w:r>
    </w:p>
    <w:p w:rsidR="005F082F" w:rsidRPr="009D0881" w:rsidRDefault="005F082F" w:rsidP="005F082F">
      <w:pPr>
        <w:spacing w:after="120"/>
        <w:jc w:val="both"/>
        <w:rPr>
          <w:b/>
          <w:u w:val="single"/>
        </w:rPr>
      </w:pPr>
      <w:r w:rsidRPr="009D0881">
        <w:rPr>
          <w:b/>
          <w:u w:val="single"/>
        </w:rPr>
        <w:t>1. Építési napló:</w:t>
      </w:r>
    </w:p>
    <w:p w:rsidR="005F082F" w:rsidRPr="005F082F" w:rsidRDefault="005F082F" w:rsidP="005F082F">
      <w:pPr>
        <w:spacing w:after="120"/>
        <w:jc w:val="both"/>
      </w:pPr>
      <w:r w:rsidRPr="005F082F">
        <w:t>Felek a jelen Szerződés szerinti építőipari kivitelezési tevékenység végzéséről építési naplót vezetnek, melyre nézve az építőipari kivitelezési tevékenységről szóló 191/2009. (IX. 15.) Kormányrendelet rendelkezéseit tekintik irányadónak.</w:t>
      </w:r>
    </w:p>
    <w:p w:rsidR="005F082F" w:rsidRPr="009D0881" w:rsidRDefault="005F082F" w:rsidP="005F082F">
      <w:pPr>
        <w:suppressAutoHyphens/>
        <w:spacing w:after="120"/>
        <w:jc w:val="both"/>
        <w:rPr>
          <w:u w:val="single"/>
          <w:lang w:eastAsia="zh-CN"/>
        </w:rPr>
      </w:pPr>
      <w:smartTag w:uri="urn:schemas-microsoft-com:office:smarttags" w:element="metricconverter">
        <w:smartTagPr>
          <w:attr w:name="ProductID" w:val="2. A"/>
        </w:smartTagPr>
        <w:r w:rsidRPr="009D0881">
          <w:rPr>
            <w:b/>
            <w:u w:val="single"/>
            <w:lang w:eastAsia="zh-CN"/>
          </w:rPr>
          <w:t>2. A</w:t>
        </w:r>
      </w:smartTag>
      <w:r w:rsidRPr="009D0881">
        <w:rPr>
          <w:b/>
          <w:u w:val="single"/>
          <w:lang w:eastAsia="zh-CN"/>
        </w:rPr>
        <w:t xml:space="preserve"> teljesítés helye, az építési munkaterület:</w:t>
      </w:r>
    </w:p>
    <w:p w:rsidR="003C74F5" w:rsidRDefault="003C74F5" w:rsidP="003C74F5">
      <w:pPr>
        <w:numPr>
          <w:ilvl w:val="0"/>
          <w:numId w:val="46"/>
        </w:numPr>
        <w:spacing w:before="120" w:after="120"/>
        <w:ind w:left="274" w:hanging="274"/>
        <w:jc w:val="both"/>
      </w:pPr>
      <w:r>
        <w:t xml:space="preserve">feladat: 1122 Budapest, Ráth György utca 18-20. (hrsz.: </w:t>
      </w:r>
      <w:r w:rsidR="00BA1932">
        <w:t xml:space="preserve">Budapest belterület </w:t>
      </w:r>
      <w:r>
        <w:t>10020)</w:t>
      </w:r>
    </w:p>
    <w:p w:rsidR="003C74F5" w:rsidRDefault="003C74F5" w:rsidP="003C74F5">
      <w:pPr>
        <w:numPr>
          <w:ilvl w:val="0"/>
          <w:numId w:val="46"/>
        </w:numPr>
        <w:spacing w:before="120" w:after="120"/>
        <w:ind w:left="274" w:hanging="274"/>
        <w:jc w:val="both"/>
      </w:pPr>
      <w:r>
        <w:t xml:space="preserve">feladat: 1125 Budapest, Zalai út 2. (hrsz.: </w:t>
      </w:r>
      <w:r w:rsidR="00BA1932">
        <w:t xml:space="preserve">Budapest belterület </w:t>
      </w:r>
      <w:r>
        <w:t>10761/74)</w:t>
      </w:r>
    </w:p>
    <w:p w:rsidR="003C74F5" w:rsidRDefault="003C74F5" w:rsidP="003C74F5">
      <w:pPr>
        <w:numPr>
          <w:ilvl w:val="0"/>
          <w:numId w:val="46"/>
        </w:numPr>
        <w:spacing w:before="120" w:after="120"/>
        <w:ind w:left="274" w:hanging="274"/>
        <w:jc w:val="both"/>
      </w:pPr>
      <w:r>
        <w:t xml:space="preserve">feladat: 1121 Budapest, Őzike utca 32. (hrsz.: </w:t>
      </w:r>
      <w:r w:rsidR="00BA1932">
        <w:t xml:space="preserve">Budapest belterület </w:t>
      </w:r>
      <w:r>
        <w:t>9138/9)</w:t>
      </w:r>
    </w:p>
    <w:p w:rsidR="003C74F5" w:rsidRDefault="003C74F5" w:rsidP="003C74F5">
      <w:pPr>
        <w:numPr>
          <w:ilvl w:val="0"/>
          <w:numId w:val="46"/>
        </w:numPr>
        <w:spacing w:before="120" w:after="120"/>
        <w:ind w:left="274" w:hanging="274"/>
        <w:jc w:val="both"/>
      </w:pPr>
      <w:r>
        <w:t xml:space="preserve">feladat: 1126 Budapest, Kiss János </w:t>
      </w:r>
      <w:r w:rsidR="00BA1932">
        <w:t>altábornagy</w:t>
      </w:r>
      <w:r>
        <w:t xml:space="preserve"> utca 31. (hrsz.: </w:t>
      </w:r>
      <w:r w:rsidR="00BA1932">
        <w:t xml:space="preserve">Budapest belterület </w:t>
      </w:r>
      <w:r>
        <w:t>7745)</w:t>
      </w:r>
    </w:p>
    <w:p w:rsidR="003C74F5" w:rsidRDefault="003C74F5" w:rsidP="003C74F5">
      <w:pPr>
        <w:numPr>
          <w:ilvl w:val="0"/>
          <w:numId w:val="46"/>
        </w:numPr>
        <w:spacing w:before="120" w:after="120"/>
        <w:ind w:left="274" w:hanging="274"/>
        <w:jc w:val="both"/>
      </w:pPr>
      <w:r>
        <w:t>feladat:</w:t>
      </w:r>
      <w:r w:rsidR="006E0B8C">
        <w:t xml:space="preserve"> </w:t>
      </w:r>
      <w:r>
        <w:t xml:space="preserve">1126 Budapest, Németvölgyi út 46. (hrsz.: </w:t>
      </w:r>
      <w:r w:rsidR="00BA1932">
        <w:t xml:space="preserve">Budapest belterület </w:t>
      </w:r>
      <w:r>
        <w:t>8260)</w:t>
      </w:r>
    </w:p>
    <w:p w:rsidR="003C74F5" w:rsidRDefault="003C74F5" w:rsidP="003C74F5">
      <w:pPr>
        <w:numPr>
          <w:ilvl w:val="0"/>
          <w:numId w:val="46"/>
        </w:numPr>
        <w:spacing w:before="120" w:after="120"/>
        <w:ind w:left="274" w:hanging="274"/>
        <w:jc w:val="both"/>
      </w:pPr>
      <w:r>
        <w:t xml:space="preserve">feladat: 1125 Budapest, Zalai út 2. (hrsz.: </w:t>
      </w:r>
      <w:r w:rsidR="00BA1932">
        <w:t xml:space="preserve">Budapest belterület </w:t>
      </w:r>
      <w:r>
        <w:t>10761/74)</w:t>
      </w:r>
    </w:p>
    <w:p w:rsidR="003C74F5" w:rsidRDefault="003C74F5" w:rsidP="003C74F5">
      <w:pPr>
        <w:numPr>
          <w:ilvl w:val="0"/>
          <w:numId w:val="46"/>
        </w:numPr>
        <w:spacing w:before="120" w:after="120"/>
        <w:ind w:left="274" w:hanging="274"/>
        <w:jc w:val="both"/>
      </w:pPr>
      <w:r>
        <w:t xml:space="preserve">feladat: 1122 Budapest, Városmajor utca 59/b (hrsz.: </w:t>
      </w:r>
      <w:r w:rsidR="00BA1932">
        <w:t xml:space="preserve">Budapest belterület </w:t>
      </w:r>
      <w:r>
        <w:t>6832/1)</w:t>
      </w:r>
    </w:p>
    <w:p w:rsidR="003C74F5" w:rsidRDefault="003C74F5" w:rsidP="003C74F5">
      <w:pPr>
        <w:suppressAutoHyphens/>
        <w:spacing w:after="120"/>
        <w:jc w:val="both"/>
      </w:pPr>
      <w:r>
        <w:t>8. feladat:</w:t>
      </w:r>
      <w:r w:rsidR="006E0B8C">
        <w:t xml:space="preserve"> </w:t>
      </w:r>
      <w:r>
        <w:t xml:space="preserve">1126 Budapest, Kiss János </w:t>
      </w:r>
      <w:r w:rsidR="00BA1932">
        <w:t>altábornagy</w:t>
      </w:r>
      <w:r>
        <w:t xml:space="preserve"> utca 28/a (hrsz.: </w:t>
      </w:r>
      <w:r w:rsidR="00BA1932">
        <w:t xml:space="preserve">Budapest belterület </w:t>
      </w:r>
      <w:r>
        <w:t>7780/2)</w:t>
      </w:r>
    </w:p>
    <w:p w:rsidR="005F082F" w:rsidRPr="009D0881" w:rsidRDefault="005F082F" w:rsidP="003C74F5">
      <w:pPr>
        <w:suppressAutoHyphens/>
        <w:spacing w:after="120"/>
        <w:jc w:val="both"/>
        <w:rPr>
          <w:b/>
          <w:iCs/>
          <w:u w:val="single"/>
          <w:lang w:eastAsia="zh-CN"/>
        </w:rPr>
      </w:pPr>
      <w:r w:rsidRPr="009D0881">
        <w:rPr>
          <w:b/>
          <w:iCs/>
          <w:u w:val="single"/>
          <w:lang w:eastAsia="zh-CN"/>
        </w:rPr>
        <w:t>3. A munkaterület átadása, a teljesítési határidő:</w:t>
      </w:r>
    </w:p>
    <w:p w:rsidR="005F082F" w:rsidRPr="005F082F" w:rsidRDefault="005F082F" w:rsidP="005F082F">
      <w:pPr>
        <w:spacing w:after="120"/>
        <w:jc w:val="both"/>
        <w:rPr>
          <w:iCs/>
          <w:lang w:eastAsia="zh-CN"/>
        </w:rPr>
      </w:pPr>
      <w:r w:rsidRPr="00F21613">
        <w:rPr>
          <w:b/>
          <w:iCs/>
          <w:lang w:eastAsia="zh-CN"/>
        </w:rPr>
        <w:t>3.1.</w:t>
      </w:r>
      <w:r w:rsidRPr="005F082F">
        <w:rPr>
          <w:iCs/>
          <w:lang w:eastAsia="zh-CN"/>
        </w:rPr>
        <w:t xml:space="preserve"> Megrendelő az építési munkaterületet Vállalkozó részére a Szerződés teljesí</w:t>
      </w:r>
      <w:r w:rsidR="00F21613">
        <w:rPr>
          <w:iCs/>
          <w:lang w:eastAsia="zh-CN"/>
        </w:rPr>
        <w:t xml:space="preserve">téséhez alkalmas állapotban, a </w:t>
      </w:r>
      <w:r w:rsidRPr="005F082F">
        <w:rPr>
          <w:iCs/>
          <w:lang w:eastAsia="zh-CN"/>
        </w:rPr>
        <w:t xml:space="preserve">Szerződés aláírását követő </w:t>
      </w:r>
      <w:r w:rsidRPr="005F082F">
        <w:rPr>
          <w:b/>
          <w:iCs/>
          <w:lang w:eastAsia="zh-CN"/>
        </w:rPr>
        <w:t>30</w:t>
      </w:r>
      <w:r w:rsidRPr="005F082F">
        <w:rPr>
          <w:b/>
          <w:bCs/>
          <w:lang w:eastAsia="zh-CN"/>
        </w:rPr>
        <w:t xml:space="preserve"> napon</w:t>
      </w:r>
      <w:r w:rsidRPr="005F082F">
        <w:rPr>
          <w:iCs/>
          <w:lang w:eastAsia="zh-CN"/>
        </w:rPr>
        <w:t xml:space="preserve"> </w:t>
      </w:r>
      <w:r w:rsidRPr="005F082F">
        <w:rPr>
          <w:b/>
          <w:bCs/>
          <w:lang w:eastAsia="zh-CN"/>
        </w:rPr>
        <w:t>belül</w:t>
      </w:r>
      <w:r w:rsidRPr="005F082F">
        <w:rPr>
          <w:iCs/>
          <w:lang w:eastAsia="zh-CN"/>
        </w:rPr>
        <w:t xml:space="preserve"> köteles átadni, melynek megtörténtét Felek az építési naplóban kötelesek rögzíteni.</w:t>
      </w:r>
    </w:p>
    <w:p w:rsidR="005F082F" w:rsidRPr="005F082F" w:rsidRDefault="005F082F" w:rsidP="005F082F">
      <w:pPr>
        <w:spacing w:after="120"/>
        <w:jc w:val="both"/>
        <w:rPr>
          <w:b/>
          <w:lang w:eastAsia="zh-CN"/>
        </w:rPr>
      </w:pPr>
      <w:r w:rsidRPr="00F21613">
        <w:rPr>
          <w:b/>
          <w:lang w:eastAsia="zh-CN"/>
        </w:rPr>
        <w:t>3.2.</w:t>
      </w:r>
      <w:r w:rsidRPr="005F082F">
        <w:rPr>
          <w:lang w:eastAsia="zh-CN"/>
        </w:rPr>
        <w:t xml:space="preserve"> A Munkák teljes körű és hibátlan elvégzésének véghatárideje</w:t>
      </w:r>
      <w:r w:rsidR="00F21613">
        <w:rPr>
          <w:lang w:eastAsia="zh-CN"/>
        </w:rPr>
        <w:t>: 2018.08.17. napja.</w:t>
      </w:r>
    </w:p>
    <w:p w:rsidR="005F082F" w:rsidRPr="009D0881" w:rsidRDefault="005F082F" w:rsidP="005F082F">
      <w:pPr>
        <w:suppressAutoHyphens/>
        <w:spacing w:after="120"/>
        <w:jc w:val="both"/>
        <w:rPr>
          <w:u w:val="single"/>
          <w:lang w:eastAsia="zh-CN"/>
        </w:rPr>
      </w:pPr>
      <w:r w:rsidRPr="009D0881">
        <w:rPr>
          <w:b/>
          <w:u w:val="single"/>
          <w:lang w:eastAsia="zh-CN"/>
        </w:rPr>
        <w:t>4.</w:t>
      </w:r>
      <w:r w:rsidRPr="009D0881">
        <w:rPr>
          <w:u w:val="single"/>
          <w:lang w:eastAsia="zh-CN"/>
        </w:rPr>
        <w:t xml:space="preserve"> </w:t>
      </w:r>
      <w:r w:rsidRPr="009D0881">
        <w:rPr>
          <w:b/>
          <w:u w:val="single"/>
          <w:lang w:eastAsia="zh-CN"/>
        </w:rPr>
        <w:t>Megrendelő késedelme:</w:t>
      </w:r>
    </w:p>
    <w:p w:rsidR="005F082F" w:rsidRPr="005F082F" w:rsidRDefault="005F082F" w:rsidP="005F082F">
      <w:pPr>
        <w:suppressAutoHyphens/>
        <w:spacing w:after="120"/>
        <w:jc w:val="both"/>
        <w:rPr>
          <w:lang w:eastAsia="zh-CN"/>
        </w:rPr>
      </w:pPr>
      <w:r w:rsidRPr="005F082F">
        <w:rPr>
          <w:lang w:eastAsia="zh-CN"/>
        </w:rPr>
        <w:t>Ha Megrendelőt közbenső intézkedési, nyilatkozattételi kötelezettség terheli, az ezzel kapcsolatos esetleges késedelmének jogkövetkezményeként Felek a Vállalkozó részére nyitva álló teljesítési határidő automatikus meghosszabbítását kötik ki. A teljesítési határidő ilyen esetben főszabályként a Megrendelői késedelem időtartamával meghosszabbodik. Megrendelői késedelem esetén Vállalkozó köteles Megrendelővel egyeztetést kezdeményezni és álláspontját közölni Megrendelővel. Felek az egyeztetésekről jegyzőkönyvet vesznek fel, melyet mindkét Fél aláír.</w:t>
      </w:r>
    </w:p>
    <w:p w:rsidR="005F082F" w:rsidRPr="005F082F" w:rsidRDefault="005F082F" w:rsidP="005F082F">
      <w:pPr>
        <w:suppressAutoHyphens/>
        <w:spacing w:after="120"/>
        <w:jc w:val="both"/>
        <w:rPr>
          <w:lang w:eastAsia="zh-CN"/>
        </w:rPr>
      </w:pPr>
      <w:r w:rsidRPr="009D0881">
        <w:rPr>
          <w:b/>
          <w:u w:val="single"/>
          <w:lang w:eastAsia="zh-CN"/>
        </w:rPr>
        <w:t>5.</w:t>
      </w:r>
      <w:r w:rsidRPr="009D0881">
        <w:rPr>
          <w:u w:val="single"/>
          <w:lang w:eastAsia="zh-CN"/>
        </w:rPr>
        <w:t xml:space="preserve"> </w:t>
      </w:r>
      <w:r w:rsidRPr="009D0881">
        <w:rPr>
          <w:b/>
          <w:u w:val="single"/>
          <w:lang w:eastAsia="zh-CN"/>
        </w:rPr>
        <w:t>Felelős műszaki vezető, az építési naplóba bejegyzésre jogosult személyek, műszaki</w:t>
      </w:r>
      <w:r w:rsidRPr="005F082F">
        <w:rPr>
          <w:b/>
          <w:u w:val="single"/>
          <w:lang w:eastAsia="zh-CN"/>
        </w:rPr>
        <w:t xml:space="preserve"> ellenőr:</w:t>
      </w:r>
    </w:p>
    <w:p w:rsidR="005F082F" w:rsidRPr="005F082F" w:rsidRDefault="005F082F" w:rsidP="005F082F">
      <w:pPr>
        <w:suppressAutoHyphens/>
        <w:spacing w:after="120"/>
        <w:jc w:val="both"/>
        <w:rPr>
          <w:lang w:eastAsia="zh-CN"/>
        </w:rPr>
      </w:pPr>
      <w:r w:rsidRPr="00F21613">
        <w:rPr>
          <w:b/>
          <w:lang w:eastAsia="zh-CN"/>
        </w:rPr>
        <w:t>5.1.</w:t>
      </w:r>
      <w:r w:rsidRPr="005F082F">
        <w:rPr>
          <w:lang w:eastAsia="zh-CN"/>
        </w:rPr>
        <w:t xml:space="preserve"> Vállalkozó köteles biztosítani, hogy a felelős műszaki vezető a kötelezettségeit a vonatkozó jogszabályokkal összhangban teljesítse.</w:t>
      </w:r>
    </w:p>
    <w:p w:rsidR="005F082F" w:rsidRPr="005F082F" w:rsidRDefault="005F082F" w:rsidP="005F082F">
      <w:pPr>
        <w:suppressAutoHyphens/>
        <w:spacing w:after="120"/>
        <w:jc w:val="both"/>
        <w:rPr>
          <w:lang w:eastAsia="zh-CN"/>
        </w:rPr>
      </w:pPr>
      <w:r w:rsidRPr="00F21613">
        <w:rPr>
          <w:b/>
          <w:lang w:eastAsia="zh-CN"/>
        </w:rPr>
        <w:t>5.2.</w:t>
      </w:r>
      <w:r w:rsidRPr="005F082F">
        <w:rPr>
          <w:lang w:eastAsia="zh-CN"/>
        </w:rPr>
        <w:t xml:space="preserve"> A felelős műszaki vezető, valamint a szakági vezetők (amennyiben van ilyen) személyének megváltoztatása esetén arról haladéktalanul értesíteni kell Megrendelőt. Felek a személyváltozást nem tekintik szerződésmódosításnak.</w:t>
      </w:r>
    </w:p>
    <w:p w:rsidR="005F082F" w:rsidRPr="005F082F" w:rsidRDefault="005F082F" w:rsidP="005F082F">
      <w:pPr>
        <w:suppressAutoHyphens/>
        <w:spacing w:after="120"/>
        <w:rPr>
          <w:lang w:eastAsia="zh-CN"/>
        </w:rPr>
      </w:pPr>
      <w:r w:rsidRPr="00F21613">
        <w:rPr>
          <w:b/>
          <w:lang w:eastAsia="zh-CN"/>
        </w:rPr>
        <w:t>5.3.</w:t>
      </w:r>
      <w:r w:rsidRPr="005F082F">
        <w:rPr>
          <w:lang w:eastAsia="zh-CN"/>
        </w:rPr>
        <w:t xml:space="preserve"> Vállalkozó felelős műszaki vezetője:</w:t>
      </w:r>
    </w:p>
    <w:p w:rsidR="005F082F" w:rsidRPr="005F082F" w:rsidRDefault="005F082F" w:rsidP="005F082F">
      <w:pPr>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lastRenderedPageBreak/>
        <w:t xml:space="preserve">Cím: </w:t>
      </w:r>
      <w:r w:rsidRPr="005F082F">
        <w:rPr>
          <w:i/>
          <w:lang w:eastAsia="zh-CN"/>
        </w:rPr>
        <w:t>… *szerződéskötéskor kitöltendő</w:t>
      </w:r>
    </w:p>
    <w:p w:rsidR="005F082F" w:rsidRPr="005F082F" w:rsidRDefault="005F082F" w:rsidP="005F082F">
      <w:pPr>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Fax: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jc w:val="both"/>
        <w:rPr>
          <w:lang w:eastAsia="zh-CN"/>
        </w:rPr>
      </w:pPr>
      <w:r w:rsidRPr="00F21613">
        <w:rPr>
          <w:b/>
          <w:lang w:eastAsia="zh-CN"/>
        </w:rPr>
        <w:t>5.4.</w:t>
      </w:r>
      <w:r w:rsidRPr="005F082F">
        <w:rPr>
          <w:lang w:eastAsia="zh-CN"/>
        </w:rPr>
        <w:t xml:space="preserve"> A Megrendelő részéről a Vállalkozó részére utasításokat adó és az építési naplóba bejegyzésekre jogosult személyek a következők:</w:t>
      </w:r>
    </w:p>
    <w:p w:rsidR="005F082F" w:rsidRPr="005F082F" w:rsidRDefault="005F082F" w:rsidP="005F082F">
      <w:pPr>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Fax: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rPr>
          <w:lang w:eastAsia="zh-CN"/>
        </w:rPr>
      </w:pPr>
      <w:r w:rsidRPr="00F21613">
        <w:rPr>
          <w:b/>
          <w:lang w:eastAsia="zh-CN"/>
        </w:rPr>
        <w:t xml:space="preserve">5.5. </w:t>
      </w:r>
      <w:r w:rsidRPr="005F082F">
        <w:rPr>
          <w:lang w:eastAsia="zh-CN"/>
        </w:rPr>
        <w:t>A Megrendelő építési műszaki ellenőrei:</w:t>
      </w:r>
    </w:p>
    <w:p w:rsidR="005F082F" w:rsidRPr="005F082F" w:rsidRDefault="005F082F" w:rsidP="005F082F">
      <w:pPr>
        <w:tabs>
          <w:tab w:val="left" w:pos="720"/>
        </w:tabs>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Fax:</w:t>
      </w:r>
      <w:r w:rsidRPr="005F082F">
        <w:rPr>
          <w:i/>
          <w:lang w:eastAsia="zh-CN"/>
        </w:rPr>
        <w:t xml:space="preserve"> *szerződéskötéskor kitöltendő</w:t>
      </w:r>
    </w:p>
    <w:p w:rsidR="005F082F" w:rsidRPr="005F082F" w:rsidRDefault="005F082F" w:rsidP="005F082F">
      <w:pPr>
        <w:tabs>
          <w:tab w:val="left" w:pos="720"/>
        </w:tabs>
        <w:suppressAutoHyphens/>
        <w:spacing w:after="120"/>
        <w:rPr>
          <w:i/>
          <w:lang w:eastAsia="zh-CN"/>
        </w:rPr>
      </w:pPr>
      <w:r w:rsidRPr="005F082F">
        <w:rPr>
          <w:lang w:eastAsia="zh-CN"/>
        </w:rPr>
        <w:t xml:space="preserve">E-mail: </w:t>
      </w:r>
      <w:r w:rsidRPr="005F082F">
        <w:rPr>
          <w:i/>
          <w:lang w:eastAsia="zh-CN"/>
        </w:rPr>
        <w:t>*szerződéskötéskor kitöltendő</w:t>
      </w:r>
    </w:p>
    <w:p w:rsidR="005F082F" w:rsidRPr="009D0881" w:rsidRDefault="005F082F" w:rsidP="005F082F">
      <w:pPr>
        <w:suppressAutoHyphens/>
        <w:spacing w:after="120"/>
        <w:jc w:val="both"/>
        <w:rPr>
          <w:b/>
          <w:u w:val="single"/>
          <w:lang w:eastAsia="zh-CN"/>
        </w:rPr>
      </w:pPr>
      <w:r w:rsidRPr="009D0881">
        <w:rPr>
          <w:b/>
          <w:u w:val="single"/>
          <w:lang w:eastAsia="zh-CN"/>
        </w:rPr>
        <w:t>6.</w:t>
      </w:r>
      <w:r w:rsidRPr="009D0881">
        <w:rPr>
          <w:u w:val="single"/>
          <w:lang w:eastAsia="zh-CN"/>
        </w:rPr>
        <w:t xml:space="preserve"> </w:t>
      </w:r>
      <w:r w:rsidRPr="009D0881">
        <w:rPr>
          <w:b/>
          <w:u w:val="single"/>
          <w:lang w:eastAsia="zh-CN"/>
        </w:rPr>
        <w:t>Átadás-átvétel:</w:t>
      </w:r>
    </w:p>
    <w:p w:rsidR="005F082F" w:rsidRPr="005F082F" w:rsidRDefault="005F082F" w:rsidP="005F082F">
      <w:pPr>
        <w:suppressAutoHyphens/>
        <w:spacing w:after="120"/>
        <w:jc w:val="both"/>
      </w:pPr>
      <w:r w:rsidRPr="00F21613">
        <w:rPr>
          <w:b/>
        </w:rPr>
        <w:t>6.1.</w:t>
      </w:r>
      <w:r w:rsidRPr="005F082F">
        <w:t xml:space="preserve"> Jelen Szerződés keretében megvalósuló építési beruházás </w:t>
      </w:r>
      <w:r w:rsidR="00363702">
        <w:t>egyes Feladatainak</w:t>
      </w:r>
      <w:r w:rsidRPr="005F082F">
        <w:t xml:space="preserve"> befejezését követően műszaki átadás-átvételi eljárást kell lefolytatni. A műszaki átadás-átvételi eljárás</w:t>
      </w:r>
      <w:r w:rsidR="00363702">
        <w:t>(ok)</w:t>
      </w:r>
      <w:r w:rsidRPr="005F082F">
        <w:t xml:space="preserve"> célja annak megállapítása, hogy Felek között létrejött Szerződés tárgya szerinti kivitelezési tevékenység a Szerződésben és jogszabályban előírtak alapján a kivitelezési dokumentációban meghatározottak szerint maradéktalanul megvalósult, és a teljesítés megfelel az előírt műszaki és a Szerződésben vállalt egyéb követelményeknek, jellemzőknek.</w:t>
      </w:r>
    </w:p>
    <w:p w:rsidR="005F082F" w:rsidRPr="005F082F" w:rsidRDefault="005F082F" w:rsidP="005F082F">
      <w:pPr>
        <w:suppressAutoHyphens/>
        <w:spacing w:after="120"/>
        <w:jc w:val="both"/>
      </w:pPr>
      <w:r w:rsidRPr="00F21613">
        <w:rPr>
          <w:b/>
        </w:rPr>
        <w:t>6.2.</w:t>
      </w:r>
      <w:r w:rsidRPr="005F082F">
        <w:t xml:space="preserve"> Vállalkozó köteles Megrendelővel írásban közölni a </w:t>
      </w:r>
      <w:proofErr w:type="gramStart"/>
      <w:r w:rsidR="00363702">
        <w:t>Feladat(</w:t>
      </w:r>
      <w:proofErr w:type="gramEnd"/>
      <w:r w:rsidR="00363702">
        <w:t>ok)</w:t>
      </w:r>
      <w:r w:rsidR="00363702" w:rsidRPr="005F082F">
        <w:t xml:space="preserve"> </w:t>
      </w:r>
      <w:r w:rsidRPr="005F082F">
        <w:t>teljesítését (</w:t>
      </w:r>
      <w:r w:rsidR="00BA1932">
        <w:t xml:space="preserve">továbbiakban: </w:t>
      </w:r>
      <w:r w:rsidRPr="005F082F">
        <w:t xml:space="preserve">Készre jelentés) </w:t>
      </w:r>
      <w:r w:rsidR="00F21613">
        <w:rPr>
          <w:b/>
        </w:rPr>
        <w:t>legkésőbb 2018. augusztus 1.</w:t>
      </w:r>
      <w:r w:rsidRPr="005F082F">
        <w:t xml:space="preserve"> </w:t>
      </w:r>
      <w:r w:rsidR="00F21613">
        <w:t>napján</w:t>
      </w:r>
      <w:r w:rsidRPr="005F082F">
        <w:t>.</w:t>
      </w:r>
    </w:p>
    <w:p w:rsidR="005F082F" w:rsidRPr="005F082F" w:rsidRDefault="005F082F" w:rsidP="005F082F">
      <w:pPr>
        <w:suppressAutoHyphens/>
        <w:spacing w:after="120"/>
        <w:jc w:val="both"/>
      </w:pPr>
      <w:r w:rsidRPr="00F21613">
        <w:rPr>
          <w:b/>
        </w:rPr>
        <w:t>6.3.</w:t>
      </w:r>
      <w:r w:rsidRPr="005F082F">
        <w:t xml:space="preserve"> Az átadás-átvételi eljárást a Készre jelentés kézhezvételét követő </w:t>
      </w:r>
      <w:r w:rsidR="00363702">
        <w:rPr>
          <w:b/>
        </w:rPr>
        <w:t xml:space="preserve">3 </w:t>
      </w:r>
      <w:r w:rsidRPr="005F082F">
        <w:rPr>
          <w:b/>
        </w:rPr>
        <w:t>napon</w:t>
      </w:r>
      <w:r w:rsidRPr="005F082F">
        <w:t xml:space="preserve"> belül kell megkezdeni.</w:t>
      </w:r>
    </w:p>
    <w:p w:rsidR="005F082F" w:rsidRPr="005F082F" w:rsidRDefault="005F082F" w:rsidP="005F082F">
      <w:pPr>
        <w:suppressAutoHyphens/>
        <w:spacing w:after="120"/>
        <w:jc w:val="both"/>
      </w:pPr>
      <w:r w:rsidRPr="00F21613">
        <w:rPr>
          <w:b/>
        </w:rPr>
        <w:t>6.4.</w:t>
      </w:r>
      <w:r w:rsidRPr="005F082F">
        <w:t xml:space="preserve"> Az átadás-átvételi eljárásra annak megkezdésétől számított </w:t>
      </w:r>
      <w:r w:rsidR="00363702">
        <w:rPr>
          <w:b/>
        </w:rPr>
        <w:t>13</w:t>
      </w:r>
      <w:r w:rsidR="00363702" w:rsidRPr="005F082F">
        <w:rPr>
          <w:b/>
        </w:rPr>
        <w:t xml:space="preserve"> </w:t>
      </w:r>
      <w:r w:rsidRPr="005F082F">
        <w:rPr>
          <w:b/>
        </w:rPr>
        <w:t>naptári nap</w:t>
      </w:r>
      <w:r w:rsidRPr="005F082F">
        <w:t xml:space="preserve"> áll rendelkezésre. Határidőben teljesít Vállalkozó, ha a Készre jelentés (6.2. pont) határidőben megtörtént és az átadás-átvételi eljárás határidőben, eredményesen lezárult (Megrendelő a munkákat átvette). Vállalkozó ezennel lemond a </w:t>
      </w:r>
      <w:r w:rsidRPr="005F082F">
        <w:rPr>
          <w:b/>
        </w:rPr>
        <w:t xml:space="preserve">Polgári Törvénykönyvről szóló 2013. évi V. törvény </w:t>
      </w:r>
      <w:r w:rsidRPr="005F082F">
        <w:t xml:space="preserve">(továbbiakban: </w:t>
      </w:r>
      <w:r w:rsidRPr="005F082F">
        <w:rPr>
          <w:b/>
        </w:rPr>
        <w:t>Ptk.</w:t>
      </w:r>
      <w:r w:rsidRPr="005F082F">
        <w:t xml:space="preserve">) </w:t>
      </w:r>
      <w:r w:rsidRPr="005F082F">
        <w:rPr>
          <w:b/>
        </w:rPr>
        <w:t>6:247. § (2) bekezdés</w:t>
      </w:r>
      <w:r w:rsidRPr="005F082F">
        <w:t xml:space="preserve"> szerinti megtámadási jogáról.</w:t>
      </w:r>
    </w:p>
    <w:p w:rsidR="005F082F" w:rsidRPr="005F082F" w:rsidRDefault="005F082F" w:rsidP="005F082F">
      <w:pPr>
        <w:suppressAutoHyphens/>
        <w:spacing w:after="120"/>
        <w:jc w:val="both"/>
      </w:pPr>
      <w:r w:rsidRPr="00F21613">
        <w:rPr>
          <w:b/>
        </w:rPr>
        <w:t>6.5.</w:t>
      </w:r>
      <w:r w:rsidRPr="005F082F">
        <w:t xml:space="preserve"> Megrendelő a munkák átvételét mindaddig megtagadhatja, amíg bármely, a rendeltetésszerű használatot befolyásoló hiba, vagy hiány áll fenn. Nem tekinthető rendeltetésszerű használatra alkalmasnak a teljesítés, ha több kisebb jelentőségű hiba javítása a Szerződés tárgyának zavartalan használatát akadályozza, vagy a hibák megszüntetése során a Szerződés tárgyának használata balesetveszéllyel járna.</w:t>
      </w:r>
    </w:p>
    <w:p w:rsidR="005F082F" w:rsidRPr="005F082F" w:rsidRDefault="005F082F" w:rsidP="005F082F">
      <w:pPr>
        <w:suppressAutoHyphens/>
        <w:spacing w:after="120"/>
        <w:jc w:val="both"/>
      </w:pPr>
      <w:r w:rsidRPr="00F21613">
        <w:rPr>
          <w:b/>
        </w:rPr>
        <w:t>6.6.</w:t>
      </w:r>
      <w:r w:rsidRPr="005F082F">
        <w:t xml:space="preserve"> Felek az átadás-átvételi eljárásra egyebekben az </w:t>
      </w:r>
      <w:r w:rsidRPr="005F082F">
        <w:rPr>
          <w:b/>
        </w:rPr>
        <w:t>építőipari kivitelezési tevékenységről szóló 191/2009. (IX. 15.) Kormányrendelet s</w:t>
      </w:r>
      <w:r w:rsidRPr="005F082F">
        <w:t>zabályait rendelik alkalmazni.</w:t>
      </w:r>
    </w:p>
    <w:p w:rsidR="005F082F" w:rsidRPr="005F082F" w:rsidRDefault="005F082F" w:rsidP="005F082F">
      <w:pPr>
        <w:suppressAutoHyphens/>
        <w:spacing w:after="120"/>
        <w:jc w:val="both"/>
      </w:pPr>
      <w:r w:rsidRPr="00F21613">
        <w:rPr>
          <w:b/>
        </w:rPr>
        <w:lastRenderedPageBreak/>
        <w:t>6.7.</w:t>
      </w:r>
      <w:r w:rsidRPr="005F082F">
        <w:t xml:space="preserve"> Megrendelő a hibátlan és hiánytalan teljesítésről teljesítésigazolás(oka)t állít ki. A teljesítésigazolás kiállítására jogosult személy: Rimóczi János, a Városfejlesztési Iroda irodavezetője; elérhetőség (telefon): +36 1 224 5900/5391, akadályoztatása esetén helyettese.</w:t>
      </w:r>
    </w:p>
    <w:p w:rsidR="005F082F" w:rsidRPr="009D0881" w:rsidRDefault="005F082F" w:rsidP="005F082F">
      <w:pPr>
        <w:suppressAutoHyphens/>
        <w:spacing w:after="120"/>
        <w:jc w:val="both"/>
        <w:rPr>
          <w:b/>
          <w:u w:val="single"/>
          <w:lang w:eastAsia="zh-CN"/>
        </w:rPr>
      </w:pPr>
      <w:r w:rsidRPr="009D0881">
        <w:rPr>
          <w:b/>
          <w:u w:val="single"/>
          <w:lang w:eastAsia="zh-CN"/>
        </w:rPr>
        <w:t>7. Egyéb, a Szerződés teljesítésével kapcsolatos szabályok:</w:t>
      </w:r>
    </w:p>
    <w:p w:rsidR="005F082F" w:rsidRPr="005F082F" w:rsidRDefault="005F082F" w:rsidP="005F082F">
      <w:pPr>
        <w:suppressAutoHyphens/>
        <w:spacing w:after="120"/>
        <w:jc w:val="both"/>
        <w:rPr>
          <w:b/>
          <w:lang w:eastAsia="zh-CN"/>
        </w:rPr>
      </w:pPr>
      <w:r w:rsidRPr="00F21613">
        <w:rPr>
          <w:b/>
          <w:lang w:eastAsia="zh-CN"/>
        </w:rPr>
        <w:t>7.1.</w:t>
      </w:r>
      <w:r w:rsidRPr="005F082F">
        <w:rPr>
          <w:lang w:eastAsia="zh-CN"/>
        </w:rPr>
        <w:t xml:space="preserve"> Amennyiben Felek által nem rögzített minőségi, illetve műszaki tartalmat érintő kérdés merül fel, úgy Vállalkozó köteles a műszaki ellenőrt haladéktalanul írásban tájékoztatni, majd a kapott utasításnak megfelelően köteles eljárni. Felek tudomásul veszik, hogy a műszaki tartalomhoz képest a Munkát eltérően végezni csak a vonatkozó jogszabályi rendelkezéseknek megfelelően lehet.</w:t>
      </w:r>
    </w:p>
    <w:p w:rsidR="005F082F" w:rsidRPr="005F082F" w:rsidRDefault="005F082F" w:rsidP="005F082F">
      <w:pPr>
        <w:suppressAutoHyphens/>
        <w:spacing w:after="120"/>
        <w:jc w:val="both"/>
        <w:rPr>
          <w:lang w:eastAsia="zh-CN"/>
        </w:rPr>
      </w:pPr>
      <w:r w:rsidRPr="00F21613">
        <w:rPr>
          <w:b/>
          <w:lang w:eastAsia="zh-CN"/>
        </w:rPr>
        <w:t>7.2.</w:t>
      </w:r>
      <w:r w:rsidRPr="005F082F">
        <w:rPr>
          <w:lang w:eastAsia="zh-CN"/>
        </w:rPr>
        <w:t xml:space="preserve"> A munkavégzéshez esetlegesen szükséges külső vagy belső ideiglenes tárolóterületek, felvonulási létesítmények építése és karbantartása, védelme, illetve elbontása, elszállítása a Vállalkozó feladatát és költségét képezi.</w:t>
      </w:r>
    </w:p>
    <w:p w:rsidR="005F082F" w:rsidRPr="005F082F" w:rsidRDefault="005F082F" w:rsidP="005F082F">
      <w:pPr>
        <w:spacing w:after="120"/>
        <w:jc w:val="both"/>
      </w:pPr>
      <w:r w:rsidRPr="00F21613">
        <w:rPr>
          <w:b/>
        </w:rPr>
        <w:t>7.3.</w:t>
      </w:r>
      <w:r w:rsidRPr="005F082F">
        <w:t xml:space="preserve"> A munkaterület megközelítése okán a környezet megóvásáért, az okozott kár helyreállításáért Vállalkozó felelősséggel tartozik. </w:t>
      </w:r>
    </w:p>
    <w:p w:rsidR="005F082F" w:rsidRPr="005F082F" w:rsidRDefault="005F082F" w:rsidP="005F082F">
      <w:pPr>
        <w:suppressAutoHyphens/>
        <w:spacing w:after="120"/>
        <w:jc w:val="both"/>
        <w:rPr>
          <w:lang w:eastAsia="zh-CN"/>
        </w:rPr>
      </w:pPr>
      <w:r w:rsidRPr="00F21613">
        <w:rPr>
          <w:b/>
          <w:lang w:eastAsia="zh-CN"/>
        </w:rPr>
        <w:t>7.4.</w:t>
      </w:r>
      <w:r w:rsidRPr="005F082F">
        <w:rPr>
          <w:lang w:eastAsia="zh-CN"/>
        </w:rPr>
        <w:t xml:space="preserve"> Vállalkozó köteles a munkaterület és környezete tisztán tartására, így az építőipari kivitelezés során keletkező hulladékok – engedéllyel rendelkező kezelőhöz történő – elszállítására is Vállalkozó köteles (külön díjazás nélkül). </w:t>
      </w:r>
    </w:p>
    <w:p w:rsidR="005F082F" w:rsidRPr="005F082F" w:rsidRDefault="005F082F" w:rsidP="005F082F">
      <w:pPr>
        <w:suppressAutoHyphens/>
        <w:spacing w:after="120"/>
        <w:jc w:val="both"/>
        <w:rPr>
          <w:lang w:eastAsia="zh-CN"/>
        </w:rPr>
      </w:pPr>
      <w:r w:rsidRPr="00F21613">
        <w:rPr>
          <w:b/>
          <w:lang w:eastAsia="zh-CN"/>
        </w:rPr>
        <w:t>7.5.</w:t>
      </w:r>
      <w:r w:rsidRPr="005F082F">
        <w:rPr>
          <w:lang w:eastAsia="zh-CN"/>
        </w:rPr>
        <w:t xml:space="preserve"> Vállalkozó köteles különös figyelmet fordítani a munka-, egészség-, és balesetvédelmi előírások betartására. Vállalkozó köteles továbbá a teljesítésével kapcsolatban, harmadik személynek okozott kárért, közvetlenül a károsulttal szemben helytállni a kárigény bejelentésétől kezdve, illetve minden, a teljesítésével összefüggésben keletkezett kárigénytől Megrendelőt mentesíteni.</w:t>
      </w:r>
    </w:p>
    <w:p w:rsidR="005F082F" w:rsidRPr="005F082F" w:rsidRDefault="005F082F" w:rsidP="005F082F">
      <w:pPr>
        <w:suppressAutoHyphens/>
        <w:spacing w:after="120"/>
        <w:jc w:val="both"/>
        <w:rPr>
          <w:lang w:eastAsia="zh-CN"/>
        </w:rPr>
      </w:pPr>
      <w:r w:rsidRPr="00F21613">
        <w:rPr>
          <w:b/>
          <w:lang w:eastAsia="zh-CN"/>
        </w:rPr>
        <w:t>7.6.</w:t>
      </w:r>
      <w:r w:rsidRPr="005F082F">
        <w:rPr>
          <w:lang w:eastAsia="zh-CN"/>
        </w:rPr>
        <w:t xml:space="preserve"> Vállalkozó és </w:t>
      </w:r>
      <w:r w:rsidRPr="005F082F">
        <w:t>üzletszerű gazdasági tevékenységként építőipari kivitelezési tevékenységet végző alvállalkozója köteles rendelkezni a 191/2009. (IX.15.) Kormányrendeletben meghatározott feltételekkel, és köteles az üzletszerű gazdasági tevékenységként építőipari kivitelezési tevékenység végzésére vonatkozó szándékát a névjegyzéket vezető szervnek bejelenteni.</w:t>
      </w:r>
    </w:p>
    <w:p w:rsidR="005F082F" w:rsidRPr="005F082F" w:rsidRDefault="005F082F" w:rsidP="005F082F">
      <w:pPr>
        <w:suppressAutoHyphens/>
        <w:spacing w:after="120"/>
        <w:jc w:val="both"/>
      </w:pPr>
      <w:r w:rsidRPr="00F21613">
        <w:rPr>
          <w:b/>
          <w:lang w:eastAsia="zh-CN"/>
        </w:rPr>
        <w:t>7.7.</w:t>
      </w:r>
      <w:r w:rsidRPr="005F082F">
        <w:rPr>
          <w:lang w:eastAsia="zh-CN"/>
        </w:rPr>
        <w:t xml:space="preserve"> A kivitelezési munkához szükséges közműellátást Megrendelő biztosítja. Vállalkozó köteles a munkát úgy megszervezni és kivitelezni, hogy azzal a létesítmény többi részének közműellátását ne zavarja. Amennyiben a meglévő közműhálózat nem elégséges a Munka elvégzésére, Vállalkozó saját költségén köteles intézkedni a hálózatbővítés iránt.     </w:t>
      </w:r>
    </w:p>
    <w:p w:rsidR="005F082F" w:rsidRPr="005F082F" w:rsidRDefault="005F082F" w:rsidP="005F082F">
      <w:pPr>
        <w:suppressAutoHyphens/>
        <w:spacing w:after="120"/>
        <w:jc w:val="both"/>
        <w:rPr>
          <w:lang w:eastAsia="zh-CN"/>
        </w:rPr>
      </w:pPr>
      <w:r w:rsidRPr="00F21613">
        <w:rPr>
          <w:b/>
          <w:lang w:eastAsia="zh-CN"/>
        </w:rPr>
        <w:t>7.8.</w:t>
      </w:r>
      <w:r w:rsidRPr="005F082F">
        <w:rPr>
          <w:lang w:eastAsia="zh-CN"/>
        </w:rPr>
        <w:t xml:space="preserve"> Vállalkozó kijelenti, hogy építőipari kivitelezési tevékenységét </w:t>
      </w:r>
      <w:r w:rsidRPr="005F082F">
        <w:rPr>
          <w:b/>
          <w:lang w:eastAsia="zh-CN"/>
        </w:rPr>
        <w:t>az épített környezet alakításáról és védelméről szóló 1997. évi LXXVIII. törvény (</w:t>
      </w:r>
      <w:proofErr w:type="spellStart"/>
      <w:r w:rsidRPr="005F082F">
        <w:rPr>
          <w:b/>
          <w:lang w:eastAsia="zh-CN"/>
        </w:rPr>
        <w:t>Étv</w:t>
      </w:r>
      <w:proofErr w:type="spellEnd"/>
      <w:r w:rsidRPr="005F082F">
        <w:rPr>
          <w:b/>
          <w:lang w:eastAsia="zh-CN"/>
        </w:rPr>
        <w:t>.) 39. és 39/A. §</w:t>
      </w:r>
      <w:proofErr w:type="spellStart"/>
      <w:r w:rsidRPr="005F082F">
        <w:rPr>
          <w:lang w:eastAsia="zh-CN"/>
        </w:rPr>
        <w:t>-ában</w:t>
      </w:r>
      <w:proofErr w:type="spellEnd"/>
      <w:r w:rsidRPr="005F082F">
        <w:rPr>
          <w:lang w:eastAsia="zh-CN"/>
        </w:rPr>
        <w:t xml:space="preserve"> meghatározottak szerint</w:t>
      </w:r>
      <w:r w:rsidRPr="005F082F">
        <w:rPr>
          <w:shd w:val="clear" w:color="auto" w:fill="FFFFFF"/>
        </w:rPr>
        <w:t xml:space="preserve"> folytatja. Vállalkozó kijelenti, hogy a </w:t>
      </w:r>
      <w:r w:rsidRPr="005F082F">
        <w:rPr>
          <w:lang w:eastAsia="zh-CN"/>
        </w:rPr>
        <w:t xml:space="preserve">Szerződés teljesítése során építőipari kivitelezési tevékenységet kizárólag olyan gazdasági szereplő végez, amely gazdasági szereplő megfelel az </w:t>
      </w:r>
      <w:proofErr w:type="spellStart"/>
      <w:r w:rsidRPr="005F082F">
        <w:rPr>
          <w:b/>
          <w:shd w:val="clear" w:color="auto" w:fill="FFFFFF"/>
        </w:rPr>
        <w:t>Étv</w:t>
      </w:r>
      <w:proofErr w:type="spellEnd"/>
      <w:r w:rsidRPr="005F082F">
        <w:rPr>
          <w:b/>
          <w:shd w:val="clear" w:color="auto" w:fill="FFFFFF"/>
        </w:rPr>
        <w:t>. 39. § (3) vagy (4) bekezdés</w:t>
      </w:r>
      <w:r w:rsidRPr="005F082F">
        <w:rPr>
          <w:shd w:val="clear" w:color="auto" w:fill="FFFFFF"/>
        </w:rPr>
        <w:t xml:space="preserve">e </w:t>
      </w:r>
      <w:r w:rsidRPr="005F082F">
        <w:rPr>
          <w:lang w:eastAsia="zh-CN"/>
        </w:rPr>
        <w:t>szerinti követelményeknek.</w:t>
      </w:r>
    </w:p>
    <w:p w:rsidR="005F082F" w:rsidRPr="005F082F" w:rsidRDefault="005F082F" w:rsidP="005F082F">
      <w:pPr>
        <w:suppressAutoHyphens/>
        <w:spacing w:after="120"/>
        <w:jc w:val="center"/>
        <w:rPr>
          <w:b/>
          <w:lang w:eastAsia="zh-CN"/>
        </w:rPr>
      </w:pPr>
    </w:p>
    <w:p w:rsidR="005F082F" w:rsidRPr="005F082F" w:rsidRDefault="005F082F" w:rsidP="005F082F">
      <w:pPr>
        <w:suppressAutoHyphens/>
        <w:spacing w:after="120"/>
        <w:jc w:val="center"/>
        <w:rPr>
          <w:u w:val="single"/>
          <w:lang w:eastAsia="zh-CN"/>
        </w:rPr>
      </w:pPr>
      <w:r w:rsidRPr="005F082F">
        <w:rPr>
          <w:b/>
          <w:lang w:eastAsia="zh-CN"/>
        </w:rPr>
        <w:t>V. TÖBBLETMUNKA ÉS PÓTMUNKA</w:t>
      </w:r>
    </w:p>
    <w:p w:rsidR="005F082F" w:rsidRPr="005F082F" w:rsidRDefault="005F082F" w:rsidP="005F082F">
      <w:pPr>
        <w:suppressAutoHyphens/>
        <w:spacing w:after="120"/>
        <w:jc w:val="both"/>
        <w:rPr>
          <w:lang w:eastAsia="zh-CN"/>
        </w:rPr>
      </w:pPr>
      <w:r w:rsidRPr="005F082F">
        <w:rPr>
          <w:b/>
          <w:lang w:eastAsia="zh-CN"/>
        </w:rPr>
        <w:t xml:space="preserve">1. </w:t>
      </w:r>
      <w:r w:rsidRPr="005F082F">
        <w:rPr>
          <w:lang w:eastAsia="zh-CN"/>
        </w:rPr>
        <w:t xml:space="preserve">A Felek az </w:t>
      </w:r>
      <w:r w:rsidRPr="005F082F">
        <w:rPr>
          <w:b/>
          <w:lang w:eastAsia="zh-CN"/>
        </w:rPr>
        <w:t xml:space="preserve">építőipari kivitelezési tevékenységről szóló 191/2009. (IX. 15.) Korm. rendelet </w:t>
      </w:r>
      <w:r w:rsidRPr="005F082F">
        <w:rPr>
          <w:lang w:eastAsia="zh-CN"/>
        </w:rPr>
        <w:t>alapján a többletmunkát, és a pótmunkát az alábbiak szerint határozzák meg:</w:t>
      </w:r>
    </w:p>
    <w:p w:rsidR="005F082F" w:rsidRPr="005F082F" w:rsidRDefault="005F082F" w:rsidP="005F082F">
      <w:pPr>
        <w:numPr>
          <w:ilvl w:val="0"/>
          <w:numId w:val="38"/>
        </w:numPr>
        <w:suppressAutoHyphens/>
        <w:spacing w:after="120"/>
        <w:jc w:val="both"/>
        <w:rPr>
          <w:lang w:eastAsia="zh-CN"/>
        </w:rPr>
      </w:pPr>
      <w:r w:rsidRPr="005F082F">
        <w:rPr>
          <w:lang w:eastAsia="zh-CN"/>
        </w:rPr>
        <w:t>többletmunka: a szerződéskötés alapját képező (ajánlatkérési vagy kivitelezési) dokumentációban kimutathatóan meglévő, a Vállalkozó kivitelező által készített árazott tételes költségvetésben szereplő tétel, amelynek mennyisége előre nem látható műszaki szükségességből növekszik,</w:t>
      </w:r>
    </w:p>
    <w:p w:rsidR="005F082F" w:rsidRPr="005F082F" w:rsidRDefault="005F082F" w:rsidP="005F082F">
      <w:pPr>
        <w:numPr>
          <w:ilvl w:val="0"/>
          <w:numId w:val="38"/>
        </w:numPr>
        <w:suppressAutoHyphens/>
        <w:spacing w:after="120"/>
        <w:jc w:val="both"/>
        <w:rPr>
          <w:lang w:eastAsia="zh-CN"/>
        </w:rPr>
      </w:pPr>
      <w:r w:rsidRPr="005F082F">
        <w:rPr>
          <w:lang w:eastAsia="zh-CN"/>
        </w:rPr>
        <w:lastRenderedPageBreak/>
        <w:t>pótmunka: a Szerződés alapját képező dokumentációban nem szereplő, előre nem látható műszaki szükségességből külön megrendelt tétel,</w:t>
      </w:r>
    </w:p>
    <w:p w:rsidR="005F082F" w:rsidRPr="005F082F" w:rsidRDefault="005F082F" w:rsidP="005F082F">
      <w:pPr>
        <w:spacing w:after="120"/>
        <w:jc w:val="both"/>
        <w:rPr>
          <w:lang w:eastAsia="zh-CN"/>
        </w:rPr>
      </w:pPr>
      <w:r w:rsidRPr="005F082F">
        <w:rPr>
          <w:b/>
          <w:lang w:eastAsia="zh-CN"/>
        </w:rPr>
        <w:t xml:space="preserve">2. </w:t>
      </w:r>
      <w:r w:rsidRPr="005F082F">
        <w:rPr>
          <w:lang w:eastAsia="zh-CN"/>
        </w:rPr>
        <w:t xml:space="preserve">A Felek megállapodása alapján a Vállalkozó </w:t>
      </w:r>
      <w:r w:rsidRPr="005F082F">
        <w:t>köteles – külön díj és költségigény nélkül – elvégezni a felmerült többletmunkát. A</w:t>
      </w:r>
      <w:r w:rsidRPr="005F082F">
        <w:rPr>
          <w:lang w:eastAsia="zh-CN"/>
        </w:rPr>
        <w:t xml:space="preserve"> többletmunka ellenértékének megtérítésére kizárólag abban az esetben jogosult, ha a többletmunka a szerződés megkötésének időpontjában nem volt előrelátható.</w:t>
      </w:r>
    </w:p>
    <w:p w:rsidR="005F082F" w:rsidRPr="005F082F" w:rsidRDefault="005F082F" w:rsidP="005F082F">
      <w:pPr>
        <w:spacing w:after="120"/>
        <w:jc w:val="both"/>
        <w:rPr>
          <w:lang w:eastAsia="zh-CN"/>
        </w:rPr>
      </w:pPr>
      <w:r w:rsidRPr="005F082F">
        <w:rPr>
          <w:b/>
          <w:lang w:eastAsia="zh-CN"/>
        </w:rPr>
        <w:t>3.</w:t>
      </w:r>
      <w:r w:rsidRPr="005F082F">
        <w:rPr>
          <w:lang w:eastAsia="zh-CN"/>
        </w:rPr>
        <w:t xml:space="preserve"> Felek egyezően rögzítik, hogy a Vállalkozói Díj átalánydíj, így a </w:t>
      </w:r>
      <w:r w:rsidRPr="005F082F">
        <w:rPr>
          <w:b/>
          <w:lang w:eastAsia="zh-CN"/>
        </w:rPr>
        <w:t>Ptk. 6:245. § (1) bekezdés</w:t>
      </w:r>
      <w:r w:rsidRPr="005F082F">
        <w:rPr>
          <w:lang w:eastAsia="zh-CN"/>
        </w:rPr>
        <w:t xml:space="preserve">ében foglaltaknak megfelelően a kivitelező az átalánydíjon felül kizárólag az esetlegesen elrendelt pótmunka ellenértékét igényelheti. </w:t>
      </w:r>
    </w:p>
    <w:p w:rsidR="005F082F" w:rsidRPr="005F082F" w:rsidRDefault="005F082F" w:rsidP="005F082F">
      <w:pPr>
        <w:spacing w:after="120"/>
        <w:jc w:val="both"/>
        <w:rPr>
          <w:lang w:eastAsia="zh-CN"/>
        </w:rPr>
      </w:pPr>
      <w:r w:rsidRPr="005F082F">
        <w:rPr>
          <w:b/>
          <w:lang w:eastAsia="zh-CN"/>
        </w:rPr>
        <w:t xml:space="preserve">4. </w:t>
      </w:r>
      <w:r w:rsidRPr="005F082F">
        <w:rPr>
          <w:lang w:eastAsia="zh-CN"/>
        </w:rPr>
        <w:t xml:space="preserve">Felek rögzítik, hogy Vállalkozó a pótmunkák közül köteles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műszaki szükségesség miatt; avagy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rendeltetésszerű és biztonságos használat miatt </w:t>
      </w:r>
    </w:p>
    <w:p w:rsidR="005F082F" w:rsidRPr="005F082F" w:rsidRDefault="005F082F" w:rsidP="005F082F">
      <w:pPr>
        <w:suppressAutoHyphens/>
        <w:spacing w:after="120"/>
        <w:jc w:val="both"/>
        <w:rPr>
          <w:lang w:eastAsia="zh-CN"/>
        </w:rPr>
      </w:pPr>
      <w:r w:rsidRPr="005F082F">
        <w:rPr>
          <w:lang w:eastAsia="zh-CN"/>
        </w:rPr>
        <w:t>szükséges pótmunkákat elvégezni.</w:t>
      </w:r>
    </w:p>
    <w:p w:rsidR="005F082F" w:rsidRPr="005F082F" w:rsidRDefault="005F082F" w:rsidP="005F082F">
      <w:pPr>
        <w:spacing w:after="120"/>
        <w:jc w:val="both"/>
        <w:rPr>
          <w:lang w:eastAsia="zh-CN"/>
        </w:rPr>
      </w:pPr>
      <w:r w:rsidRPr="005F082F">
        <w:rPr>
          <w:b/>
          <w:lang w:eastAsia="zh-CN"/>
        </w:rPr>
        <w:t xml:space="preserve">5. </w:t>
      </w:r>
      <w:r w:rsidRPr="005F082F">
        <w:rPr>
          <w:lang w:eastAsia="zh-CN"/>
        </w:rPr>
        <w:t xml:space="preserve">Felek az egyértelműség okán rögzítik, hogy pótmunka elrendelése az építési naplóban nem lehetséges érvényesen. Az építési naplóban elrendelt pótmunka végzését Vállalkozó megtagadhatja. </w:t>
      </w:r>
    </w:p>
    <w:p w:rsidR="005F082F" w:rsidRPr="005F082F" w:rsidRDefault="005F082F" w:rsidP="005F082F">
      <w:pPr>
        <w:spacing w:after="120"/>
        <w:jc w:val="both"/>
        <w:rPr>
          <w:lang w:eastAsia="zh-CN"/>
        </w:rPr>
      </w:pPr>
      <w:r w:rsidRPr="005F082F">
        <w:rPr>
          <w:b/>
          <w:lang w:eastAsia="zh-CN"/>
        </w:rPr>
        <w:t xml:space="preserve">6. </w:t>
      </w:r>
      <w:r w:rsidRPr="005F082F">
        <w:rPr>
          <w:lang w:eastAsia="zh-CN"/>
        </w:rPr>
        <w:t>Amennyiben a nem szabályszerűen elrendelt pótmunkát Vállalkozó mégis elvégzi, úgy e körben Vállalkozó saját felelősségére jár el. Felek jelen Szerződés aláírásával megállapodnak abban, hogy Vállalkozó csak a jogalap nélküli gazdagodás szabálya szerint tarthat igényt az így elvégzett munkája elszámolására.</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VI.</w:t>
      </w:r>
      <w:r w:rsidRPr="005F082F">
        <w:rPr>
          <w:lang w:eastAsia="zh-CN"/>
        </w:rPr>
        <w:t xml:space="preserve"> </w:t>
      </w:r>
      <w:r w:rsidRPr="005F082F">
        <w:rPr>
          <w:b/>
          <w:lang w:eastAsia="zh-CN"/>
        </w:rPr>
        <w:t>MEGRENDELŐ JOGAI ÉS KÖTELEZETTSÉGEI</w:t>
      </w:r>
    </w:p>
    <w:p w:rsidR="005F082F" w:rsidRPr="005F082F" w:rsidRDefault="005F082F" w:rsidP="005F082F">
      <w:pPr>
        <w:suppressAutoHyphens/>
        <w:spacing w:after="120"/>
        <w:jc w:val="both"/>
        <w:rPr>
          <w:lang w:eastAsia="zh-CN"/>
        </w:rPr>
      </w:pPr>
      <w:smartTag w:uri="urn:schemas-microsoft-com:office:smarttags" w:element="metricconverter">
        <w:smartTagPr>
          <w:attr w:name="ProductID" w:val="1. A"/>
        </w:smartTagPr>
        <w:r w:rsidRPr="005F082F">
          <w:rPr>
            <w:b/>
            <w:u w:val="single"/>
            <w:lang w:eastAsia="zh-CN"/>
          </w:rPr>
          <w:t>1. A</w:t>
        </w:r>
      </w:smartTag>
      <w:r w:rsidRPr="005F082F">
        <w:rPr>
          <w:b/>
          <w:u w:val="single"/>
          <w:lang w:eastAsia="zh-CN"/>
        </w:rPr>
        <w:t xml:space="preserve"> Megrendelő jogosult:</w:t>
      </w:r>
    </w:p>
    <w:p w:rsidR="005F082F" w:rsidRPr="005F082F" w:rsidRDefault="005F082F" w:rsidP="005F082F">
      <w:pPr>
        <w:spacing w:after="120"/>
        <w:jc w:val="both"/>
      </w:pPr>
      <w:r w:rsidRPr="005F082F">
        <w:t xml:space="preserve">- más vállalkozóval elvégeztetni a kifogásolt vagy hiányolt munkákat, a </w:t>
      </w:r>
      <w:r w:rsidRPr="005F082F">
        <w:rPr>
          <w:bCs/>
        </w:rPr>
        <w:t>Vállalkozó</w:t>
      </w:r>
      <w:r w:rsidRPr="005F082F">
        <w:t xml:space="preserve"> költségére, akár a Vállalkozó ajánlati áránál magasabb áron is, ha felszólítására a </w:t>
      </w:r>
      <w:r w:rsidRPr="005F082F">
        <w:rPr>
          <w:bCs/>
        </w:rPr>
        <w:t>Vállalkozó</w:t>
      </w:r>
      <w:r w:rsidRPr="005F082F">
        <w:t xml:space="preserve"> a kifogásolt, vagy hiányolt munkákat nem javítja ki, nem pótolja a Megrendelő által meghatározott határidőn belül, a </w:t>
      </w:r>
      <w:r w:rsidRPr="005F082F">
        <w:rPr>
          <w:bCs/>
        </w:rPr>
        <w:t>Vállalkozó</w:t>
      </w:r>
      <w:r w:rsidRPr="005F082F">
        <w:t xml:space="preserve"> garanciális felelősségvállalásának megtartásával.</w:t>
      </w:r>
    </w:p>
    <w:p w:rsidR="005F082F" w:rsidRPr="005F082F" w:rsidRDefault="005F082F" w:rsidP="005F082F">
      <w:pPr>
        <w:spacing w:after="120"/>
        <w:jc w:val="both"/>
      </w:pPr>
      <w:r w:rsidRPr="005F082F">
        <w:t>- Vállalkozónak a jelen Szerződésben vállalt feladatai ellátásával kapcsolatos tevékenységét önállóan vagy megbízólevéllel ellátott képviselője révén ellenőrizni olyan módon, hogy Vállalkozó teljesítését Megrendelő ez irányú tevékenysége ne akadályozza.</w:t>
      </w:r>
    </w:p>
    <w:p w:rsidR="005F082F" w:rsidRPr="005F082F" w:rsidRDefault="005F082F" w:rsidP="005F082F">
      <w:pPr>
        <w:spacing w:after="120"/>
        <w:jc w:val="both"/>
      </w:pPr>
      <w:r w:rsidRPr="005F082F">
        <w:t>- bármely pótmunkát más vállalkozóval elvégeztetni, figyelemmel a Kbt. rendelkezéseire.</w:t>
      </w:r>
    </w:p>
    <w:p w:rsidR="005F082F" w:rsidRPr="005F082F" w:rsidRDefault="005F082F" w:rsidP="005F082F">
      <w:pPr>
        <w:suppressAutoHyphens/>
        <w:spacing w:after="120"/>
        <w:jc w:val="both"/>
        <w:rPr>
          <w:b/>
          <w:u w:val="single"/>
          <w:lang w:eastAsia="zh-CN"/>
        </w:rPr>
      </w:pPr>
      <w:r w:rsidRPr="005F082F">
        <w:rPr>
          <w:b/>
          <w:u w:val="single"/>
          <w:lang w:eastAsia="zh-CN"/>
        </w:rPr>
        <w:t>2. Az eltakart munkarészek vizsgálata:</w:t>
      </w:r>
    </w:p>
    <w:p w:rsidR="005F082F" w:rsidRPr="005F082F" w:rsidRDefault="005F082F" w:rsidP="005F082F">
      <w:pPr>
        <w:spacing w:after="120"/>
        <w:ind w:hanging="708"/>
        <w:jc w:val="both"/>
      </w:pPr>
      <w:r w:rsidRPr="005F082F">
        <w:tab/>
        <w:t>Vállalkozó semmilyen eltakarást nem végez a Szerződésben előírt ellenőrzés és vizsgálat és Megrendelő előzetes jóváhagyása előtt. Vállalkozó az eltakarandó munkarészeket köteles 3 (három) munkanappal az eltakarás előtt Megrendelőnek bejelenteni és az eltakarandó munkarészeket próbavizsgálat és ellenőrzés céljából Megrendelő részére láthatóvá és hozzáférhetővé tenni. Amennyiben Vállalkozó ezen kötelezettségét elmulasztja, úgy a munkarészek láthatóvá tételének és a feltárás előtti állapot visszaállításának költségeit Vállalkozó köteles viselni.</w:t>
      </w:r>
    </w:p>
    <w:p w:rsidR="005F082F" w:rsidRPr="005F082F" w:rsidRDefault="005F082F" w:rsidP="005F082F">
      <w:pPr>
        <w:suppressAutoHyphens/>
        <w:spacing w:after="120"/>
        <w:jc w:val="both"/>
        <w:rPr>
          <w:u w:val="single"/>
          <w:lang w:eastAsia="zh-CN"/>
        </w:rPr>
      </w:pPr>
      <w:r w:rsidRPr="005F082F">
        <w:rPr>
          <w:b/>
          <w:u w:val="single"/>
          <w:lang w:eastAsia="zh-CN"/>
        </w:rPr>
        <w:t>3. Megrendelő köteles:</w:t>
      </w:r>
    </w:p>
    <w:p w:rsidR="005F082F" w:rsidRPr="005F082F" w:rsidRDefault="005F082F" w:rsidP="005F082F">
      <w:pPr>
        <w:suppressAutoHyphens/>
        <w:spacing w:after="120"/>
        <w:jc w:val="both"/>
        <w:rPr>
          <w:lang w:eastAsia="zh-CN"/>
        </w:rPr>
      </w:pPr>
      <w:r w:rsidRPr="005F082F">
        <w:rPr>
          <w:lang w:eastAsia="zh-CN"/>
        </w:rPr>
        <w:lastRenderedPageBreak/>
        <w:t>- Vállalkozó részére a kivitelezéshez szükséges munkaterületet a jelen Szerződésben meghatározott időpontban rendelkezésre bocsátani.</w:t>
      </w:r>
    </w:p>
    <w:p w:rsidR="005F082F" w:rsidRPr="005F082F" w:rsidRDefault="005F082F" w:rsidP="005F082F">
      <w:pPr>
        <w:suppressAutoHyphens/>
        <w:spacing w:after="120"/>
        <w:jc w:val="both"/>
        <w:rPr>
          <w:lang w:eastAsia="zh-CN"/>
        </w:rPr>
      </w:pPr>
      <w:r w:rsidRPr="005F082F">
        <w:rPr>
          <w:lang w:eastAsia="zh-CN"/>
        </w:rPr>
        <w:t xml:space="preserve">- a kivitelezési dokumentációt Vállalkozó részére szolgáltatni. Felek rögzítik, hogy arra a szerződéskötést megelőzően sor került a </w:t>
      </w:r>
      <w:r w:rsidR="00BA1932">
        <w:rPr>
          <w:lang w:eastAsia="zh-CN"/>
        </w:rPr>
        <w:t>K</w:t>
      </w:r>
      <w:r w:rsidR="00BA1932" w:rsidRPr="005F082F">
        <w:rPr>
          <w:lang w:eastAsia="zh-CN"/>
        </w:rPr>
        <w:t xml:space="preserve">özbeszerzési </w:t>
      </w:r>
      <w:r w:rsidR="00BA1932">
        <w:rPr>
          <w:lang w:eastAsia="zh-CN"/>
        </w:rPr>
        <w:t>E</w:t>
      </w:r>
      <w:r w:rsidR="00BA1932" w:rsidRPr="005F082F">
        <w:rPr>
          <w:lang w:eastAsia="zh-CN"/>
        </w:rPr>
        <w:t xml:space="preserve">ljárás </w:t>
      </w:r>
      <w:r w:rsidRPr="005F082F">
        <w:rPr>
          <w:lang w:eastAsia="zh-CN"/>
        </w:rPr>
        <w:t>keretében.</w:t>
      </w:r>
    </w:p>
    <w:p w:rsidR="005F082F" w:rsidRPr="005F082F" w:rsidRDefault="005F082F" w:rsidP="005F082F">
      <w:pPr>
        <w:suppressAutoHyphens/>
        <w:spacing w:after="120"/>
        <w:jc w:val="both"/>
        <w:rPr>
          <w:b/>
          <w:lang w:eastAsia="zh-CN"/>
        </w:rPr>
      </w:pPr>
      <w:r w:rsidRPr="005F082F">
        <w:rPr>
          <w:lang w:eastAsia="zh-CN"/>
        </w:rPr>
        <w:t xml:space="preserve">- az építési napló adatai alapján saját maga vagy nevében eljáró személy (szervezet) révén ellenőrizni, hogy a Szerződés teljesítésében részt vevőkre vonatkozó szabályok érvényesülését. </w:t>
      </w:r>
    </w:p>
    <w:p w:rsidR="005F082F" w:rsidRPr="005F082F" w:rsidRDefault="005F082F" w:rsidP="005F082F">
      <w:pPr>
        <w:suppressAutoHyphens/>
        <w:spacing w:after="120"/>
        <w:jc w:val="both"/>
        <w:rPr>
          <w:lang w:eastAsia="zh-CN"/>
        </w:rPr>
      </w:pPr>
      <w:r w:rsidRPr="005F082F">
        <w:rPr>
          <w:b/>
          <w:u w:val="single"/>
          <w:lang w:eastAsia="zh-CN"/>
        </w:rPr>
        <w:t>4. Megrendelő utasítási jogának gyakorlása:</w:t>
      </w:r>
    </w:p>
    <w:p w:rsidR="005F082F" w:rsidRPr="005F082F" w:rsidRDefault="005F082F" w:rsidP="005F082F">
      <w:pPr>
        <w:suppressAutoHyphens/>
        <w:spacing w:after="120"/>
        <w:jc w:val="both"/>
        <w:rPr>
          <w:lang w:eastAsia="zh-CN"/>
        </w:rPr>
      </w:pPr>
      <w:r w:rsidRPr="005F082F">
        <w:rPr>
          <w:lang w:eastAsia="zh-CN"/>
        </w:rPr>
        <w:t>Vállalkozó köteles Megrendelő által adott valamennyi utasítást teljesíteni, eltekintve attól, ha ez jogszabály, hatósági rendelkezés megsértésére, avagy a vagyonbiztonság (ideértve az adatvagyont is) veszélyeztetésére vezetne, mivel ilyen esetben jogszerűen megtagadhatja a Vállalkozó az utasítás teljesítését. Megrendelő vagy bármely nevében eljáró személy célszerűtlen és/vagy szakszerűtlen utasítására Vállalkozó köteles Megrendelő jelen Szerződésben megnevezett kapcsolattartójának a figyelmét haladéktalanul írásban felhívni. Amennyiben felhívás ellenére is fenntartja Megrendelő az utasítást, úgy köteles azt végrehajtani, kivéve, ha az utasítás teljesítését jogszerűen megtagadhatja Vállalkozó.</w:t>
      </w:r>
    </w:p>
    <w:p w:rsidR="005F082F" w:rsidRPr="005F082F" w:rsidRDefault="005F082F" w:rsidP="005F082F">
      <w:pPr>
        <w:suppressAutoHyphens/>
        <w:spacing w:after="120"/>
        <w:jc w:val="both"/>
        <w:rPr>
          <w:lang w:eastAsia="zh-CN"/>
        </w:rPr>
      </w:pPr>
      <w:r w:rsidRPr="005F082F">
        <w:rPr>
          <w:lang w:eastAsia="zh-CN"/>
        </w:rPr>
        <w:t>Megrendelő utasításai a teljesítést nem tehetik terhesebbé Vállalkozó számára. Felek rögzítik, hogy Vállalkozó teljesítésének terhesebbé tételét különösen nem jelenti az a körülmény, ha olyan utasítást ad Megrendelő, mely azt a célt szolgálja, hogy a Szerződés teljesítése alatt is a lehető legteljesebb mértékben működjenek a meglévő rendszerek.</w:t>
      </w:r>
    </w:p>
    <w:p w:rsidR="005F082F" w:rsidRPr="005F082F" w:rsidRDefault="005F082F" w:rsidP="005F082F">
      <w:pPr>
        <w:suppressAutoHyphens/>
        <w:spacing w:after="120"/>
        <w:jc w:val="both"/>
        <w:rPr>
          <w:lang w:eastAsia="zh-CN"/>
        </w:rPr>
      </w:pPr>
    </w:p>
    <w:p w:rsidR="005F082F" w:rsidRPr="005F082F" w:rsidRDefault="005F082F" w:rsidP="005F082F">
      <w:pPr>
        <w:widowControl w:val="0"/>
        <w:suppressAutoHyphens/>
        <w:autoSpaceDE w:val="0"/>
        <w:spacing w:after="120"/>
        <w:jc w:val="center"/>
        <w:rPr>
          <w:b/>
          <w:bCs/>
          <w:lang w:eastAsia="zh-CN"/>
        </w:rPr>
      </w:pPr>
      <w:r w:rsidRPr="005F082F">
        <w:rPr>
          <w:b/>
          <w:bCs/>
          <w:lang w:eastAsia="zh-CN"/>
        </w:rPr>
        <w:t>VII. VÁLLALKOZÓ JOGAI ÉS KÖTELEZETTSÉGEI</w:t>
      </w:r>
    </w:p>
    <w:p w:rsidR="005F082F" w:rsidRPr="005F082F" w:rsidRDefault="005F082F" w:rsidP="005F082F">
      <w:pPr>
        <w:suppressAutoHyphens/>
        <w:spacing w:after="120"/>
        <w:jc w:val="both"/>
        <w:rPr>
          <w:lang w:eastAsia="zh-CN"/>
        </w:rPr>
      </w:pPr>
      <w:r w:rsidRPr="005F082F">
        <w:rPr>
          <w:b/>
          <w:u w:val="single"/>
          <w:lang w:eastAsia="zh-CN"/>
        </w:rPr>
        <w:t>1.</w:t>
      </w:r>
      <w:r w:rsidRPr="005F082F">
        <w:rPr>
          <w:u w:val="single"/>
          <w:lang w:eastAsia="zh-CN"/>
        </w:rPr>
        <w:t xml:space="preserve"> </w:t>
      </w:r>
      <w:r w:rsidRPr="005F082F">
        <w:rPr>
          <w:b/>
          <w:u w:val="single"/>
          <w:lang w:eastAsia="zh-CN"/>
        </w:rPr>
        <w:t>Vállalkozó akadályközlési kötelezettsége:</w:t>
      </w:r>
    </w:p>
    <w:p w:rsidR="005F082F" w:rsidRPr="005F082F" w:rsidRDefault="005F082F" w:rsidP="005F082F">
      <w:pPr>
        <w:suppressAutoHyphens/>
        <w:spacing w:after="120"/>
        <w:jc w:val="both"/>
        <w:rPr>
          <w:b/>
          <w:iCs/>
          <w:lang w:eastAsia="zh-CN"/>
        </w:rPr>
      </w:pPr>
      <w:r w:rsidRPr="005F082F">
        <w:rPr>
          <w:lang w:eastAsia="zh-CN"/>
        </w:rPr>
        <w:t>Vállalkozó köteles a műszaki ellenőrt az ok feltüntetésével, és a várható késedelem megjelölésével minden olyan körülményről haladéktalanul értesíteni, amely a vállalkozás eredményességét, vagy kellő időre való elvégzését veszélyezteti. (a továbbiakban: „</w:t>
      </w:r>
      <w:r w:rsidRPr="005F082F">
        <w:rPr>
          <w:b/>
          <w:lang w:eastAsia="zh-CN"/>
        </w:rPr>
        <w:t>akadályközlő levél</w:t>
      </w:r>
      <w:r w:rsidRPr="005F082F">
        <w:rPr>
          <w:lang w:eastAsia="zh-CN"/>
        </w:rPr>
        <w:t>”). Az akadályközlő levél a Szerződés szerinti teljesítési határidőt nem módosítja, Megrendelő késedelmes teljesítésből eredő törvényes és szerződésen alapuló jogait nem érinti. A haladéktalan értesítés elmulasztásából eredő kárért Vállalkozó felelős, utólagosan nem hivatkozhat ebbéli tájékoztatási kötelezettsége megsértésére előnyök szerzése céljából, kötelezettsége, felelőssége kimentése érdekében.</w:t>
      </w:r>
    </w:p>
    <w:p w:rsidR="005F082F" w:rsidRPr="005F082F" w:rsidRDefault="005F082F" w:rsidP="005F082F">
      <w:pPr>
        <w:suppressAutoHyphens/>
        <w:spacing w:after="120"/>
        <w:jc w:val="both"/>
        <w:rPr>
          <w:iCs/>
          <w:lang w:eastAsia="zh-CN"/>
        </w:rPr>
      </w:pPr>
      <w:r w:rsidRPr="005F082F">
        <w:rPr>
          <w:b/>
          <w:iCs/>
          <w:u w:val="single"/>
          <w:lang w:eastAsia="zh-CN"/>
        </w:rPr>
        <w:t>2.</w:t>
      </w:r>
      <w:r w:rsidRPr="005F082F">
        <w:rPr>
          <w:iCs/>
          <w:u w:val="single"/>
          <w:lang w:eastAsia="zh-CN"/>
        </w:rPr>
        <w:t xml:space="preserve"> </w:t>
      </w:r>
      <w:r w:rsidRPr="005F082F">
        <w:rPr>
          <w:b/>
          <w:iCs/>
          <w:u w:val="single"/>
          <w:lang w:eastAsia="zh-CN"/>
        </w:rPr>
        <w:t>Előteljesítés:</w:t>
      </w:r>
    </w:p>
    <w:p w:rsidR="005F082F" w:rsidRPr="005F082F" w:rsidRDefault="005F082F" w:rsidP="005F082F">
      <w:pPr>
        <w:suppressAutoHyphens/>
        <w:spacing w:after="120"/>
        <w:jc w:val="both"/>
        <w:rPr>
          <w:b/>
          <w:u w:val="single"/>
          <w:lang w:eastAsia="zh-CN"/>
        </w:rPr>
      </w:pPr>
      <w:r w:rsidRPr="005F082F">
        <w:rPr>
          <w:iCs/>
          <w:lang w:eastAsia="zh-CN"/>
        </w:rPr>
        <w:t>Felek rögzítik, hogy Vállalkozó a Szerződésben rögzített határidőhöz képest előteljesítésre jogosult.</w:t>
      </w:r>
    </w:p>
    <w:p w:rsidR="005F082F" w:rsidRPr="005F082F" w:rsidRDefault="005F082F" w:rsidP="005F082F">
      <w:pPr>
        <w:spacing w:after="120"/>
        <w:jc w:val="both"/>
        <w:rPr>
          <w:rFonts w:eastAsia="Times"/>
          <w:color w:val="000000"/>
        </w:rPr>
      </w:pPr>
      <w:r w:rsidRPr="005F082F">
        <w:rPr>
          <w:rFonts w:eastAsia="Times"/>
          <w:b/>
          <w:color w:val="000000"/>
        </w:rPr>
        <w:t xml:space="preserve">3. </w:t>
      </w:r>
      <w:r w:rsidRPr="005F082F">
        <w:rPr>
          <w:rFonts w:eastAsia="Times"/>
          <w:color w:val="000000"/>
        </w:rPr>
        <w:t>Felek megállapodnak, hogy ha a Szerződés teljesítésében részt vevőkre vonatkozó szabályok [Kbt. 138. § - 141. §] Vállalkozó általi be nem tartása okán Megrendelőt hátrány éri – ide értve a bírságot, elvonást, visszafizetést -, úgy a teljes vagyoni hátrányt kárként köteles megtéríteni Vállalkozó Megrendelő részére.</w:t>
      </w:r>
    </w:p>
    <w:p w:rsidR="005F082F" w:rsidRPr="005F082F" w:rsidRDefault="005F082F" w:rsidP="005F082F">
      <w:pPr>
        <w:spacing w:after="120"/>
        <w:jc w:val="both"/>
        <w:rPr>
          <w:rFonts w:eastAsia="Times"/>
          <w:color w:val="000000"/>
        </w:rPr>
      </w:pPr>
    </w:p>
    <w:p w:rsidR="005F082F" w:rsidRPr="005F082F" w:rsidRDefault="009D0881" w:rsidP="005F082F">
      <w:pPr>
        <w:suppressAutoHyphens/>
        <w:spacing w:after="120"/>
        <w:jc w:val="center"/>
        <w:rPr>
          <w:lang w:eastAsia="zh-CN"/>
        </w:rPr>
      </w:pPr>
      <w:r>
        <w:rPr>
          <w:b/>
          <w:lang w:eastAsia="zh-CN"/>
        </w:rPr>
        <w:t>VIII</w:t>
      </w:r>
      <w:r w:rsidR="005F082F" w:rsidRPr="005F082F">
        <w:rPr>
          <w:b/>
          <w:lang w:eastAsia="zh-CN"/>
        </w:rPr>
        <w:t xml:space="preserve">. A </w:t>
      </w:r>
      <w:r w:rsidR="005F082F" w:rsidRPr="005F082F">
        <w:rPr>
          <w:b/>
          <w:caps/>
          <w:lang w:eastAsia="zh-CN"/>
        </w:rPr>
        <w:t>Vállalkozói Díj</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A Munka hiánytalan és hibátlan elvégzéséért megállapított Vállalkozói Díj összege nettó […]</w:t>
      </w:r>
      <w:r w:rsidRPr="005F082F">
        <w:rPr>
          <w:i/>
          <w:lang w:eastAsia="zh-CN"/>
        </w:rPr>
        <w:t>*szerződéskötéskor kitöltendő</w:t>
      </w:r>
      <w:r w:rsidRPr="005F082F">
        <w:rPr>
          <w:lang w:eastAsia="zh-CN"/>
        </w:rPr>
        <w:t>- Ft, azaz […]</w:t>
      </w:r>
      <w:r w:rsidRPr="005F082F">
        <w:rPr>
          <w:i/>
          <w:lang w:eastAsia="zh-CN"/>
        </w:rPr>
        <w:t>*szerződéskötéskor kitöltendő</w:t>
      </w:r>
      <w:r w:rsidRPr="005F082F">
        <w:rPr>
          <w:lang w:eastAsia="zh-CN"/>
        </w:rPr>
        <w:t xml:space="preserve"> forint</w:t>
      </w:r>
      <w:r w:rsidRPr="005F082F">
        <w:rPr>
          <w:i/>
          <w:lang w:eastAsia="zh-CN"/>
        </w:rPr>
        <w:t xml:space="preserve"> </w:t>
      </w:r>
      <w:r w:rsidRPr="005F082F">
        <w:rPr>
          <w:lang w:eastAsia="zh-CN"/>
        </w:rPr>
        <w:lastRenderedPageBreak/>
        <w:t xml:space="preserve">egyösszegű átalánydíj (átalányár). A kifizetés után a hatályos jogszabályok szerinti általános forgalmi adó fizetendő. </w:t>
      </w:r>
    </w:p>
    <w:p w:rsidR="005F082F" w:rsidRPr="005F082F" w:rsidRDefault="005F082F" w:rsidP="005F082F">
      <w:pPr>
        <w:suppressAutoHyphens/>
        <w:spacing w:after="120"/>
        <w:jc w:val="both"/>
        <w:rPr>
          <w:b/>
          <w:bCs/>
          <w:lang w:eastAsia="zh-CN"/>
        </w:rPr>
      </w:pPr>
      <w:r w:rsidRPr="005F082F">
        <w:rPr>
          <w:b/>
          <w:bCs/>
          <w:lang w:eastAsia="zh-CN"/>
        </w:rPr>
        <w:t>2.</w:t>
      </w:r>
      <w:r w:rsidRPr="005F082F">
        <w:rPr>
          <w:bCs/>
          <w:lang w:eastAsia="zh-CN"/>
        </w:rPr>
        <w:t xml:space="preserve"> Vállalkozó tudomásul veszi, hogy a </w:t>
      </w:r>
      <w:r w:rsidRPr="005F082F">
        <w:rPr>
          <w:lang w:eastAsia="zh-CN"/>
        </w:rPr>
        <w:t>Vállalkozói Díj</w:t>
      </w:r>
      <w:r w:rsidRPr="005F082F">
        <w:rPr>
          <w:bCs/>
          <w:lang w:eastAsia="zh-CN"/>
        </w:rPr>
        <w:t xml:space="preserve"> szerződéses ár, a Szerződés minden vállalkozói feltételének teljesítése mellett a Megrendelő által átadott dokumentumokban megjelenített műszaki tartalom és műszaki színvonal teljes körű megvalósítására vonatkozik, függetlenül a terv, vagy a költségvetés, vagy a felsorolt kiegészítő dokumentumok esetleges hibáitól, hiányaitól.</w:t>
      </w:r>
    </w:p>
    <w:p w:rsidR="005F082F" w:rsidRPr="005F082F" w:rsidRDefault="005F082F" w:rsidP="005F082F">
      <w:pPr>
        <w:suppressAutoHyphens/>
        <w:spacing w:after="120"/>
        <w:jc w:val="both"/>
        <w:rPr>
          <w:lang w:eastAsia="zh-CN"/>
        </w:rPr>
      </w:pPr>
      <w:r w:rsidRPr="005F082F">
        <w:rPr>
          <w:b/>
          <w:bCs/>
          <w:lang w:eastAsia="zh-CN"/>
        </w:rPr>
        <w:t>3.</w:t>
      </w:r>
      <w:r w:rsidRPr="005F082F">
        <w:rPr>
          <w:bCs/>
          <w:lang w:eastAsia="zh-CN"/>
        </w:rPr>
        <w:t xml:space="preserve"> </w:t>
      </w:r>
      <w:r w:rsidRPr="005F082F">
        <w:rPr>
          <w:lang w:eastAsia="zh-CN"/>
        </w:rPr>
        <w:t xml:space="preserve">Vállalkozó kijelenti, hogy a Megrendelő által rendelkezésére bocsátott információk alapján a Vállalkozói Díj kialakításához szükséges lényeges információk rendelkezésére álltak a </w:t>
      </w:r>
      <w:r w:rsidR="00BA1932">
        <w:rPr>
          <w:lang w:eastAsia="zh-CN"/>
        </w:rPr>
        <w:t>K</w:t>
      </w:r>
      <w:r w:rsidR="00BA1932" w:rsidRPr="005F082F">
        <w:rPr>
          <w:lang w:eastAsia="zh-CN"/>
        </w:rPr>
        <w:t xml:space="preserve">özbeszerzési </w:t>
      </w:r>
      <w:r w:rsidR="00BA1932">
        <w:rPr>
          <w:lang w:eastAsia="zh-CN"/>
        </w:rPr>
        <w:t>E</w:t>
      </w:r>
      <w:r w:rsidR="00BA1932" w:rsidRPr="005F082F">
        <w:rPr>
          <w:lang w:eastAsia="zh-CN"/>
        </w:rPr>
        <w:t xml:space="preserve">ljárás </w:t>
      </w:r>
      <w:r w:rsidRPr="005F082F">
        <w:rPr>
          <w:lang w:eastAsia="zh-CN"/>
        </w:rPr>
        <w:t>során.</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Vállalkozói Díj, mint átalánydíj magában foglalja mindazon kockázatot, költséget és díjat, ami a Szerződés szerinti Munka hibamentes, hiánytalan, szabályos, határidőben való, működésre kész és szakszerű kivitelezéséhez és beüzemeléséhez szükséges, ezért Vállalkozó Megrendelővel szemben további költségigénnyel nem élhet. A Vállalkozó kijelenti, hogy az átalánydíjat a Munka és a helyszín ismeretében, továbbá az árazatlan költségvetési kiírás alapján adta meg. </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w:t>
      </w:r>
      <w:r w:rsidRPr="005F082F">
        <w:rPr>
          <w:iCs/>
          <w:lang w:eastAsia="zh-CN"/>
        </w:rPr>
        <w:t>Megrendelő kijelenti</w:t>
      </w:r>
      <w:r w:rsidRPr="005F082F">
        <w:rPr>
          <w:lang w:eastAsia="zh-CN"/>
        </w:rPr>
        <w:t>, hogy a Szerződésben meghatározott Munka ellenértékének pénzügyi fedezetével rendelkezik.</w:t>
      </w:r>
    </w:p>
    <w:p w:rsidR="005F082F" w:rsidRPr="005F082F" w:rsidRDefault="005F082F" w:rsidP="005F082F">
      <w:pPr>
        <w:suppressAutoHyphens/>
        <w:spacing w:after="120"/>
        <w:jc w:val="both"/>
        <w:rPr>
          <w:lang w:eastAsia="zh-CN"/>
        </w:rPr>
      </w:pPr>
    </w:p>
    <w:p w:rsidR="005F082F" w:rsidRPr="005F082F" w:rsidRDefault="009D0881" w:rsidP="005F082F">
      <w:pPr>
        <w:suppressAutoHyphens/>
        <w:spacing w:after="120"/>
        <w:jc w:val="center"/>
        <w:rPr>
          <w:b/>
          <w:lang w:eastAsia="zh-CN"/>
        </w:rPr>
      </w:pPr>
      <w:r>
        <w:rPr>
          <w:b/>
          <w:lang w:eastAsia="zh-CN"/>
        </w:rPr>
        <w:t>I</w:t>
      </w:r>
      <w:r w:rsidR="005F082F" w:rsidRPr="005F082F">
        <w:rPr>
          <w:b/>
          <w:lang w:eastAsia="zh-CN"/>
        </w:rPr>
        <w:t>X. FIZETÉSI FELTÉTELEK</w:t>
      </w:r>
    </w:p>
    <w:p w:rsidR="005F082F" w:rsidRPr="005F082F" w:rsidRDefault="005F082F" w:rsidP="005F082F">
      <w:pPr>
        <w:spacing w:after="120"/>
        <w:jc w:val="both"/>
        <w:rPr>
          <w:lang w:eastAsia="zh-CN"/>
        </w:rPr>
      </w:pPr>
      <w:r w:rsidRPr="005F082F">
        <w:rPr>
          <w:rFonts w:eastAsia="Courier New"/>
          <w:b/>
          <w:bCs/>
          <w:lang w:eastAsia="zh-CN"/>
        </w:rPr>
        <w:t>1.</w:t>
      </w:r>
      <w:r w:rsidRPr="005F082F">
        <w:rPr>
          <w:lang w:eastAsia="zh-CN"/>
        </w:rPr>
        <w:t xml:space="preserve"> </w:t>
      </w:r>
      <w:r w:rsidRPr="005F082F">
        <w:t>A</w:t>
      </w:r>
      <w:r w:rsidRPr="005F082F">
        <w:rPr>
          <w:lang w:eastAsia="zh-CN"/>
        </w:rPr>
        <w:t xml:space="preserve"> </w:t>
      </w:r>
      <w:r w:rsidRPr="005F082F">
        <w:rPr>
          <w:b/>
          <w:lang w:eastAsia="zh-CN"/>
        </w:rPr>
        <w:t>Kbt. 135. § (8) bekezdés</w:t>
      </w:r>
      <w:r w:rsidRPr="005F082F">
        <w:rPr>
          <w:lang w:eastAsia="zh-CN"/>
        </w:rPr>
        <w:t>e alapján a Vállalkozó</w:t>
      </w:r>
      <w:r w:rsidRPr="005F082F">
        <w:rPr>
          <w:color w:val="000000"/>
        </w:rPr>
        <w:t xml:space="preserve"> a Szerződésben foglalt – tartalékkeret és általános forgalmi adó nélkül számított – </w:t>
      </w:r>
      <w:r w:rsidRPr="005F082F">
        <w:rPr>
          <w:lang w:eastAsia="zh-CN"/>
        </w:rPr>
        <w:t>Vállalkozói Díj</w:t>
      </w:r>
      <w:r w:rsidRPr="005F082F" w:rsidDel="00067BA9">
        <w:rPr>
          <w:color w:val="000000"/>
        </w:rPr>
        <w:t xml:space="preserve"> </w:t>
      </w:r>
      <w:r w:rsidRPr="005F082F">
        <w:rPr>
          <w:color w:val="000000"/>
        </w:rPr>
        <w:t xml:space="preserve">10%-ának megfelelő összeg </w:t>
      </w:r>
      <w:r w:rsidRPr="005F082F">
        <w:rPr>
          <w:lang w:eastAsia="zh-CN"/>
        </w:rPr>
        <w:t xml:space="preserve">előlegként történő kifizetését kérheti. </w:t>
      </w:r>
    </w:p>
    <w:p w:rsidR="005F082F" w:rsidRPr="005F082F" w:rsidRDefault="005F082F" w:rsidP="005F082F">
      <w:pPr>
        <w:widowControl w:val="0"/>
        <w:tabs>
          <w:tab w:val="num" w:pos="1440"/>
        </w:tabs>
        <w:autoSpaceDE w:val="0"/>
        <w:autoSpaceDN w:val="0"/>
        <w:adjustRightInd w:val="0"/>
        <w:spacing w:after="120"/>
        <w:jc w:val="both"/>
        <w:rPr>
          <w:lang w:eastAsia="zh-CN"/>
        </w:rPr>
      </w:pPr>
      <w:r w:rsidRPr="005F082F">
        <w:rPr>
          <w:b/>
          <w:lang w:eastAsia="zh-CN"/>
        </w:rPr>
        <w:t>2.</w:t>
      </w:r>
      <w:r w:rsidRPr="005F082F">
        <w:rPr>
          <w:lang w:eastAsia="zh-CN"/>
        </w:rPr>
        <w:t xml:space="preserve"> Felek megállapodnak, hogy Vállalkozó 1 előlegszámla, </w:t>
      </w:r>
      <w:r w:rsidR="00725885">
        <w:rPr>
          <w:lang w:eastAsia="zh-CN"/>
        </w:rPr>
        <w:t xml:space="preserve">valamint </w:t>
      </w:r>
      <w:r w:rsidR="00BA1932">
        <w:rPr>
          <w:lang w:eastAsia="zh-CN"/>
        </w:rPr>
        <w:t xml:space="preserve">Feladatonként </w:t>
      </w:r>
      <w:r w:rsidRPr="005F082F">
        <w:rPr>
          <w:lang w:eastAsia="zh-CN"/>
        </w:rPr>
        <w:t>részszámla benyújtására jogosult. A fizetési ütemezés az alábbiak szerint alakul:</w:t>
      </w:r>
    </w:p>
    <w:p w:rsidR="005F082F" w:rsidRPr="005F082F" w:rsidRDefault="001131C2" w:rsidP="005F082F">
      <w:pPr>
        <w:spacing w:after="120"/>
        <w:rPr>
          <w:lang w:eastAsia="zh-CN"/>
        </w:rPr>
      </w:pPr>
      <w:r>
        <w:rPr>
          <w:lang w:eastAsia="zh-CN"/>
        </w:rPr>
        <w:t>Az utolsó részszámla egyben végszámlának is minősül.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260"/>
      </w:tblGrid>
      <w:tr w:rsidR="005F082F" w:rsidRPr="005F082F" w:rsidTr="00420571">
        <w:tc>
          <w:tcPr>
            <w:tcW w:w="2802" w:type="dxa"/>
            <w:shd w:val="clear" w:color="auto" w:fill="DBE5F1"/>
            <w:hideMark/>
          </w:tcPr>
          <w:p w:rsidR="005F082F" w:rsidRPr="00363702" w:rsidRDefault="005F082F" w:rsidP="00363702">
            <w:pPr>
              <w:spacing w:after="120"/>
              <w:jc w:val="center"/>
            </w:pPr>
            <w:r w:rsidRPr="00363702">
              <w:t>számla neve</w:t>
            </w:r>
          </w:p>
        </w:tc>
        <w:tc>
          <w:tcPr>
            <w:tcW w:w="3118" w:type="dxa"/>
            <w:shd w:val="clear" w:color="auto" w:fill="DBE5F1"/>
          </w:tcPr>
          <w:p w:rsidR="005F082F" w:rsidRPr="00363702" w:rsidRDefault="005F082F" w:rsidP="00363702">
            <w:pPr>
              <w:spacing w:after="120"/>
              <w:jc w:val="center"/>
            </w:pPr>
            <w:r w:rsidRPr="00363702">
              <w:t>számla összege</w:t>
            </w:r>
          </w:p>
          <w:p w:rsidR="005F082F" w:rsidRPr="00363702" w:rsidRDefault="005F082F" w:rsidP="005F082F">
            <w:pPr>
              <w:spacing w:after="120"/>
            </w:pPr>
          </w:p>
        </w:tc>
        <w:tc>
          <w:tcPr>
            <w:tcW w:w="3260" w:type="dxa"/>
            <w:shd w:val="clear" w:color="auto" w:fill="DBE5F1"/>
            <w:hideMark/>
          </w:tcPr>
          <w:p w:rsidR="005F082F" w:rsidRPr="00363702" w:rsidRDefault="005F082F" w:rsidP="00363702">
            <w:pPr>
              <w:spacing w:after="120"/>
              <w:jc w:val="center"/>
            </w:pPr>
            <w:r w:rsidRPr="00363702">
              <w:t>számla kiállításának feltétele</w:t>
            </w:r>
          </w:p>
        </w:tc>
      </w:tr>
      <w:tr w:rsidR="005F082F" w:rsidRPr="005F082F" w:rsidTr="00420571">
        <w:tc>
          <w:tcPr>
            <w:tcW w:w="2802" w:type="dxa"/>
            <w:hideMark/>
          </w:tcPr>
          <w:p w:rsidR="005F082F" w:rsidRPr="00363702" w:rsidRDefault="005F082F" w:rsidP="005F082F">
            <w:pPr>
              <w:spacing w:after="120"/>
            </w:pPr>
            <w:r w:rsidRPr="00363702">
              <w:t>előlegszámla</w:t>
            </w:r>
          </w:p>
        </w:tc>
        <w:tc>
          <w:tcPr>
            <w:tcW w:w="3118" w:type="dxa"/>
          </w:tcPr>
          <w:p w:rsidR="005F082F" w:rsidRPr="00363702" w:rsidRDefault="005F082F" w:rsidP="005F082F">
            <w:pPr>
              <w:spacing w:after="120"/>
              <w:jc w:val="both"/>
            </w:pPr>
            <w:r w:rsidRPr="00363702">
              <w:t xml:space="preserve">a teljes Vállalkozói Díj 10%-a (Kbt. 135. </w:t>
            </w:r>
            <w:r w:rsidRPr="00363702">
              <w:rPr>
                <w:lang w:eastAsia="zh-CN"/>
              </w:rPr>
              <w:t>§</w:t>
            </w:r>
            <w:r w:rsidRPr="00363702">
              <w:t xml:space="preserve"> (8) </w:t>
            </w:r>
            <w:proofErr w:type="spellStart"/>
            <w:r w:rsidRPr="00363702">
              <w:t>bek</w:t>
            </w:r>
            <w:proofErr w:type="spellEnd"/>
            <w:r w:rsidRPr="00363702">
              <w:t>. alapján)</w:t>
            </w:r>
          </w:p>
          <w:p w:rsidR="005F082F" w:rsidRPr="00363702" w:rsidRDefault="005F082F" w:rsidP="005F082F">
            <w:pPr>
              <w:spacing w:after="120"/>
              <w:jc w:val="both"/>
            </w:pPr>
          </w:p>
        </w:tc>
        <w:tc>
          <w:tcPr>
            <w:tcW w:w="3260" w:type="dxa"/>
            <w:hideMark/>
          </w:tcPr>
          <w:p w:rsidR="005F082F" w:rsidRPr="00363702" w:rsidRDefault="005F082F" w:rsidP="005F082F">
            <w:pPr>
              <w:spacing w:after="120"/>
              <w:jc w:val="both"/>
            </w:pPr>
            <w:r w:rsidRPr="00363702">
              <w:t xml:space="preserve">Szerződéskötés. Ezt követően a Vállalkozó előlegbekérő levelet küld, melyet a Megrendelő a kézhezvételétől számított 15 napon belül kiegyenlít. Ezt követően a Vállalkozó számlát állít ki az előleg összegről. </w:t>
            </w:r>
          </w:p>
        </w:tc>
      </w:tr>
      <w:tr w:rsidR="005F082F" w:rsidRPr="005F082F" w:rsidTr="00420571">
        <w:tc>
          <w:tcPr>
            <w:tcW w:w="2802" w:type="dxa"/>
            <w:hideMark/>
          </w:tcPr>
          <w:p w:rsidR="005F082F" w:rsidRPr="00363702" w:rsidRDefault="00725885" w:rsidP="005F082F">
            <w:pPr>
              <w:spacing w:after="120"/>
            </w:pPr>
            <w:r w:rsidRPr="00363702">
              <w:t>részszámlák</w:t>
            </w:r>
          </w:p>
        </w:tc>
        <w:tc>
          <w:tcPr>
            <w:tcW w:w="3118" w:type="dxa"/>
          </w:tcPr>
          <w:p w:rsidR="005F082F" w:rsidRPr="00363702" w:rsidRDefault="00725885" w:rsidP="005F082F">
            <w:pPr>
              <w:spacing w:after="120"/>
              <w:jc w:val="both"/>
            </w:pPr>
            <w:r w:rsidRPr="00363702">
              <w:t xml:space="preserve">a </w:t>
            </w:r>
            <w:r w:rsidR="005F082F" w:rsidRPr="00363702">
              <w:t xml:space="preserve">Vállalkozói Díj </w:t>
            </w:r>
            <w:r w:rsidRPr="00363702">
              <w:t xml:space="preserve">adott </w:t>
            </w:r>
            <w:r w:rsidR="00BA1932" w:rsidRPr="00363702">
              <w:t xml:space="preserve">Feladatra </w:t>
            </w:r>
            <w:r w:rsidRPr="00363702">
              <w:t>vonatkozó összege</w:t>
            </w:r>
          </w:p>
          <w:p w:rsidR="00363702" w:rsidRPr="00363702" w:rsidRDefault="00363702" w:rsidP="00363702">
            <w:pPr>
              <w:spacing w:after="120"/>
              <w:jc w:val="both"/>
              <w:rPr>
                <w:lang w:eastAsia="zh-CN"/>
              </w:rPr>
            </w:pPr>
            <w:r w:rsidRPr="00363702">
              <w:rPr>
                <w:lang w:eastAsia="zh-CN"/>
              </w:rPr>
              <w:t xml:space="preserve">Az előleg összege az utolsóként teljesített Feladatra kiállított számlában kerül beszámításra. </w:t>
            </w:r>
          </w:p>
          <w:p w:rsidR="005F082F" w:rsidRPr="00363702" w:rsidRDefault="00363702" w:rsidP="00363702">
            <w:pPr>
              <w:spacing w:after="120"/>
              <w:jc w:val="both"/>
            </w:pPr>
            <w:r w:rsidRPr="00363702">
              <w:rPr>
                <w:lang w:eastAsia="zh-CN"/>
              </w:rPr>
              <w:t xml:space="preserve">Amennyiben az előleg </w:t>
            </w:r>
            <w:r w:rsidRPr="00363702">
              <w:rPr>
                <w:lang w:eastAsia="zh-CN"/>
              </w:rPr>
              <w:lastRenderedPageBreak/>
              <w:t xml:space="preserve">összege meghaladja az utolsóként teljesített Feladatra kiállított számla </w:t>
            </w:r>
            <w:r w:rsidR="001131C2">
              <w:rPr>
                <w:lang w:eastAsia="zh-CN"/>
              </w:rPr>
              <w:t xml:space="preserve">fővállalkozói teljesítés </w:t>
            </w:r>
            <w:r w:rsidRPr="00363702">
              <w:rPr>
                <w:lang w:eastAsia="zh-CN"/>
              </w:rPr>
              <w:t>összegét, úgy az előleg elszámolására az utolsó, és az ezt megelőző számlák szolgálnak az előleg erejéig.</w:t>
            </w:r>
          </w:p>
        </w:tc>
        <w:tc>
          <w:tcPr>
            <w:tcW w:w="3260" w:type="dxa"/>
            <w:hideMark/>
          </w:tcPr>
          <w:p w:rsidR="005F082F" w:rsidRPr="00590FFB" w:rsidRDefault="005F082F" w:rsidP="00BA1932">
            <w:pPr>
              <w:spacing w:after="120"/>
              <w:jc w:val="both"/>
            </w:pPr>
            <w:r w:rsidRPr="00590FFB">
              <w:lastRenderedPageBreak/>
              <w:t xml:space="preserve">az elvégzett </w:t>
            </w:r>
            <w:r w:rsidR="00BA1932" w:rsidRPr="00590FFB">
              <w:t xml:space="preserve">Feladatra </w:t>
            </w:r>
            <w:r w:rsidRPr="00590FFB">
              <w:t xml:space="preserve">vonatkozó teljesítésigazolás ellenében </w:t>
            </w:r>
          </w:p>
        </w:tc>
      </w:tr>
    </w:tbl>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both"/>
        <w:rPr>
          <w:lang w:eastAsia="zh-CN"/>
        </w:rPr>
      </w:pPr>
      <w:r w:rsidRPr="005F082F">
        <w:rPr>
          <w:b/>
          <w:lang w:eastAsia="zh-CN"/>
        </w:rPr>
        <w:t>3.</w:t>
      </w:r>
      <w:r w:rsidRPr="005F082F">
        <w:rPr>
          <w:lang w:eastAsia="zh-CN"/>
        </w:rPr>
        <w:t xml:space="preserve"> A számlák ellenértékének kifizetése a </w:t>
      </w:r>
      <w:r w:rsidRPr="005F082F">
        <w:rPr>
          <w:b/>
          <w:lang w:eastAsia="zh-CN"/>
        </w:rPr>
        <w:t>Kbt. 135. § (2)-(3) és (6) bekezdés</w:t>
      </w:r>
      <w:r w:rsidRPr="005F082F">
        <w:rPr>
          <w:lang w:eastAsia="zh-CN"/>
        </w:rPr>
        <w:t xml:space="preserve">e és </w:t>
      </w:r>
      <w:r w:rsidRPr="005F082F">
        <w:rPr>
          <w:b/>
          <w:lang w:eastAsia="zh-CN"/>
        </w:rPr>
        <w:t>az építési beruházások, valamint az építési beruházásokhoz kapcsolódó tervezői és mérnöki szolgáltatások közbeszerzésének részletes szabályairól szóló 322/2015. (X. 30.) Korm. r.</w:t>
      </w:r>
      <w:r w:rsidRPr="005F082F">
        <w:rPr>
          <w:lang w:eastAsia="zh-CN"/>
        </w:rPr>
        <w:t xml:space="preserve"> szerint történik. A számlák fizetési határideje a kézhezvételétől számított 30 nap.</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nem vesz igénybe, úgy a Megrendelő a Vállalkozói Díjról kiállított számla ellenértékét a </w:t>
      </w:r>
      <w:r w:rsidRPr="005F082F">
        <w:rPr>
          <w:b/>
          <w:color w:val="000000"/>
        </w:rPr>
        <w:t>Ptk. 6:130. § (1)-(2) bekezdés</w:t>
      </w:r>
      <w:r w:rsidRPr="005F082F">
        <w:rPr>
          <w:color w:val="000000"/>
        </w:rPr>
        <w:t xml:space="preserve">eiben foglaltak szerint átutalással egyenlíti ki. </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vesz igénybe a fizetés kapcsán - a </w:t>
      </w:r>
      <w:r w:rsidRPr="005F082F">
        <w:rPr>
          <w:b/>
          <w:color w:val="000000"/>
        </w:rPr>
        <w:t>Ptk. 6:130. § (1)-(2) bekezdés</w:t>
      </w:r>
      <w:r w:rsidRPr="005F082F">
        <w:rPr>
          <w:color w:val="000000"/>
        </w:rPr>
        <w:t xml:space="preserve">eitől eltérően – a Vállalkozói Díj kifizetése </w:t>
      </w:r>
      <w:r w:rsidRPr="005F082F">
        <w:rPr>
          <w:b/>
          <w:color w:val="000000"/>
        </w:rPr>
        <w:t>Kbt. 135. § (3) bekezdés</w:t>
      </w:r>
      <w:r w:rsidRPr="005F082F">
        <w:rPr>
          <w:color w:val="000000"/>
        </w:rPr>
        <w:t xml:space="preserve">ében foglaltak, továbbá a </w:t>
      </w:r>
      <w:r w:rsidRPr="005F082F">
        <w:rPr>
          <w:b/>
          <w:color w:val="000000"/>
        </w:rPr>
        <w:t>322/2015. (X. 30.) Korm. rendelet</w:t>
      </w:r>
      <w:r w:rsidRPr="005F082F">
        <w:rPr>
          <w:color w:val="000000"/>
        </w:rPr>
        <w:t xml:space="preserve"> </w:t>
      </w:r>
      <w:r w:rsidRPr="005F082F">
        <w:rPr>
          <w:b/>
          <w:color w:val="000000"/>
        </w:rPr>
        <w:t>32/A. – 32/B.</w:t>
      </w:r>
      <w:r w:rsidRPr="005F082F">
        <w:rPr>
          <w:color w:val="000000"/>
        </w:rPr>
        <w:t xml:space="preserve"> </w:t>
      </w:r>
      <w:r w:rsidRPr="005F082F">
        <w:rPr>
          <w:b/>
          <w:color w:val="000000"/>
        </w:rPr>
        <w:t>§</w:t>
      </w:r>
      <w:proofErr w:type="spellStart"/>
      <w:r w:rsidRPr="005F082F">
        <w:rPr>
          <w:b/>
          <w:color w:val="000000"/>
        </w:rPr>
        <w:t>-ai</w:t>
      </w:r>
      <w:proofErr w:type="spellEnd"/>
      <w:r w:rsidRPr="005F082F">
        <w:rPr>
          <w:color w:val="000000"/>
        </w:rPr>
        <w:t xml:space="preserve"> szerint alakul. A szerződésnek részét képezik a </w:t>
      </w:r>
      <w:r w:rsidRPr="005F082F">
        <w:rPr>
          <w:b/>
          <w:color w:val="000000"/>
        </w:rPr>
        <w:t>Kbt. 135. § (10) bekezdés</w:t>
      </w:r>
      <w:r w:rsidRPr="005F082F">
        <w:rPr>
          <w:color w:val="000000"/>
        </w:rPr>
        <w:t xml:space="preserve">ében hivatkozott szabályok. </w:t>
      </w:r>
    </w:p>
    <w:p w:rsidR="005F082F" w:rsidRPr="005F082F" w:rsidRDefault="005F082F" w:rsidP="005F082F">
      <w:pPr>
        <w:numPr>
          <w:ilvl w:val="0"/>
          <w:numId w:val="31"/>
        </w:numPr>
        <w:spacing w:after="120"/>
        <w:jc w:val="both"/>
        <w:rPr>
          <w:color w:val="000000"/>
        </w:rPr>
      </w:pPr>
      <w:r w:rsidRPr="005F082F">
        <w:rPr>
          <w:color w:val="000000"/>
        </w:rPr>
        <w:t xml:space="preserve">A </w:t>
      </w:r>
      <w:r w:rsidRPr="005F082F">
        <w:rPr>
          <w:b/>
          <w:color w:val="000000"/>
        </w:rPr>
        <w:t>Kbt. 135. (9) bekezdés</w:t>
      </w:r>
      <w:r w:rsidRPr="005F082F">
        <w:rPr>
          <w:color w:val="000000"/>
        </w:rPr>
        <w:t xml:space="preserve">e kapcsán Felek rögzítik, hogy Szerződés kapcsán nem érvényesül a szállítói kifizetés. </w:t>
      </w:r>
    </w:p>
    <w:p w:rsidR="005F082F" w:rsidRPr="005F082F" w:rsidRDefault="005F082F" w:rsidP="005F082F">
      <w:pPr>
        <w:suppressAutoHyphens/>
        <w:spacing w:after="120"/>
        <w:jc w:val="both"/>
        <w:rPr>
          <w:lang w:eastAsia="zh-CN"/>
        </w:rPr>
      </w:pPr>
      <w:r w:rsidRPr="005F082F">
        <w:rPr>
          <w:b/>
          <w:lang w:eastAsia="zh-CN"/>
        </w:rPr>
        <w:t xml:space="preserve">4. </w:t>
      </w:r>
      <w:r w:rsidRPr="005F082F">
        <w:rPr>
          <w:lang w:eastAsia="zh-CN"/>
        </w:rPr>
        <w:t xml:space="preserve">A számlákat (rész-) teljesítésigazolás alapján, magyar forintban (HUF) kell kiállítani. A számlák formájára és tartalmára a hatályos számviteli szabályok rendelkezései irányadóak. Az előleg elszámolására Vállalkozó a </w:t>
      </w:r>
      <w:r w:rsidRPr="005F082F">
        <w:rPr>
          <w:b/>
          <w:lang w:eastAsia="zh-CN"/>
        </w:rPr>
        <w:t>számvitelről szóló 2000. évi C. törvény</w:t>
      </w:r>
      <w:r w:rsidRPr="005F082F">
        <w:rPr>
          <w:lang w:eastAsia="zh-CN"/>
        </w:rPr>
        <w:t xml:space="preserve"> és az </w:t>
      </w:r>
      <w:r w:rsidRPr="005F082F">
        <w:rPr>
          <w:b/>
          <w:lang w:eastAsia="zh-CN"/>
        </w:rPr>
        <w:t>általános forgalmi adóról szóló 2007. évi CXXVII. törvény</w:t>
      </w:r>
      <w:r w:rsidRPr="005F082F">
        <w:rPr>
          <w:lang w:eastAsia="zh-CN"/>
        </w:rPr>
        <w:t xml:space="preserve"> rendelkezési szerint jogosult.</w:t>
      </w:r>
    </w:p>
    <w:p w:rsidR="005F082F" w:rsidRPr="005F082F" w:rsidRDefault="005F082F" w:rsidP="005F082F">
      <w:pPr>
        <w:widowControl w:val="0"/>
        <w:suppressAutoHyphens/>
        <w:autoSpaceDE w:val="0"/>
        <w:spacing w:after="120"/>
        <w:jc w:val="both"/>
        <w:rPr>
          <w:lang w:eastAsia="zh-CN"/>
        </w:rPr>
      </w:pPr>
      <w:r w:rsidRPr="005F082F">
        <w:rPr>
          <w:b/>
          <w:lang w:eastAsia="zh-CN"/>
        </w:rPr>
        <w:t>5.</w:t>
      </w:r>
      <w:r w:rsidRPr="005F082F">
        <w:rPr>
          <w:lang w:eastAsia="zh-CN"/>
        </w:rPr>
        <w:t xml:space="preserve"> Fizetési késedelem esetén Megrendelő a </w:t>
      </w:r>
      <w:r w:rsidRPr="005F082F">
        <w:rPr>
          <w:b/>
          <w:lang w:eastAsia="zh-CN"/>
        </w:rPr>
        <w:t>Ptk. 6:155. § (1) bekezdés</w:t>
      </w:r>
      <w:r w:rsidRPr="005F082F">
        <w:rPr>
          <w:lang w:eastAsia="zh-CN"/>
        </w:rPr>
        <w:t>ében foglaltak szerinti késedelmi kamat megfizetésére köteles. Vállalkozó számláján szereplő minden ezzel ellentétes rendelkezés esetén is a fenti szabály érvényesül a Felek viszonylatában.</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szCs w:val="20"/>
          <w:lang w:eastAsia="zh-CN"/>
        </w:rPr>
      </w:pPr>
      <w:r w:rsidRPr="005F082F">
        <w:rPr>
          <w:b/>
          <w:lang w:eastAsia="zh-CN"/>
        </w:rPr>
        <w:t xml:space="preserve">X. A SZERZŐDÉS MEGERŐSÍTÉSE </w:t>
      </w:r>
    </w:p>
    <w:p w:rsidR="005F082F" w:rsidRPr="005F082F" w:rsidRDefault="005F082F" w:rsidP="005F082F">
      <w:pPr>
        <w:suppressAutoHyphens/>
        <w:spacing w:after="120"/>
        <w:jc w:val="both"/>
        <w:rPr>
          <w:b/>
          <w:strike/>
          <w:szCs w:val="20"/>
          <w:lang w:eastAsia="zh-CN"/>
        </w:rPr>
      </w:pPr>
      <w:r w:rsidRPr="005F082F">
        <w:rPr>
          <w:szCs w:val="20"/>
          <w:lang w:eastAsia="zh-CN"/>
        </w:rPr>
        <w:t xml:space="preserve">Vállalkozó a </w:t>
      </w:r>
      <w:r w:rsidRPr="005F082F">
        <w:rPr>
          <w:b/>
          <w:szCs w:val="20"/>
          <w:lang w:eastAsia="zh-CN"/>
        </w:rPr>
        <w:t>Ptk. 6:186. §</w:t>
      </w:r>
      <w:r w:rsidRPr="005F082F">
        <w:rPr>
          <w:szCs w:val="20"/>
          <w:lang w:eastAsia="zh-CN"/>
        </w:rPr>
        <w:t>, illetőleg az alábbiak szerint kötbér fizetésére köteles, ha olyan okból, amelyért felelős, megszegi a Szerződést. Mentesül a kötbérfizetési kötelezettség alól, ha szerződésszegését kimenti.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1. Késedelmi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a felelősségi körébe tartozó ok miatti késedelmes teljesítése esetén késedelmi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mértéke: 1 % naponta.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alapja: a teljes nettó </w:t>
      </w:r>
      <w:r w:rsidRPr="005F082F">
        <w:rPr>
          <w:lang w:eastAsia="zh-CN"/>
        </w:rPr>
        <w:t>Vállalkozói Díj</w:t>
      </w:r>
      <w:r w:rsidRPr="005F082F">
        <w:rPr>
          <w:szCs w:val="20"/>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lang w:eastAsia="zh-CN"/>
        </w:rPr>
      </w:pPr>
      <w:r w:rsidRPr="005F082F">
        <w:rPr>
          <w:szCs w:val="20"/>
          <w:lang w:eastAsia="zh-CN"/>
        </w:rPr>
        <w:t>A késedelmi kötbér maximális mértéke: 20 napi tételnek megfelelő összeg.</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2. Hibás teljesítési kötbér:</w:t>
      </w:r>
    </w:p>
    <w:p w:rsidR="005F082F" w:rsidRPr="005F082F" w:rsidRDefault="005F082F" w:rsidP="005F082F">
      <w:pPr>
        <w:spacing w:after="120"/>
        <w:jc w:val="both"/>
      </w:pPr>
      <w:r w:rsidRPr="005F082F">
        <w:lastRenderedPageBreak/>
        <w:t>Vállalkozó hibás teljesítési kötbér fizetésére köteles, ha a felelősségi körébe tartozó ok miatt hibásan teljesíti valamely szerződéses kötelezettségét és emiatt kijavítás, kicserélés válik szükségessé.</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hibás teljesítési kötbér összege a teljes nettó </w:t>
      </w:r>
      <w:r w:rsidRPr="005F082F">
        <w:rPr>
          <w:lang w:eastAsia="zh-CN"/>
        </w:rPr>
        <w:t>Vállalkozói Díj</w:t>
      </w:r>
      <w:r w:rsidRPr="005F082F" w:rsidDel="00067BA9">
        <w:rPr>
          <w:szCs w:val="20"/>
          <w:lang w:eastAsia="zh-CN"/>
        </w:rPr>
        <w:t xml:space="preserve"> </w:t>
      </w:r>
      <w:r w:rsidRPr="005F082F">
        <w:rPr>
          <w:szCs w:val="20"/>
          <w:lang w:eastAsia="zh-CN"/>
        </w:rPr>
        <w:t>10 %-a.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felek a </w:t>
      </w:r>
      <w:r w:rsidRPr="005F082F">
        <w:rPr>
          <w:b/>
          <w:szCs w:val="20"/>
          <w:lang w:eastAsia="zh-CN"/>
        </w:rPr>
        <w:t>Ptk. 6:187. § (2) bekezdés</w:t>
      </w:r>
      <w:r w:rsidRPr="005F082F">
        <w:rPr>
          <w:szCs w:val="20"/>
          <w:lang w:eastAsia="zh-CN"/>
        </w:rPr>
        <w:t>e alapján rögzítik, hogy a Megrendelő a hibás teljesítés miatti kötbér érvényesítése mellett nem érvényesíthet szavatossági igényt. Amennyiben a Megrendelő szavatossági igényt érvényesít, úgy a szavatossági igény teljesítésének időtartamára jogosult a X.1. pont szerint meghatározott késedelmi kötbért érvényesíteni.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3. Meghiúsulási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Jelen Szerződés Vállalkozó felelősségi körébe tartozó okból bekövetkező meghiúsulása (pl. teljesítés jogos ok nélküli megtagadása, Megrendelő szankciós elállása vagy felmondása Vállalkozó szerződésszegése okán) esetén Vállalkozó meghiúsulási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szCs w:val="20"/>
          <w:lang w:eastAsia="zh-CN"/>
        </w:rPr>
      </w:pPr>
      <w:r w:rsidRPr="005F082F">
        <w:rPr>
          <w:szCs w:val="20"/>
          <w:lang w:eastAsia="zh-CN"/>
        </w:rPr>
        <w:t xml:space="preserve">A meghiúsulási kötbér mértéke </w:t>
      </w:r>
      <w:r w:rsidRPr="005F082F">
        <w:rPr>
          <w:lang w:eastAsia="zh-CN"/>
        </w:rPr>
        <w:t>a teljes nettó Vállalkozói Díj 10 %-a</w:t>
      </w:r>
      <w:r w:rsidRPr="005F082F">
        <w:rPr>
          <w:szCs w:val="20"/>
          <w:lang w:eastAsia="zh-CN"/>
        </w:rPr>
        <w: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4. Kötbérekkel kapcsolatos egyéb rendelkezések:</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4.1.</w:t>
      </w:r>
      <w:r w:rsidRPr="005F082F">
        <w:rPr>
          <w:szCs w:val="20"/>
          <w:lang w:eastAsia="zh-CN"/>
        </w:rPr>
        <w:t xml:space="preserve"> Amennyiben Vállalkozó Megrendelő kötbérigényét kifogásolja, köteles ezt haladéktalanul, írásban megtenni.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4.2.</w:t>
      </w:r>
      <w:r w:rsidRPr="005F082F">
        <w:rPr>
          <w:szCs w:val="20"/>
          <w:lang w:eastAsia="zh-CN"/>
        </w:rPr>
        <w:t xml:space="preserve"> 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felé továbbhárítani. Vállalkozó köteles megtéríteni az általa szerződésszegéssel vagy szerződésen kívül okozott és harmadik fél által, jogosultan Megrendelőre hárított kártérítést.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4.3.</w:t>
      </w:r>
      <w:r w:rsidRPr="005F082F">
        <w:rPr>
          <w:szCs w:val="20"/>
          <w:lang w:eastAsia="zh-CN"/>
        </w:rPr>
        <w:t xml:space="preserve"> A kötbérigény nem érvényesítése, vagy nem határidőben történő érvényesítése nem jelent joglemondást Megrendelő részéről.</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4.4.</w:t>
      </w:r>
      <w:r w:rsidRPr="005F082F">
        <w:rPr>
          <w:szCs w:val="20"/>
          <w:lang w:eastAsia="zh-CN"/>
        </w:rPr>
        <w:t xml:space="preserve"> </w:t>
      </w:r>
      <w:r w:rsidRPr="005F082F">
        <w:t>A meghiúsulási kötbér érvényesítése a teljesítés követelését kizárja. A késedelemi kötbér megfizetése nem mentesít a teljesítési kötelezettség alól. A Felek rögzítik, hogy meghiúsulási kötbér érvényesítése kizárja a késedelmi kötbér érvényesítését.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p>
    <w:p w:rsidR="005F082F" w:rsidRPr="005F082F" w:rsidRDefault="005F082F" w:rsidP="005F082F">
      <w:pPr>
        <w:suppressAutoHyphens/>
        <w:spacing w:after="120"/>
        <w:jc w:val="center"/>
        <w:rPr>
          <w:lang w:eastAsia="zh-CN"/>
        </w:rPr>
      </w:pPr>
      <w:r w:rsidRPr="005F082F">
        <w:rPr>
          <w:b/>
          <w:lang w:eastAsia="zh-CN"/>
        </w:rPr>
        <w:t>XI. SZAVATOSSÁG, JÓTÁLLÁS ÉS FELELŐSSÉGBIZTOSÍTÁS</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1. Jótállás:</w:t>
      </w:r>
      <w:r w:rsidRPr="00725885">
        <w:rPr>
          <w:u w:val="single"/>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garantálja: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valamennyi, jelen Szerződésben és annak alapját képező Szerződéses Okmányban meghatározott paraméter és műszaki adat elérését,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hogy az általa létrehozott Munka eredményeként létrejött rendszer minősége mind a felhasznált anyagok, mind a Munka eredményeként létrejött rendszer szerkezete és kivitele szempontjából az érvényes magyar szabványoknak és előírásoknak megfelel és a szerződéses cél elérését maradéktalanul biztosítja,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az építészeti munkák szakszerű és hibátlan elvégzését, a vonatkozó hatályos szabványok és előírások betartását.</w:t>
      </w:r>
    </w:p>
    <w:p w:rsidR="005F082F" w:rsidRPr="005F082F" w:rsidRDefault="005F082F" w:rsidP="005F082F">
      <w:pPr>
        <w:suppressAutoHyphens/>
        <w:spacing w:after="120"/>
        <w:jc w:val="both"/>
        <w:rPr>
          <w:szCs w:val="20"/>
          <w:lang w:eastAsia="zh-CN"/>
        </w:rPr>
      </w:pPr>
      <w:r w:rsidRPr="005F082F">
        <w:rPr>
          <w:szCs w:val="20"/>
          <w:lang w:eastAsia="zh-CN"/>
        </w:rPr>
        <w:t xml:space="preserve">Vállalkozónak fent részletezett egységes jótállási kötelezettsége a Szerződés teljesítésétől számított </w:t>
      </w:r>
      <w:r w:rsidRPr="005F082F">
        <w:rPr>
          <w:lang w:eastAsia="zh-CN"/>
        </w:rPr>
        <w:t>[…]</w:t>
      </w:r>
      <w:r w:rsidRPr="005F082F">
        <w:rPr>
          <w:i/>
          <w:lang w:eastAsia="zh-CN"/>
        </w:rPr>
        <w:t xml:space="preserve">*szerződéskötéskor kitöltendő </w:t>
      </w:r>
      <w:r w:rsidRPr="005F082F">
        <w:rPr>
          <w:szCs w:val="20"/>
          <w:lang w:eastAsia="zh-CN"/>
        </w:rPr>
        <w:t>hónapra terjed ki. A jótállás kezdő időpontja</w:t>
      </w:r>
      <w:r w:rsidR="00BA1932">
        <w:rPr>
          <w:szCs w:val="20"/>
          <w:lang w:eastAsia="zh-CN"/>
        </w:rPr>
        <w:t xml:space="preserve"> a</w:t>
      </w:r>
      <w:r w:rsidRPr="005F082F">
        <w:rPr>
          <w:szCs w:val="20"/>
          <w:lang w:eastAsia="zh-CN"/>
        </w:rPr>
        <w:t xml:space="preserve"> </w:t>
      </w:r>
      <w:r w:rsidR="00BA1932" w:rsidRPr="007C203A">
        <w:rPr>
          <w:szCs w:val="20"/>
          <w:lang w:eastAsia="zh-CN"/>
        </w:rPr>
        <w:lastRenderedPageBreak/>
        <w:t>teljesítésigazoláson</w:t>
      </w:r>
      <w:r w:rsidR="00BA1932">
        <w:rPr>
          <w:szCs w:val="20"/>
          <w:lang w:eastAsia="zh-CN"/>
        </w:rPr>
        <w:t xml:space="preserve"> </w:t>
      </w:r>
      <w:proofErr w:type="gramStart"/>
      <w:r w:rsidR="00BA1932">
        <w:rPr>
          <w:szCs w:val="20"/>
          <w:lang w:eastAsia="zh-CN"/>
        </w:rPr>
        <w:t>szereplő</w:t>
      </w:r>
      <w:r w:rsidR="00363702">
        <w:rPr>
          <w:szCs w:val="20"/>
          <w:lang w:eastAsia="zh-CN"/>
        </w:rPr>
        <w:t xml:space="preserve"> </w:t>
      </w:r>
      <w:r w:rsidR="00BA1932">
        <w:rPr>
          <w:szCs w:val="20"/>
          <w:lang w:eastAsia="zh-CN"/>
        </w:rPr>
        <w:t>teljesítési</w:t>
      </w:r>
      <w:proofErr w:type="gramEnd"/>
      <w:r w:rsidR="00BA1932">
        <w:rPr>
          <w:szCs w:val="20"/>
          <w:lang w:eastAsia="zh-CN"/>
        </w:rPr>
        <w:t xml:space="preserve"> időpont</w:t>
      </w:r>
      <w:r w:rsidRPr="005F082F">
        <w:rPr>
          <w:szCs w:val="20"/>
          <w:lang w:eastAsia="zh-CN"/>
        </w:rPr>
        <w:t xml:space="preserve">. </w:t>
      </w:r>
      <w:r w:rsidRPr="005F082F">
        <w:rPr>
          <w:lang w:eastAsia="zh-CN"/>
        </w:rPr>
        <w:t xml:space="preserve">Ez alól kivételt képez az, ha a jogszabály </w:t>
      </w:r>
      <w:r w:rsidRPr="00BA1932">
        <w:rPr>
          <w:lang w:eastAsia="zh-CN"/>
        </w:rPr>
        <w:t>ennél hosszabb időt állapít meg, amely esetben</w:t>
      </w:r>
      <w:r w:rsidRPr="005F082F">
        <w:rPr>
          <w:lang w:eastAsia="zh-CN"/>
        </w:rPr>
        <w:t xml:space="preserve"> ez a hosszabb határidő a jótállás időtartama. </w:t>
      </w:r>
      <w:r w:rsidRPr="005F082F">
        <w:rPr>
          <w:szCs w:val="20"/>
          <w:lang w:eastAsia="zh-CN"/>
        </w:rPr>
        <w:t>Ezen felül Vállalkozó biztosítja a berendezések, szakipari szerkezetek műszaki előírásokban, valamint a hatályos jogszabályban előírt kötelező alkalmassági (szavatossági) idejét.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jótállási kötelezettsége nem terjed ki azokra a hibákra, amelyekről a Vállalkozó bebizonyítja, hogy a hiba oka a teljesítés után keletkezett, vagy a nem a Vállalkozónak felróható szerződésellenesen végrehajtott módosítás, rendeltetésellenes használatára vezethető vissza.</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2. Szavatosság:</w:t>
      </w:r>
      <w:r w:rsidRPr="00725885">
        <w:rPr>
          <w:u w:val="single"/>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lang w:eastAsia="zh-CN"/>
        </w:rPr>
      </w:pPr>
      <w:r w:rsidRPr="005F082F">
        <w:rPr>
          <w:szCs w:val="20"/>
          <w:lang w:eastAsia="zh-CN"/>
        </w:rPr>
        <w:t xml:space="preserve">Vállalkozót kellékszavatossági kötelezettség terheli, melynek szabályait a Ptk. tartalmazza. Amennyiben a beépített anyagok gyártója által vállalt időtartam ennél hosszabb, akkor ez az időtartam irányadó. </w:t>
      </w:r>
      <w:r w:rsidRPr="005F082F">
        <w:rPr>
          <w:lang w:eastAsia="zh-CN"/>
        </w:rPr>
        <w:t xml:space="preserve">Vállalkozó szavatolja, hogy a műszakilag és minőségileg kifogásolatlan kivitelben, a vonatkozó magyar és EU előírásokban és szabványokban meghatározott minőségben teljesít. </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 xml:space="preserve">3. </w:t>
      </w:r>
      <w:r w:rsidRPr="00725885">
        <w:rPr>
          <w:b/>
          <w:szCs w:val="20"/>
          <w:u w:val="single"/>
          <w:lang w:eastAsia="zh-CN"/>
        </w:rPr>
        <w:t>Felelősségbiztosítás:</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Vállalkozó köteles legkésőbb a szerződéskötés időpontjára építés-kivitelezésre is kiterjedő szakmai felelősségbiztosítási szerződést kötni vagy meglévő felelősségbiztosítását kiterjeszteni Megrendelő által a Közbeszerzési Eljárás során előírt mértékű és terjedelmű felelősségbiztosításra.</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A Közbeszerzési Eljárás során előírt felelősségbiztosítás mértéke, terjedelme:</w:t>
      </w:r>
    </w:p>
    <w:p w:rsidR="005F082F" w:rsidRPr="005F082F" w:rsidRDefault="005F082F" w:rsidP="005F082F">
      <w:pPr>
        <w:numPr>
          <w:ilvl w:val="0"/>
          <w:numId w:val="32"/>
        </w:numPr>
        <w:tabs>
          <w:tab w:val="left" w:pos="0"/>
        </w:tabs>
        <w:suppressAutoHyphens/>
        <w:spacing w:after="120"/>
        <w:jc w:val="both"/>
        <w:rPr>
          <w:szCs w:val="20"/>
          <w:lang w:eastAsia="zh-CN"/>
        </w:rPr>
      </w:pPr>
      <w:r w:rsidRPr="005F082F">
        <w:rPr>
          <w:szCs w:val="20"/>
          <w:lang w:eastAsia="zh-CN"/>
        </w:rPr>
        <w:t xml:space="preserve">legalább 5.000.000,- Ft/káresemény és </w:t>
      </w:r>
      <w:r w:rsidR="001131C2">
        <w:rPr>
          <w:szCs w:val="20"/>
          <w:lang w:eastAsia="zh-CN"/>
        </w:rPr>
        <w:t xml:space="preserve">legalább </w:t>
      </w:r>
      <w:r w:rsidRPr="005F082F">
        <w:rPr>
          <w:szCs w:val="20"/>
          <w:lang w:eastAsia="zh-CN"/>
        </w:rPr>
        <w:t xml:space="preserve">20.000.000,- Ft/év mértékű </w:t>
      </w:r>
      <w:proofErr w:type="spellStart"/>
      <w:r w:rsidRPr="005F082F">
        <w:rPr>
          <w:szCs w:val="20"/>
          <w:lang w:eastAsia="zh-CN"/>
        </w:rPr>
        <w:t>all</w:t>
      </w:r>
      <w:proofErr w:type="spellEnd"/>
      <w:r w:rsidRPr="005F082F">
        <w:rPr>
          <w:szCs w:val="20"/>
          <w:lang w:eastAsia="zh-CN"/>
        </w:rPr>
        <w:t xml:space="preserve"> </w:t>
      </w:r>
      <w:proofErr w:type="spellStart"/>
      <w:r w:rsidRPr="005F082F">
        <w:rPr>
          <w:szCs w:val="20"/>
          <w:lang w:eastAsia="zh-CN"/>
        </w:rPr>
        <w:t>risk</w:t>
      </w:r>
      <w:proofErr w:type="spellEnd"/>
      <w:r w:rsidRPr="005F082F">
        <w:rPr>
          <w:szCs w:val="20"/>
          <w:lang w:eastAsia="zh-CN"/>
        </w:rPr>
        <w:t xml:space="preserve"> típusú felelősségbiztosítás </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 xml:space="preserve">Az </w:t>
      </w:r>
      <w:proofErr w:type="spellStart"/>
      <w:r w:rsidRPr="005F082F">
        <w:rPr>
          <w:b/>
          <w:i/>
          <w:szCs w:val="20"/>
          <w:lang w:eastAsia="zh-CN"/>
        </w:rPr>
        <w:t>all</w:t>
      </w:r>
      <w:proofErr w:type="spellEnd"/>
      <w:r w:rsidRPr="005F082F">
        <w:rPr>
          <w:b/>
          <w:i/>
          <w:szCs w:val="20"/>
          <w:lang w:eastAsia="zh-CN"/>
        </w:rPr>
        <w:t xml:space="preserve"> </w:t>
      </w:r>
      <w:proofErr w:type="spellStart"/>
      <w:r w:rsidRPr="005F082F">
        <w:rPr>
          <w:b/>
          <w:i/>
          <w:szCs w:val="20"/>
          <w:lang w:eastAsia="zh-CN"/>
        </w:rPr>
        <w:t>risk</w:t>
      </w:r>
      <w:proofErr w:type="spellEnd"/>
      <w:r w:rsidRPr="005F082F">
        <w:rPr>
          <w:b/>
          <w:i/>
          <w:szCs w:val="20"/>
          <w:lang w:eastAsia="zh-CN"/>
        </w:rPr>
        <w:t xml:space="preserve"> típus alatt azt kell érteni</w:t>
      </w:r>
      <w:r w:rsidRPr="005F082F">
        <w:rPr>
          <w:szCs w:val="20"/>
          <w:lang w:eastAsia="zh-CN"/>
        </w:rPr>
        <w:t>, hogy miszerint a biztosító az összes olyan kárra fedezetet nyújt, amit nem sorolt fel a kizárási okokban. A felelősségbiztosítási szerződésnek a Szerződés szerinti Munka időtartamára kell vonatkoznia. Vállalkozó kötelezettsége, hogy a Szerződés teljes időtartama alatt megszakítás nélkül rendelkezzen a felelősségbiztosítással.</w:t>
      </w:r>
    </w:p>
    <w:p w:rsidR="005F082F" w:rsidRPr="005F082F" w:rsidRDefault="005F082F" w:rsidP="005F082F">
      <w:pPr>
        <w:tabs>
          <w:tab w:val="left" w:pos="0"/>
        </w:tabs>
        <w:suppressAutoHyphens/>
        <w:spacing w:after="120"/>
        <w:jc w:val="both"/>
        <w:rPr>
          <w:lang w:eastAsia="zh-CN"/>
        </w:rPr>
      </w:pPr>
      <w:r w:rsidRPr="005F082F">
        <w:rPr>
          <w:szCs w:val="20"/>
          <w:lang w:eastAsia="zh-CN"/>
        </w:rPr>
        <w:t xml:space="preserve">Vállalkozó haladéktalanul, de legkésőbb a szerződéskötéstől számított 2 munkanapon belül köteles Megrendelő részére bemutatni a felelősségbiztosítási szerződés eredeti példányát, egy másolati példányát pedig köteles átadni Megrendelő részére.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 </w:t>
      </w:r>
    </w:p>
    <w:p w:rsidR="005F082F" w:rsidRPr="005F082F" w:rsidRDefault="005F082F" w:rsidP="005F082F">
      <w:pPr>
        <w:tabs>
          <w:tab w:val="left" w:pos="709"/>
        </w:tabs>
        <w:suppressAutoHyphens/>
        <w:autoSpaceDE w:val="0"/>
        <w:spacing w:after="120"/>
        <w:rPr>
          <w:lang w:eastAsia="zh-CN"/>
        </w:rPr>
      </w:pPr>
    </w:p>
    <w:p w:rsidR="005F082F" w:rsidRPr="005F082F" w:rsidRDefault="005F082F" w:rsidP="005F082F">
      <w:pPr>
        <w:suppressAutoHyphens/>
        <w:spacing w:after="120"/>
        <w:jc w:val="center"/>
        <w:rPr>
          <w:lang w:eastAsia="zh-CN"/>
        </w:rPr>
      </w:pPr>
      <w:r w:rsidRPr="005F082F">
        <w:rPr>
          <w:b/>
          <w:lang w:eastAsia="zh-CN"/>
        </w:rPr>
        <w:t>XII. A SZERZŐDÉS MÓDOSÍTÁSA, ELÁLLÁS, FELMONDÁS</w:t>
      </w:r>
    </w:p>
    <w:p w:rsidR="005F082F" w:rsidRPr="00725885" w:rsidRDefault="005F082F" w:rsidP="005F082F">
      <w:pPr>
        <w:suppressAutoHyphens/>
        <w:spacing w:after="120"/>
        <w:jc w:val="both"/>
        <w:rPr>
          <w:b/>
          <w:u w:val="single"/>
          <w:lang w:eastAsia="zh-CN"/>
        </w:rPr>
      </w:pPr>
      <w:r w:rsidRPr="00725885">
        <w:rPr>
          <w:b/>
          <w:u w:val="single"/>
          <w:lang w:eastAsia="zh-CN"/>
        </w:rPr>
        <w:t>1. Módosítás:</w:t>
      </w:r>
    </w:p>
    <w:p w:rsidR="005F082F" w:rsidRPr="005F082F" w:rsidRDefault="005F082F" w:rsidP="005F082F">
      <w:pPr>
        <w:suppressAutoHyphens/>
        <w:spacing w:after="120"/>
        <w:jc w:val="both"/>
        <w:rPr>
          <w:b/>
          <w:lang w:eastAsia="zh-CN"/>
        </w:rPr>
      </w:pPr>
      <w:r w:rsidRPr="005F082F">
        <w:rPr>
          <w:b/>
          <w:lang w:eastAsia="zh-CN"/>
        </w:rPr>
        <w:t xml:space="preserve">A Szerződés módosítása körében az alábbi alakiságok érvényesülnek: </w:t>
      </w:r>
      <w:r w:rsidRPr="005F082F">
        <w:rPr>
          <w:lang w:eastAsia="zh-CN"/>
        </w:rPr>
        <w:t>Jelen Szerződésben szabályozottakat csak írásban (papír alapú dokumentum), a Felek cégszerű aláírásával lehet módosítani. Szóban, ráutaló magatartással vagy írásban, de a Szerződést aláíró képviselő személyektől eltérő beosztással rendelkező személyek által tett jognyilatkozat a Szerződés módosítására nem alkalmas.</w:t>
      </w:r>
    </w:p>
    <w:p w:rsidR="005F082F" w:rsidRPr="005F082F" w:rsidRDefault="005F082F" w:rsidP="005F082F">
      <w:pPr>
        <w:suppressAutoHyphens/>
        <w:spacing w:after="120"/>
        <w:jc w:val="both"/>
        <w:rPr>
          <w:b/>
          <w:lang w:eastAsia="zh-CN"/>
        </w:rPr>
      </w:pPr>
      <w:r w:rsidRPr="005F082F">
        <w:rPr>
          <w:b/>
          <w:lang w:eastAsia="zh-CN"/>
        </w:rPr>
        <w:t>A Szerződés módosítása körében az alábbi tartalmi megkötések érvényesülnek:</w:t>
      </w:r>
      <w:r w:rsidRPr="005F082F">
        <w:rPr>
          <w:lang w:eastAsia="zh-CN"/>
        </w:rPr>
        <w:t xml:space="preserve"> Jelen Szerződést a Kbt. előírásainak </w:t>
      </w:r>
      <w:r w:rsidR="00BA1932">
        <w:rPr>
          <w:lang w:eastAsia="zh-CN"/>
        </w:rPr>
        <w:t>– különös tekintettel a Kbt. 141. §</w:t>
      </w:r>
      <w:proofErr w:type="spellStart"/>
      <w:r w:rsidR="00BA1932">
        <w:rPr>
          <w:lang w:eastAsia="zh-CN"/>
        </w:rPr>
        <w:t>-nak</w:t>
      </w:r>
      <w:proofErr w:type="spellEnd"/>
      <w:r w:rsidR="00BA1932">
        <w:rPr>
          <w:lang w:eastAsia="zh-CN"/>
        </w:rPr>
        <w:t xml:space="preserve"> – </w:t>
      </w:r>
      <w:r w:rsidRPr="005F082F">
        <w:rPr>
          <w:lang w:eastAsia="zh-CN"/>
        </w:rPr>
        <w:t xml:space="preserve">megfelelően, a </w:t>
      </w:r>
      <w:r w:rsidRPr="005F082F">
        <w:rPr>
          <w:lang w:eastAsia="zh-CN"/>
        </w:rPr>
        <w:lastRenderedPageBreak/>
        <w:t>közbeszerzési eljárás alapján megkötött szerződések módosítására vonatkozó szabályok betartásával lehet módosítani.</w:t>
      </w:r>
    </w:p>
    <w:p w:rsidR="005F082F" w:rsidRPr="00725885" w:rsidRDefault="005F082F" w:rsidP="005F082F">
      <w:pPr>
        <w:suppressAutoHyphens/>
        <w:spacing w:after="120"/>
        <w:jc w:val="both"/>
        <w:rPr>
          <w:u w:val="single"/>
          <w:lang w:eastAsia="zh-CN"/>
        </w:rPr>
      </w:pPr>
      <w:r w:rsidRPr="00725885">
        <w:rPr>
          <w:b/>
          <w:u w:val="single"/>
          <w:lang w:eastAsia="zh-CN"/>
        </w:rPr>
        <w:t>2. Rendkívüli (szankciós) elállás, felmondás:</w:t>
      </w:r>
    </w:p>
    <w:p w:rsidR="005F082F" w:rsidRPr="005F082F" w:rsidRDefault="005F082F" w:rsidP="005F082F">
      <w:pPr>
        <w:suppressAutoHyphens/>
        <w:spacing w:after="120"/>
        <w:jc w:val="both"/>
        <w:rPr>
          <w:lang w:eastAsia="zh-CN"/>
        </w:rPr>
      </w:pPr>
      <w:r w:rsidRPr="005F082F">
        <w:rPr>
          <w:lang w:eastAsia="zh-CN"/>
        </w:rPr>
        <w:t>Megrendelő jogosult a Vállalkozó súlyos szerződésszegése esetén, írásbeli nyilatkozatával, az általa meghatározott – akár azonnali – hatállyal, kártérítési vagy kártalanítási kötelezettség nélkül a Szerződést felmondani vagy attól elállni. Vállalkozó szempontjából erre szolgáló oknak minősül</w:t>
      </w:r>
      <w:r w:rsidR="00BA1932">
        <w:rPr>
          <w:lang w:eastAsia="zh-CN"/>
        </w:rPr>
        <w:t xml:space="preserve"> különösen</w:t>
      </w:r>
      <w:r w:rsidRPr="005F082F">
        <w:rPr>
          <w:lang w:eastAsia="zh-CN"/>
        </w:rPr>
        <w:t xml:space="preserve">, ha </w:t>
      </w:r>
    </w:p>
    <w:p w:rsidR="005F082F" w:rsidRPr="005F082F" w:rsidRDefault="005F082F" w:rsidP="005F082F">
      <w:pPr>
        <w:suppressAutoHyphens/>
        <w:spacing w:after="120"/>
        <w:jc w:val="both"/>
        <w:rPr>
          <w:lang w:eastAsia="zh-CN"/>
        </w:rPr>
      </w:pPr>
      <w:r w:rsidRPr="005F082F">
        <w:rPr>
          <w:lang w:eastAsia="zh-CN"/>
        </w:rPr>
        <w:t>- a késedelmi kötbér eléri a maximális mértékét;</w:t>
      </w:r>
    </w:p>
    <w:p w:rsidR="005F082F" w:rsidRPr="005F082F" w:rsidRDefault="005F082F" w:rsidP="005F082F">
      <w:pPr>
        <w:suppressAutoHyphens/>
        <w:spacing w:after="120"/>
        <w:jc w:val="both"/>
        <w:rPr>
          <w:lang w:eastAsia="zh-CN"/>
        </w:rPr>
      </w:pPr>
      <w:r w:rsidRPr="005F082F">
        <w:rPr>
          <w:lang w:eastAsia="zh-CN"/>
        </w:rPr>
        <w:t>- Vállalkozó a teljesítést jogos ok nélkül megtagadja;</w:t>
      </w:r>
    </w:p>
    <w:p w:rsidR="005F082F" w:rsidRPr="005F082F" w:rsidRDefault="005F082F" w:rsidP="005F082F">
      <w:pPr>
        <w:suppressAutoHyphens/>
        <w:spacing w:after="120"/>
        <w:jc w:val="both"/>
        <w:rPr>
          <w:lang w:eastAsia="zh-CN"/>
        </w:rPr>
      </w:pPr>
      <w:r w:rsidRPr="005F082F">
        <w:rPr>
          <w:lang w:eastAsia="zh-CN"/>
        </w:rPr>
        <w:t>- Vállalkozó jelen Szerződésen alapuló kötelezettségeit olyan jelentős mértékben megszegte, hogy ennek következtében Megrendelőnek a további teljesítés nem áll érdekében;</w:t>
      </w:r>
    </w:p>
    <w:p w:rsidR="005F082F" w:rsidRPr="005F082F" w:rsidRDefault="005F082F" w:rsidP="005F082F">
      <w:pPr>
        <w:suppressAutoHyphens/>
        <w:spacing w:after="120"/>
        <w:jc w:val="both"/>
        <w:rPr>
          <w:lang w:eastAsia="zh-CN"/>
        </w:rPr>
      </w:pPr>
      <w:r w:rsidRPr="005F082F">
        <w:rPr>
          <w:lang w:eastAsia="zh-CN"/>
        </w:rPr>
        <w:t>- Vállalkozó legfőbb szerve a társaság végelszámolásának megkezdéséről, felszámolásának kezdeményezéséről határoz; Vállalkozó adószáma törlésre kerül</w:t>
      </w:r>
      <w:r w:rsidRPr="005F082F">
        <w:t>, Vállalkozó kényszertörlését rendelik el</w:t>
      </w:r>
      <w:r w:rsidRPr="005F082F">
        <w:rPr>
          <w:lang w:eastAsia="zh-CN"/>
        </w:rPr>
        <w:t>;</w:t>
      </w:r>
    </w:p>
    <w:p w:rsidR="005F082F" w:rsidRPr="005F082F" w:rsidRDefault="005F082F" w:rsidP="005F082F">
      <w:pPr>
        <w:suppressAutoHyphens/>
        <w:spacing w:after="120"/>
        <w:jc w:val="both"/>
        <w:rPr>
          <w:lang w:eastAsia="zh-CN"/>
        </w:rPr>
      </w:pPr>
      <w:r w:rsidRPr="005F082F">
        <w:rPr>
          <w:lang w:eastAsia="zh-CN"/>
        </w:rPr>
        <w:t xml:space="preserve">- jogszabályon alapuló felmondási vagy elállási okok fennállnak; </w:t>
      </w:r>
    </w:p>
    <w:p w:rsidR="005F082F" w:rsidRPr="005F082F" w:rsidRDefault="005F082F" w:rsidP="005F082F">
      <w:pPr>
        <w:suppressAutoHyphens/>
        <w:spacing w:after="120"/>
        <w:jc w:val="both"/>
        <w:rPr>
          <w:lang w:eastAsia="zh-CN"/>
        </w:rPr>
      </w:pPr>
      <w:r w:rsidRPr="005F082F">
        <w:rPr>
          <w:lang w:eastAsia="zh-CN"/>
        </w:rPr>
        <w:t>- Vállalkozó bármilyen módon megtéveszti Megrendelőt, vagy valótlan adatot szolgáltat, és ez közvetlen vagy közvetett módon súlyosan káros hatással lehet a lényeges szerződéses kötelezettségek teljesítésére.</w:t>
      </w:r>
    </w:p>
    <w:p w:rsidR="00BA1932" w:rsidRPr="009D77E2" w:rsidRDefault="005F082F" w:rsidP="00BA1932">
      <w:pPr>
        <w:spacing w:after="120"/>
        <w:jc w:val="both"/>
      </w:pPr>
      <w:r w:rsidRPr="005F082F">
        <w:rPr>
          <w:b/>
          <w:lang w:eastAsia="zh-CN"/>
        </w:rPr>
        <w:t>3.</w:t>
      </w:r>
      <w:r w:rsidR="00BA1932" w:rsidRPr="00BA1932">
        <w:rPr>
          <w:b/>
        </w:rPr>
        <w:t xml:space="preserve"> </w:t>
      </w:r>
      <w:r w:rsidR="00BA1932" w:rsidRPr="009D77E2">
        <w:t xml:space="preserve">A felmondási idő – amennyiben a felmondás nem azonnali hatályú – kezdő időpontja az erről szóló értesítés kézhezvételének napja, legrövidebb időtartama pedig 15 nap, vagy a Kbt. 143 § (3) bekezdésében megjelölt esetekben azon időtartam, mely lehetővé teszi, hogy a Megrendelő a </w:t>
      </w:r>
      <w:r w:rsidR="00BA1932">
        <w:t>Szerződés</w:t>
      </w:r>
      <w:r w:rsidR="00BA1932" w:rsidRPr="009D77E2">
        <w:t xml:space="preserve">sel érintett feladata ellátásáról gondoskodni tudjon. Felek rögzítik, hogy az adott Fél a felmondást, elállást közlő levélben köteles megjelölni, hogy azonnali hatállyal vagy felmondási idő közbeiktatásával kívánja a </w:t>
      </w:r>
      <w:r w:rsidR="00BA1932">
        <w:t>Szerződés</w:t>
      </w:r>
      <w:r w:rsidR="00BA1932" w:rsidRPr="009D77E2">
        <w:t xml:space="preserve">t megszüntetni. A </w:t>
      </w:r>
      <w:r w:rsidR="00BA1932">
        <w:t>Szerződés</w:t>
      </w:r>
      <w:r w:rsidR="00BA1932" w:rsidRPr="009D77E2">
        <w:t xml:space="preserve"> felmondása, vagy attól való elállási jog gyakorlása csak írásban érvényes.</w:t>
      </w:r>
    </w:p>
    <w:p w:rsidR="005F082F" w:rsidRPr="005F082F" w:rsidRDefault="005F082F" w:rsidP="00590FFB">
      <w:pPr>
        <w:suppressAutoHyphens/>
        <w:spacing w:after="120"/>
        <w:jc w:val="both"/>
        <w:rPr>
          <w:color w:val="000000"/>
        </w:rPr>
      </w:pPr>
      <w:r w:rsidRPr="005F082F">
        <w:rPr>
          <w:b/>
          <w:color w:val="000000"/>
        </w:rPr>
        <w:t xml:space="preserve">4. </w:t>
      </w:r>
      <w:r w:rsidRPr="005F082F">
        <w:rPr>
          <w:color w:val="000000"/>
        </w:rPr>
        <w:t xml:space="preserve">A </w:t>
      </w:r>
      <w:r w:rsidRPr="005F082F">
        <w:rPr>
          <w:b/>
          <w:color w:val="000000"/>
        </w:rPr>
        <w:t>Kbt. 143. § (1) bekezdés</w:t>
      </w:r>
      <w:r w:rsidRPr="005F082F">
        <w:rPr>
          <w:color w:val="000000"/>
        </w:rPr>
        <w:t xml:space="preserve">e alapján Megrendelő a Szerződést felmondhatja, vagy - a </w:t>
      </w:r>
      <w:proofErr w:type="spellStart"/>
      <w:r w:rsidRPr="005F082F">
        <w:rPr>
          <w:color w:val="000000"/>
        </w:rPr>
        <w:t>Ptk.-ban</w:t>
      </w:r>
      <w:proofErr w:type="spellEnd"/>
      <w:r w:rsidRPr="005F082F">
        <w:rPr>
          <w:color w:val="000000"/>
        </w:rPr>
        <w:t xml:space="preserve"> foglaltak szerint - a Szerződéstől elállhat, ha:</w:t>
      </w:r>
    </w:p>
    <w:p w:rsidR="005F082F" w:rsidRPr="005F082F" w:rsidRDefault="005F082F" w:rsidP="005F082F">
      <w:pPr>
        <w:numPr>
          <w:ilvl w:val="0"/>
          <w:numId w:val="31"/>
        </w:numPr>
        <w:spacing w:after="120"/>
        <w:jc w:val="both"/>
        <w:rPr>
          <w:color w:val="000000"/>
        </w:rPr>
      </w:pPr>
      <w:r w:rsidRPr="005F082F">
        <w:rPr>
          <w:color w:val="000000"/>
        </w:rPr>
        <w:t xml:space="preserve">a) feltétlenül szükséges a Szerződés olyan lényeges módosítása, amely esetében a </w:t>
      </w:r>
      <w:r w:rsidRPr="005F082F">
        <w:rPr>
          <w:b/>
          <w:color w:val="000000"/>
        </w:rPr>
        <w:t>Kbt. 141. §</w:t>
      </w:r>
      <w:r w:rsidRPr="005F082F">
        <w:rPr>
          <w:color w:val="000000"/>
        </w:rPr>
        <w:t xml:space="preserve"> alapján új közbeszerzési eljárást kell lefolytatni;</w:t>
      </w:r>
    </w:p>
    <w:p w:rsidR="005F082F" w:rsidRPr="005F082F" w:rsidRDefault="005F082F" w:rsidP="005F082F">
      <w:pPr>
        <w:numPr>
          <w:ilvl w:val="0"/>
          <w:numId w:val="31"/>
        </w:numPr>
        <w:spacing w:after="120"/>
        <w:jc w:val="both"/>
        <w:rPr>
          <w:color w:val="000000"/>
        </w:rPr>
      </w:pPr>
      <w:r w:rsidRPr="005F082F">
        <w:rPr>
          <w:color w:val="000000"/>
        </w:rPr>
        <w:t xml:space="preserve">b) az Vállalkozó nem biztosítja a </w:t>
      </w:r>
      <w:r w:rsidRPr="005F082F">
        <w:rPr>
          <w:b/>
          <w:color w:val="000000"/>
        </w:rPr>
        <w:t>Kbt. 138. §</w:t>
      </w:r>
      <w:proofErr w:type="spellStart"/>
      <w:r w:rsidRPr="005F082F">
        <w:rPr>
          <w:b/>
          <w:color w:val="000000"/>
        </w:rPr>
        <w:t>-</w:t>
      </w:r>
      <w:r w:rsidRPr="005F082F">
        <w:rPr>
          <w:color w:val="000000"/>
        </w:rPr>
        <w:t>ban</w:t>
      </w:r>
      <w:proofErr w:type="spellEnd"/>
      <w:r w:rsidRPr="005F082F">
        <w:rPr>
          <w:color w:val="000000"/>
        </w:rPr>
        <w:t xml:space="preserve"> foglaltak betartását, vagy az Vállalkozó személyében érvényesen olyan jogutódlás következett be, amely nem felel meg a </w:t>
      </w:r>
      <w:r w:rsidRPr="005F082F">
        <w:rPr>
          <w:b/>
          <w:color w:val="000000"/>
        </w:rPr>
        <w:t>Kbt.</w:t>
      </w:r>
      <w:r w:rsidRPr="005F082F">
        <w:rPr>
          <w:color w:val="000000"/>
        </w:rPr>
        <w:t xml:space="preserve"> </w:t>
      </w:r>
      <w:r w:rsidRPr="005F082F">
        <w:rPr>
          <w:b/>
          <w:color w:val="000000"/>
        </w:rPr>
        <w:t>139. §</w:t>
      </w:r>
      <w:proofErr w:type="spellStart"/>
      <w:r w:rsidRPr="005F082F">
        <w:rPr>
          <w:color w:val="000000"/>
        </w:rPr>
        <w:t>-ban</w:t>
      </w:r>
      <w:proofErr w:type="spellEnd"/>
      <w:r w:rsidRPr="005F082F">
        <w:rPr>
          <w:color w:val="000000"/>
        </w:rPr>
        <w:t xml:space="preserve"> foglaltaknak; vagy</w:t>
      </w:r>
    </w:p>
    <w:p w:rsidR="005F082F" w:rsidRPr="005F082F" w:rsidRDefault="005F082F" w:rsidP="005F082F">
      <w:pPr>
        <w:numPr>
          <w:ilvl w:val="0"/>
          <w:numId w:val="31"/>
        </w:numPr>
        <w:spacing w:after="120"/>
        <w:jc w:val="both"/>
        <w:rPr>
          <w:color w:val="000000"/>
        </w:rPr>
      </w:pPr>
      <w:r w:rsidRPr="005F082F">
        <w:rPr>
          <w:color w:val="000000"/>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5F082F" w:rsidRPr="005F082F" w:rsidRDefault="005F082F" w:rsidP="00725885">
      <w:pPr>
        <w:spacing w:after="120"/>
        <w:jc w:val="both"/>
      </w:pPr>
      <w:r w:rsidRPr="005F082F">
        <w:rPr>
          <w:b/>
          <w:color w:val="000000"/>
        </w:rPr>
        <w:t xml:space="preserve">5. </w:t>
      </w:r>
      <w:r w:rsidRPr="005F082F">
        <w:rPr>
          <w:color w:val="000000"/>
        </w:rPr>
        <w:t xml:space="preserve">Megrendelő köteles a Szerződést felmondani, vagy - a </w:t>
      </w:r>
      <w:proofErr w:type="spellStart"/>
      <w:r w:rsidRPr="005F082F">
        <w:rPr>
          <w:color w:val="000000"/>
        </w:rPr>
        <w:t>Ptk.-ban</w:t>
      </w:r>
      <w:proofErr w:type="spellEnd"/>
      <w:r w:rsidRPr="005F082F">
        <w:rPr>
          <w:color w:val="000000"/>
        </w:rPr>
        <w:t xml:space="preserve"> foglaltak szerint - attól elállni, ha a Szerződés megkötését követően jut tudomására, hogy az Vállalkozó tekintetében a Közbeszerzési Eljárás során kizáró ok állt fenn, és ezért ki kellett volna zárni a Közbeszerzési Eljárásból.</w:t>
      </w:r>
    </w:p>
    <w:p w:rsidR="005F082F" w:rsidRPr="005F082F" w:rsidRDefault="005F082F" w:rsidP="00725885">
      <w:pPr>
        <w:spacing w:after="120"/>
        <w:jc w:val="both"/>
        <w:rPr>
          <w:color w:val="000000"/>
        </w:rPr>
      </w:pPr>
      <w:r w:rsidRPr="005F082F">
        <w:rPr>
          <w:b/>
          <w:color w:val="000000"/>
        </w:rPr>
        <w:lastRenderedPageBreak/>
        <w:t xml:space="preserve">6. </w:t>
      </w:r>
      <w:r w:rsidRPr="005F082F">
        <w:rPr>
          <w:color w:val="000000"/>
        </w:rPr>
        <w:t>A Megrendelő jogosult és egyben köteles a Szerződést felmondani - ha szükséges olyan határidővel, amely lehetővé teszi, hogy a szerződéssel érintett feladata ellátásáról gondoskodni tudjon -, ha</w:t>
      </w:r>
    </w:p>
    <w:p w:rsidR="005F082F" w:rsidRPr="005F082F" w:rsidRDefault="005F082F" w:rsidP="005F082F">
      <w:pPr>
        <w:numPr>
          <w:ilvl w:val="0"/>
          <w:numId w:val="31"/>
        </w:numPr>
        <w:spacing w:after="120"/>
        <w:jc w:val="both"/>
        <w:rPr>
          <w:color w:val="000000"/>
        </w:rPr>
      </w:pPr>
      <w:r w:rsidRPr="005F082F">
        <w:rPr>
          <w:i/>
          <w:iCs/>
          <w:color w:val="000000"/>
        </w:rPr>
        <w:t>a) </w:t>
      </w:r>
      <w:proofErr w:type="spellStart"/>
      <w:r w:rsidR="00725885">
        <w:rPr>
          <w:color w:val="000000"/>
        </w:rPr>
        <w:t>a</w:t>
      </w:r>
      <w:proofErr w:type="spellEnd"/>
      <w:r w:rsidR="00725885">
        <w:rPr>
          <w:color w:val="000000"/>
        </w:rPr>
        <w:t xml:space="preserve"> </w:t>
      </w:r>
      <w:r w:rsidRPr="005F082F">
        <w:rPr>
          <w:color w:val="000000"/>
        </w:rPr>
        <w:t>Vállalkozóban közvetetten vagy közvetlenül 25%-ot meghaladó tulajdoni részesedést szerez valamely olyan jogi személy vagy személyes joga szerint jogképes szervezet,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5F082F" w:rsidRPr="005F082F" w:rsidRDefault="005F082F" w:rsidP="005F082F">
      <w:pPr>
        <w:numPr>
          <w:ilvl w:val="0"/>
          <w:numId w:val="31"/>
        </w:numPr>
        <w:spacing w:after="120"/>
        <w:jc w:val="both"/>
        <w:rPr>
          <w:color w:val="000000"/>
        </w:rPr>
      </w:pPr>
      <w:r w:rsidRPr="005F082F">
        <w:rPr>
          <w:i/>
          <w:iCs/>
          <w:color w:val="000000"/>
        </w:rPr>
        <w:t>b) </w:t>
      </w:r>
      <w:r w:rsidRPr="005F082F">
        <w:rPr>
          <w:color w:val="000000"/>
        </w:rPr>
        <w:t>a Vállalkozó közvetetten vagy közvetlenül 25%-ot meghaladó tulajdoni részesedést szerez valamely olyan jogi személyben vagy személyes joga szerint jogképes szervezetben,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BA1932" w:rsidRPr="005F082F" w:rsidRDefault="00BA1932" w:rsidP="00BA1932">
      <w:pPr>
        <w:suppressAutoHyphens/>
        <w:spacing w:after="120"/>
        <w:jc w:val="both"/>
        <w:rPr>
          <w:lang w:eastAsia="zh-CN"/>
        </w:rPr>
      </w:pPr>
      <w:r>
        <w:rPr>
          <w:b/>
          <w:lang w:eastAsia="zh-CN"/>
        </w:rPr>
        <w:t xml:space="preserve">7. </w:t>
      </w:r>
      <w:r w:rsidRPr="005F082F">
        <w:rPr>
          <w:b/>
          <w:lang w:eastAsia="zh-CN"/>
        </w:rPr>
        <w:t>Elszámolás:</w:t>
      </w:r>
      <w:r w:rsidRPr="005F082F">
        <w:rPr>
          <w:lang w:eastAsia="zh-CN"/>
        </w:rPr>
        <w:t xml:space="preserve"> Amennyiben a Szerződés annak teljes körű teljesítése nélkül szűnik meg, úgy Felek kötelesek az elszámolás érdekében egymással szembeni igényeiket haladéktalanul felmérni és egyeztetést kezdeményezni. Felek megállapodnak, hogy az egyeztetések során független szakértőt vonnak be, amennyiben az elszámolási összeget nem tudják kölcsönösen elfogadni. Vállalkozó kijelenti, hogy a független szakértő számára üzleti könyveibe, szerződéseibe betekintést enged a jelen Szerződéssel összefüggésben. A fentiektől eltérően az esetlegesen átvett előleget Vállalkozó köteles Megrendelő részére a megszűnést követő 15 napon belül visszafizetni (előleg-visszafizetés esedékessége).</w:t>
      </w:r>
    </w:p>
    <w:p w:rsidR="00BA1932" w:rsidRPr="005F082F" w:rsidRDefault="00BA1932" w:rsidP="00BA1932">
      <w:pPr>
        <w:suppressAutoHyphens/>
        <w:spacing w:after="120"/>
        <w:jc w:val="both"/>
        <w:rPr>
          <w:lang w:eastAsia="zh-CN"/>
        </w:rPr>
      </w:pPr>
      <w:r w:rsidRPr="005F082F">
        <w:rPr>
          <w:lang w:eastAsia="zh-CN"/>
        </w:rPr>
        <w:t>Amennyiben a Szerződés megszüntetésére Vállalkozónak felróható súlyos szerződésszegés miatt kerül sor, úgy ilyen esetben Vállalkozónak csak a már elvégzett munkák elszámolására lehet igénye.</w:t>
      </w:r>
    </w:p>
    <w:p w:rsidR="00BA1932" w:rsidRDefault="00BA1932"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XI</w:t>
      </w:r>
      <w:r w:rsidR="009D0881">
        <w:rPr>
          <w:b/>
          <w:lang w:eastAsia="zh-CN"/>
        </w:rPr>
        <w:t>II</w:t>
      </w:r>
      <w:r w:rsidRPr="005F082F">
        <w:rPr>
          <w:b/>
          <w:lang w:eastAsia="zh-CN"/>
        </w:rPr>
        <w:t xml:space="preserve">. </w:t>
      </w:r>
      <w:proofErr w:type="gramStart"/>
      <w:r w:rsidRPr="005F082F">
        <w:rPr>
          <w:b/>
          <w:lang w:eastAsia="zh-CN"/>
        </w:rPr>
        <w:t>A</w:t>
      </w:r>
      <w:proofErr w:type="gramEnd"/>
      <w:r w:rsidRPr="005F082F">
        <w:rPr>
          <w:b/>
          <w:lang w:eastAsia="zh-CN"/>
        </w:rPr>
        <w:t xml:space="preserve"> FELEK EGYÜTTMŰKÖDÉSE</w:t>
      </w:r>
    </w:p>
    <w:p w:rsidR="005F082F" w:rsidRPr="005F082F" w:rsidRDefault="005F082F" w:rsidP="005F082F">
      <w:pPr>
        <w:suppressAutoHyphens/>
        <w:spacing w:after="120"/>
        <w:jc w:val="both"/>
        <w:rPr>
          <w:b/>
          <w:lang w:eastAsia="zh-CN"/>
        </w:rPr>
      </w:pPr>
      <w:r w:rsidRPr="005F082F">
        <w:rPr>
          <w:b/>
          <w:lang w:eastAsia="zh-CN"/>
        </w:rPr>
        <w:t>1.</w:t>
      </w:r>
      <w:r w:rsidRPr="005F082F">
        <w:rPr>
          <w:lang w:eastAsia="zh-CN"/>
        </w:rPr>
        <w:t xml:space="preserve"> 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rsidR="005F082F" w:rsidRPr="005F082F" w:rsidRDefault="005F082F" w:rsidP="005F082F">
      <w:pPr>
        <w:suppressAutoHyphens/>
        <w:spacing w:after="120"/>
        <w:jc w:val="both"/>
        <w:rPr>
          <w:lang w:eastAsia="ar-SA"/>
        </w:rPr>
      </w:pPr>
      <w:r w:rsidRPr="005F082F">
        <w:rPr>
          <w:b/>
          <w:lang w:eastAsia="zh-CN"/>
        </w:rPr>
        <w:t>2.</w:t>
      </w:r>
      <w:r w:rsidRPr="005F082F">
        <w:rPr>
          <w:lang w:eastAsia="zh-CN"/>
        </w:rPr>
        <w:t xml:space="preserve"> Felek közötti kapcsolattartók, és elérhetőségeik:</w:t>
      </w:r>
      <w:r w:rsidRPr="005F082F">
        <w:rPr>
          <w:i/>
          <w:iCs/>
          <w:lang w:eastAsia="zh-CN"/>
        </w:rPr>
        <w:t xml:space="preserve"> (szerződéskötéskor kerül kitöltésre)</w:t>
      </w:r>
    </w:p>
    <w:tbl>
      <w:tblPr>
        <w:tblW w:w="0" w:type="auto"/>
        <w:tblInd w:w="108" w:type="dxa"/>
        <w:tblLayout w:type="fixed"/>
        <w:tblLook w:val="04A0" w:firstRow="1" w:lastRow="0" w:firstColumn="1" w:lastColumn="0" w:noHBand="0" w:noVBand="1"/>
      </w:tblPr>
      <w:tblGrid>
        <w:gridCol w:w="3960"/>
        <w:gridCol w:w="4900"/>
      </w:tblGrid>
      <w:tr w:rsidR="005F082F" w:rsidRPr="005F082F" w:rsidTr="00420571">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ar-SA"/>
              </w:rPr>
              <w:t>Megrendelő részéről:</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rPr>
          <w:trHeight w:val="77"/>
        </w:trPr>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zh-CN"/>
              </w:rPr>
            </w:pPr>
            <w:r w:rsidRPr="005F082F">
              <w:rPr>
                <w:i/>
                <w:lang w:eastAsia="en-US"/>
              </w:rPr>
              <w:t>* szerződéskötéskor kitöltendő</w:t>
            </w:r>
          </w:p>
        </w:tc>
      </w:tr>
    </w:tbl>
    <w:p w:rsidR="005F082F" w:rsidRPr="005F082F" w:rsidRDefault="005F082F" w:rsidP="005F082F">
      <w:pPr>
        <w:suppressAutoHyphens/>
        <w:spacing w:after="120"/>
        <w:rPr>
          <w:lang w:eastAsia="zh-CN"/>
        </w:rPr>
      </w:pPr>
    </w:p>
    <w:tbl>
      <w:tblPr>
        <w:tblW w:w="0" w:type="auto"/>
        <w:tblInd w:w="108" w:type="dxa"/>
        <w:tblLayout w:type="fixed"/>
        <w:tblLook w:val="04A0" w:firstRow="1" w:lastRow="0" w:firstColumn="1" w:lastColumn="0" w:noHBand="0" w:noVBand="1"/>
      </w:tblPr>
      <w:tblGrid>
        <w:gridCol w:w="3960"/>
        <w:gridCol w:w="4900"/>
      </w:tblGrid>
      <w:tr w:rsidR="005F082F" w:rsidRPr="005F082F" w:rsidTr="00420571">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zh-CN"/>
              </w:rPr>
              <w:t xml:space="preserve">Vállalkozó </w:t>
            </w:r>
            <w:r w:rsidRPr="005F082F">
              <w:rPr>
                <w:lang w:eastAsia="ar-SA"/>
              </w:rPr>
              <w:t>részéről:</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b/>
                <w:lang w:eastAsia="zh-CN"/>
              </w:rPr>
            </w:pPr>
            <w:r w:rsidRPr="005F082F">
              <w:rPr>
                <w:i/>
                <w:lang w:eastAsia="en-US"/>
              </w:rPr>
              <w:t>* szerződéskötéskor kitöltendő</w:t>
            </w:r>
          </w:p>
        </w:tc>
      </w:tr>
    </w:tbl>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3. A"/>
        </w:smartTagPr>
        <w:r w:rsidRPr="005F082F">
          <w:rPr>
            <w:b/>
            <w:lang w:eastAsia="zh-CN"/>
          </w:rPr>
          <w:lastRenderedPageBreak/>
          <w:t>3.</w:t>
        </w:r>
        <w:r w:rsidRPr="005F082F">
          <w:rPr>
            <w:lang w:eastAsia="zh-CN"/>
          </w:rPr>
          <w:t xml:space="preserve"> A</w:t>
        </w:r>
      </w:smartTag>
      <w:r w:rsidRPr="005F082F">
        <w:rPr>
          <w:lang w:eastAsia="zh-CN"/>
        </w:rPr>
        <w:t xml:space="preserve"> fent megnevezett képviselő személyének változásáról a Fél köteles a másik Felet haladék nélkül, ám legkésőbb öt (5) munkanapon belül értesíteni. A kapcsolattartó személy változását Felek nem tekintik szerződésmódosításnak.</w:t>
      </w:r>
    </w:p>
    <w:p w:rsidR="005F082F" w:rsidRDefault="005F082F" w:rsidP="005F082F">
      <w:pPr>
        <w:suppressAutoHyphens/>
        <w:spacing w:after="120"/>
        <w:jc w:val="both"/>
        <w:rPr>
          <w:lang w:eastAsia="zh-CN"/>
        </w:rPr>
      </w:pPr>
      <w:smartTag w:uri="urn:schemas-microsoft-com:office:smarttags" w:element="metricconverter">
        <w:smartTagPr>
          <w:attr w:name="ProductID" w:val="4. A"/>
        </w:smartTagPr>
        <w:r w:rsidRPr="005F082F">
          <w:rPr>
            <w:b/>
            <w:lang w:eastAsia="zh-CN"/>
          </w:rPr>
          <w:t>4.</w:t>
        </w:r>
        <w:r w:rsidRPr="005F082F">
          <w:rPr>
            <w:lang w:eastAsia="zh-CN"/>
          </w:rPr>
          <w:t xml:space="preserve"> A</w:t>
        </w:r>
      </w:smartTag>
      <w:r w:rsidRPr="005F082F">
        <w:rPr>
          <w:lang w:eastAsia="zh-CN"/>
        </w:rPr>
        <w:t xml:space="preserve"> képviseleti jogosultság nem terjed ki a Szerződés módosítására, illetve olyan utasítás átadás-átvételére, amely közvetlenül vagy közvetve a jelen Szerződés módosítását eredményezné.</w:t>
      </w:r>
    </w:p>
    <w:p w:rsidR="00BA1932" w:rsidRPr="00C244B6" w:rsidRDefault="00BA1932" w:rsidP="00BA1932">
      <w:pPr>
        <w:suppressAutoHyphens/>
        <w:spacing w:after="120"/>
        <w:jc w:val="both"/>
        <w:rPr>
          <w:u w:val="single"/>
          <w:lang w:eastAsia="zh-CN"/>
        </w:rPr>
      </w:pPr>
      <w:r w:rsidRPr="00C244B6">
        <w:rPr>
          <w:b/>
          <w:u w:val="single"/>
          <w:lang w:eastAsia="zh-CN"/>
        </w:rPr>
        <w:t>5.</w:t>
      </w:r>
      <w:r w:rsidRPr="00C244B6">
        <w:rPr>
          <w:u w:val="single"/>
          <w:lang w:eastAsia="zh-CN"/>
        </w:rPr>
        <w:t xml:space="preserve"> </w:t>
      </w:r>
      <w:r w:rsidRPr="00C244B6">
        <w:rPr>
          <w:b/>
          <w:u w:val="single"/>
          <w:lang w:eastAsia="zh-CN"/>
        </w:rPr>
        <w:t xml:space="preserve">Közlések </w:t>
      </w:r>
      <w:proofErr w:type="spellStart"/>
      <w:r w:rsidRPr="00C244B6">
        <w:rPr>
          <w:b/>
          <w:u w:val="single"/>
          <w:lang w:eastAsia="zh-CN"/>
        </w:rPr>
        <w:t>hatályosulása</w:t>
      </w:r>
      <w:proofErr w:type="spellEnd"/>
      <w:r w:rsidRPr="00C244B6">
        <w:rPr>
          <w:b/>
          <w:u w:val="single"/>
          <w:lang w:eastAsia="zh-CN"/>
        </w:rPr>
        <w:t>:</w:t>
      </w:r>
      <w:r w:rsidRPr="00C244B6">
        <w:rPr>
          <w:u w:val="single"/>
          <w:lang w:eastAsia="zh-CN"/>
        </w:rPr>
        <w:t xml:space="preserve"> </w:t>
      </w:r>
    </w:p>
    <w:p w:rsidR="00BA1932" w:rsidRPr="00C244B6" w:rsidRDefault="00BA1932" w:rsidP="00BA1932">
      <w:pPr>
        <w:suppressAutoHyphens/>
        <w:spacing w:after="120"/>
        <w:jc w:val="both"/>
        <w:rPr>
          <w:lang w:eastAsia="zh-CN"/>
        </w:rPr>
      </w:pPr>
      <w:r w:rsidRPr="00C244B6">
        <w:rPr>
          <w:lang w:eastAsia="zh-CN"/>
        </w:rPr>
        <w:t>Minden követelést, lemondást, bejelentést vagy a jelen Szerződés által megkívánt, vagy megengedett más értesítést írásban kell elküldeni és azt az alábbiak szerint kell közöltnek tekinteni:</w:t>
      </w:r>
    </w:p>
    <w:p w:rsidR="00BA1932" w:rsidRPr="00C244B6" w:rsidRDefault="00BA1932" w:rsidP="00BA1932">
      <w:pPr>
        <w:suppressAutoHyphens/>
        <w:spacing w:after="120"/>
        <w:jc w:val="both"/>
        <w:rPr>
          <w:lang w:eastAsia="zh-CN"/>
        </w:rPr>
      </w:pPr>
      <w:r>
        <w:rPr>
          <w:lang w:eastAsia="zh-CN"/>
        </w:rPr>
        <w:t>5</w:t>
      </w:r>
      <w:r w:rsidRPr="00C244B6">
        <w:rPr>
          <w:lang w:eastAsia="zh-CN"/>
        </w:rPr>
        <w:t>.1. kézben és átvételi igazolás ellenében történő átadás esetén az átadás időpontjában;</w:t>
      </w:r>
    </w:p>
    <w:p w:rsidR="00BA1932" w:rsidRPr="00C244B6" w:rsidRDefault="00BA1932" w:rsidP="00BA1932">
      <w:pPr>
        <w:suppressAutoHyphens/>
        <w:spacing w:after="120"/>
        <w:jc w:val="both"/>
        <w:rPr>
          <w:lang w:eastAsia="zh-CN"/>
        </w:rPr>
      </w:pPr>
      <w:r>
        <w:rPr>
          <w:lang w:eastAsia="zh-CN"/>
        </w:rPr>
        <w:t>5</w:t>
      </w:r>
      <w:r w:rsidRPr="00C244B6">
        <w:rPr>
          <w:lang w:eastAsia="zh-CN"/>
        </w:rPr>
        <w:t>.2. A nem elektronikusan közölt iratot a kézbesítés megkísérlésének napján kézbesítettnek kell tekinteni, ha a címzett az átvételt megtagadta. Ha a kézbesítés azért volt sikertelen, mert az a címzett a Szerződésben megadott székhelyéről a küldőhöz</w:t>
      </w:r>
    </w:p>
    <w:p w:rsidR="00BA1932" w:rsidRPr="00C244B6" w:rsidRDefault="00BA1932" w:rsidP="00BA1932">
      <w:pPr>
        <w:suppressAutoHyphens/>
        <w:spacing w:after="120"/>
        <w:jc w:val="both"/>
        <w:rPr>
          <w:lang w:eastAsia="zh-CN"/>
        </w:rPr>
      </w:pPr>
      <w:r w:rsidRPr="00C244B6">
        <w:rPr>
          <w:lang w:eastAsia="zh-CN"/>
        </w:rPr>
        <w:t>a) „nem kereste” jelzéssel érkezett vissza, az iratot a kézbesítés második megkísérlésének napját,</w:t>
      </w:r>
    </w:p>
    <w:p w:rsidR="00BA1932" w:rsidRPr="00C244B6" w:rsidRDefault="00BA1932" w:rsidP="00BA1932">
      <w:pPr>
        <w:suppressAutoHyphens/>
        <w:spacing w:after="120"/>
        <w:jc w:val="both"/>
        <w:rPr>
          <w:lang w:eastAsia="zh-CN"/>
        </w:rPr>
      </w:pPr>
      <w:r w:rsidRPr="00C244B6">
        <w:rPr>
          <w:lang w:eastAsia="zh-CN"/>
        </w:rPr>
        <w:t>b) „ismeretlen” vagy „elköltözött” jelzéssel érkezett vissza, az iratot a kézbesítés megkísérlésének napját</w:t>
      </w:r>
    </w:p>
    <w:p w:rsidR="00BA1932" w:rsidRPr="00C244B6" w:rsidRDefault="00BA1932" w:rsidP="00BA1932">
      <w:pPr>
        <w:suppressAutoHyphens/>
        <w:spacing w:after="120"/>
        <w:jc w:val="both"/>
        <w:rPr>
          <w:lang w:eastAsia="zh-CN"/>
        </w:rPr>
      </w:pPr>
      <w:r w:rsidRPr="00C244B6">
        <w:rPr>
          <w:lang w:eastAsia="zh-CN"/>
        </w:rPr>
        <w:t>követő ötödik munkanapon kézbesítettnek kell tekinteni;</w:t>
      </w:r>
    </w:p>
    <w:p w:rsidR="00BA1932" w:rsidRPr="00C244B6" w:rsidRDefault="00BA1932" w:rsidP="00BA1932">
      <w:pPr>
        <w:suppressAutoHyphens/>
        <w:spacing w:after="120"/>
        <w:jc w:val="both"/>
        <w:rPr>
          <w:lang w:eastAsia="zh-CN"/>
        </w:rPr>
      </w:pPr>
      <w:r>
        <w:rPr>
          <w:lang w:eastAsia="zh-CN"/>
        </w:rPr>
        <w:t>5</w:t>
      </w:r>
      <w:r w:rsidRPr="00C244B6">
        <w:rPr>
          <w:lang w:eastAsia="zh-CN"/>
        </w:rPr>
        <w:t>.3. faxüzenet formában az elküldést követő munkanapon (faxigazolás megérkezése esetén);</w:t>
      </w:r>
    </w:p>
    <w:p w:rsidR="00BA1932" w:rsidRDefault="00BA1932" w:rsidP="00BA1932">
      <w:pPr>
        <w:suppressAutoHyphens/>
        <w:spacing w:after="120"/>
        <w:jc w:val="both"/>
        <w:rPr>
          <w:lang w:eastAsia="zh-CN"/>
        </w:rPr>
      </w:pPr>
      <w:r>
        <w:rPr>
          <w:lang w:eastAsia="zh-CN"/>
        </w:rPr>
        <w:t>5</w:t>
      </w:r>
      <w:r w:rsidRPr="00C244B6">
        <w:rPr>
          <w:lang w:eastAsia="zh-CN"/>
        </w:rPr>
        <w:t>.4. email formában az email elküldését követő munkanapon, tekintet nélkül arra, hogy e-mail elolvasásáról szóló visszaigazolást a küldő fél kapott-e vagy sem;</w:t>
      </w:r>
    </w:p>
    <w:p w:rsidR="005F082F" w:rsidRPr="005F082F" w:rsidRDefault="005F082F" w:rsidP="005F082F">
      <w:pPr>
        <w:suppressAutoHyphens/>
        <w:spacing w:after="120"/>
        <w:rPr>
          <w:b/>
          <w:lang w:eastAsia="zh-CN"/>
        </w:rPr>
      </w:pPr>
    </w:p>
    <w:p w:rsidR="005F082F" w:rsidRPr="005F082F" w:rsidRDefault="005F082F" w:rsidP="005F082F">
      <w:pPr>
        <w:suppressAutoHyphens/>
        <w:spacing w:after="120"/>
        <w:jc w:val="center"/>
        <w:rPr>
          <w:b/>
          <w:lang w:eastAsia="zh-CN"/>
        </w:rPr>
      </w:pPr>
      <w:r w:rsidRPr="005F082F">
        <w:rPr>
          <w:b/>
          <w:lang w:eastAsia="zh-CN"/>
        </w:rPr>
        <w:t>X</w:t>
      </w:r>
      <w:r w:rsidR="009D0881">
        <w:rPr>
          <w:b/>
          <w:lang w:eastAsia="zh-CN"/>
        </w:rPr>
        <w:t>I</w:t>
      </w:r>
      <w:r w:rsidRPr="005F082F">
        <w:rPr>
          <w:b/>
          <w:lang w:eastAsia="zh-CN"/>
        </w:rPr>
        <w:t>V. VEGYES RENDELKEZÉSEK</w:t>
      </w:r>
    </w:p>
    <w:p w:rsidR="005F082F" w:rsidRPr="00725885"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u w:val="single"/>
          <w:lang w:eastAsia="zh-CN"/>
        </w:rPr>
      </w:pPr>
      <w:r w:rsidRPr="00725885">
        <w:rPr>
          <w:b/>
          <w:u w:val="single"/>
          <w:lang w:eastAsia="zh-CN"/>
        </w:rPr>
        <w:t xml:space="preserve">1. Szerződés hatályba lépése: </w:t>
      </w:r>
    </w:p>
    <w:p w:rsidR="005F082F" w:rsidRPr="005F082F"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b/>
          <w:lang w:eastAsia="zh-CN"/>
        </w:rPr>
      </w:pPr>
      <w:r w:rsidRPr="005F082F">
        <w:rPr>
          <w:lang w:eastAsia="zh-CN"/>
        </w:rPr>
        <w:t xml:space="preserve">Jelen Szerződés mindkét Fél általi aláírásának napján – nem egyidejű aláírás esetén az utóbb aláíró Fél aláírása napján - lép hatályba. </w:t>
      </w:r>
    </w:p>
    <w:p w:rsidR="005F082F" w:rsidRPr="00725885" w:rsidRDefault="005F082F" w:rsidP="005F082F">
      <w:pPr>
        <w:suppressAutoHyphens/>
        <w:spacing w:after="120"/>
        <w:jc w:val="both"/>
        <w:rPr>
          <w:u w:val="single"/>
          <w:lang w:eastAsia="zh-CN"/>
        </w:rPr>
      </w:pPr>
      <w:r w:rsidRPr="00725885">
        <w:rPr>
          <w:b/>
          <w:u w:val="single"/>
          <w:lang w:eastAsia="zh-CN"/>
        </w:rPr>
        <w:t>2.</w:t>
      </w:r>
      <w:r w:rsidRPr="00725885">
        <w:rPr>
          <w:u w:val="single"/>
          <w:lang w:eastAsia="zh-CN"/>
        </w:rPr>
        <w:t xml:space="preserve"> </w:t>
      </w:r>
      <w:r w:rsidRPr="00725885">
        <w:rPr>
          <w:b/>
          <w:u w:val="single"/>
          <w:lang w:eastAsia="zh-CN"/>
        </w:rPr>
        <w:t>Irányadó jog:</w:t>
      </w:r>
    </w:p>
    <w:p w:rsidR="005F082F" w:rsidRPr="005F082F" w:rsidRDefault="005F082F" w:rsidP="005F082F">
      <w:pPr>
        <w:suppressAutoHyphens/>
        <w:spacing w:after="120"/>
        <w:jc w:val="both"/>
        <w:rPr>
          <w:lang w:eastAsia="zh-CN"/>
        </w:rPr>
      </w:pPr>
      <w:r w:rsidRPr="005F082F">
        <w:rPr>
          <w:lang w:eastAsia="zh-CN"/>
        </w:rPr>
        <w:t xml:space="preserve">Szerződő Felek kifejezetten megállapodnak, hogy jelen megállapodás egészére - így különösen a Szerződés megkötésére, anyagi és alaki érvényességére, kötelmi hatásaira, a Szerződést biztosító mellékkötelezettségekre, a Szerződéssel kapcsolatos követelések beszámíthatóságára, engedményezés útján történő átruházhatóságára és átvállalására – a magyar jog rendelkezéseit kell alkalmazni, ide nem értve a magyar </w:t>
      </w:r>
      <w:proofErr w:type="spellStart"/>
      <w:r w:rsidRPr="005F082F">
        <w:rPr>
          <w:lang w:eastAsia="zh-CN"/>
        </w:rPr>
        <w:t>kollíziós</w:t>
      </w:r>
      <w:proofErr w:type="spellEnd"/>
      <w:r w:rsidRPr="005F082F">
        <w:rPr>
          <w:lang w:eastAsia="zh-CN"/>
        </w:rPr>
        <w:t xml:space="preserve"> magánjogi szabályokat (</w:t>
      </w:r>
      <w:r w:rsidRPr="005F082F">
        <w:rPr>
          <w:b/>
          <w:lang w:eastAsia="zh-CN"/>
        </w:rPr>
        <w:t xml:space="preserve">Nemzetközi Magánjogról szóló </w:t>
      </w:r>
      <w:r w:rsidRPr="005F082F">
        <w:rPr>
          <w:b/>
        </w:rPr>
        <w:t>2017. évi XXVIII. törvény</w:t>
      </w:r>
      <w:r w:rsidRPr="005F082F">
        <w:rPr>
          <w:lang w:eastAsia="zh-CN"/>
        </w:rPr>
        <w:t xml:space="preserve">). </w:t>
      </w:r>
    </w:p>
    <w:p w:rsidR="005F082F" w:rsidRPr="00725885" w:rsidRDefault="005F082F" w:rsidP="005F082F">
      <w:pPr>
        <w:suppressAutoHyphens/>
        <w:spacing w:after="120"/>
        <w:jc w:val="both"/>
        <w:rPr>
          <w:u w:val="single"/>
          <w:lang w:eastAsia="zh-CN"/>
        </w:rPr>
      </w:pPr>
      <w:r w:rsidRPr="00725885">
        <w:rPr>
          <w:b/>
          <w:u w:val="single"/>
          <w:lang w:eastAsia="zh-CN"/>
        </w:rPr>
        <w:t>3.</w:t>
      </w:r>
      <w:r w:rsidRPr="00725885">
        <w:rPr>
          <w:u w:val="single"/>
          <w:lang w:eastAsia="zh-CN"/>
        </w:rPr>
        <w:t xml:space="preserve"> </w:t>
      </w:r>
      <w:r w:rsidRPr="00725885">
        <w:rPr>
          <w:b/>
          <w:u w:val="single"/>
          <w:lang w:eastAsia="zh-CN"/>
        </w:rPr>
        <w:t>Bírósági kikötés:</w:t>
      </w:r>
    </w:p>
    <w:p w:rsidR="005F082F" w:rsidRPr="005F082F" w:rsidRDefault="005F082F" w:rsidP="005F082F">
      <w:pPr>
        <w:suppressAutoHyphens/>
        <w:spacing w:after="120"/>
        <w:jc w:val="both"/>
        <w:rPr>
          <w:b/>
          <w:lang w:eastAsia="zh-CN"/>
        </w:rPr>
      </w:pPr>
      <w:r w:rsidRPr="005F082F">
        <w:rPr>
          <w:lang w:eastAsia="zh-CN"/>
        </w:rPr>
        <w:t xml:space="preserve">Felek jelen Szerződésből eredő esetleges jogvitáikat elsősorban tárgyalásos úton kötelesek rendezni. Felek a </w:t>
      </w:r>
      <w:r w:rsidRPr="005F082F">
        <w:rPr>
          <w:b/>
          <w:lang w:eastAsia="zh-CN"/>
        </w:rPr>
        <w:t xml:space="preserve">Polgári Perrendtartásról szóló </w:t>
      </w:r>
      <w:r w:rsidRPr="005F082F">
        <w:rPr>
          <w:b/>
        </w:rPr>
        <w:t>2016. évi CXXX. tv.</w:t>
      </w:r>
      <w:r w:rsidRPr="005F082F">
        <w:t xml:space="preserve"> 27</w:t>
      </w:r>
      <w:r w:rsidRPr="005F082F">
        <w:rPr>
          <w:lang w:eastAsia="zh-CN"/>
        </w:rPr>
        <w:t>. §</w:t>
      </w:r>
      <w:proofErr w:type="spellStart"/>
      <w:r w:rsidRPr="005F082F">
        <w:rPr>
          <w:lang w:eastAsia="zh-CN"/>
        </w:rPr>
        <w:t>-a</w:t>
      </w:r>
      <w:proofErr w:type="spellEnd"/>
      <w:r w:rsidRPr="005F082F">
        <w:rPr>
          <w:lang w:eastAsia="zh-CN"/>
        </w:rPr>
        <w:t xml:space="preserve"> alapján megállapodnak abban, hogy a Szerződésből eredő jogviták elbírálása kapcsán alávetik magukat a járásbíróság hatáskörébe tartozó ügyekben a </w:t>
      </w:r>
      <w:r w:rsidRPr="005F082F">
        <w:rPr>
          <w:b/>
          <w:lang w:eastAsia="zh-CN"/>
        </w:rPr>
        <w:t>Budai Központi Kerületi Bíróság</w:t>
      </w:r>
      <w:r w:rsidRPr="005F082F">
        <w:rPr>
          <w:lang w:eastAsia="zh-CN"/>
        </w:rPr>
        <w:t xml:space="preserve"> kizárólagos illetékességének. Törvényszéki hatáskörbe tartozó ügyekben Felek nem kívánnak bírósági kikötéssel élni.</w:t>
      </w:r>
    </w:p>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4. A"/>
        </w:smartTagPr>
        <w:r w:rsidRPr="005F082F">
          <w:rPr>
            <w:b/>
            <w:lang w:eastAsia="zh-CN"/>
          </w:rPr>
          <w:lastRenderedPageBreak/>
          <w:t>4.</w:t>
        </w:r>
        <w:r w:rsidRPr="005F082F">
          <w:rPr>
            <w:lang w:eastAsia="zh-CN"/>
          </w:rPr>
          <w:t xml:space="preserve"> A</w:t>
        </w:r>
      </w:smartTag>
      <w:r w:rsidRPr="005F082F">
        <w:rPr>
          <w:lang w:eastAsia="zh-CN"/>
        </w:rPr>
        <w:t xml:space="preserve"> Felek megállapodnak, hogy a jelen Szerződésből eredő bármely jogvitájuk miatti bírósági vagy hatósági eljárásnak nincs halasztó hatálya Vállalkozó Szerződés szerinti teljesítési kötelezettségére.</w:t>
      </w:r>
    </w:p>
    <w:p w:rsidR="005F082F" w:rsidRPr="00837DC7" w:rsidRDefault="005F082F" w:rsidP="005F082F">
      <w:pPr>
        <w:suppressAutoHyphens/>
        <w:spacing w:after="120"/>
        <w:jc w:val="both"/>
        <w:rPr>
          <w:u w:val="single"/>
          <w:lang w:eastAsia="zh-CN"/>
        </w:rPr>
      </w:pPr>
      <w:r w:rsidRPr="00837DC7">
        <w:rPr>
          <w:b/>
          <w:u w:val="single"/>
          <w:lang w:eastAsia="zh-CN"/>
        </w:rPr>
        <w:t>5.</w:t>
      </w:r>
      <w:r w:rsidRPr="00837DC7">
        <w:rPr>
          <w:u w:val="single"/>
          <w:lang w:eastAsia="zh-CN"/>
        </w:rPr>
        <w:t xml:space="preserve"> </w:t>
      </w:r>
      <w:r w:rsidRPr="00837DC7">
        <w:rPr>
          <w:b/>
          <w:u w:val="single"/>
          <w:lang w:eastAsia="zh-CN"/>
        </w:rPr>
        <w:t>Részleges érvénytelenség:</w:t>
      </w:r>
    </w:p>
    <w:p w:rsidR="005F082F" w:rsidRPr="005F082F" w:rsidRDefault="005F082F" w:rsidP="005F082F">
      <w:pPr>
        <w:suppressAutoHyphens/>
        <w:spacing w:after="120"/>
        <w:jc w:val="both"/>
        <w:rPr>
          <w:b/>
          <w:lang w:eastAsia="zh-CN"/>
        </w:rPr>
      </w:pPr>
      <w:r w:rsidRPr="005F082F">
        <w:rPr>
          <w:lang w:eastAsia="zh-CN"/>
        </w:rPr>
        <w:t>Felek megállapodnak, hogy amennyiben jelen Szerződés bármelyik rendelkezése utóbb érvénytelennek minősül, a Szerződés többi részét érvényesnek tekintik, kivéve, ha Felek a Szerződést az érvénytelen rész nélkül nem kötötték volna meg.</w:t>
      </w:r>
    </w:p>
    <w:p w:rsidR="005F082F" w:rsidRPr="00837DC7" w:rsidRDefault="005F082F" w:rsidP="005F082F">
      <w:pPr>
        <w:suppressAutoHyphens/>
        <w:spacing w:after="120"/>
        <w:jc w:val="both"/>
        <w:rPr>
          <w:u w:val="single"/>
          <w:lang w:eastAsia="zh-CN"/>
        </w:rPr>
      </w:pPr>
      <w:r w:rsidRPr="00837DC7">
        <w:rPr>
          <w:b/>
          <w:u w:val="single"/>
          <w:lang w:eastAsia="zh-CN"/>
        </w:rPr>
        <w:t>6. Jogról való lemondás hiánya:</w:t>
      </w:r>
    </w:p>
    <w:p w:rsidR="005F082F" w:rsidRPr="005F082F" w:rsidRDefault="005F082F" w:rsidP="005F082F">
      <w:pPr>
        <w:suppressAutoHyphens/>
        <w:spacing w:after="120"/>
        <w:jc w:val="both"/>
        <w:rPr>
          <w:b/>
          <w:lang w:eastAsia="zh-CN"/>
        </w:rPr>
      </w:pPr>
      <w:r w:rsidRPr="005F082F">
        <w:rPr>
          <w:lang w:eastAsia="zh-CN"/>
        </w:rPr>
        <w:t>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rsidR="005F082F" w:rsidRPr="00837DC7" w:rsidRDefault="005F082F" w:rsidP="005F082F">
      <w:pPr>
        <w:suppressAutoHyphens/>
        <w:spacing w:after="120"/>
        <w:jc w:val="both"/>
        <w:rPr>
          <w:u w:val="single"/>
          <w:lang w:eastAsia="zh-CN"/>
        </w:rPr>
      </w:pPr>
      <w:r w:rsidRPr="00837DC7">
        <w:rPr>
          <w:b/>
          <w:u w:val="single"/>
          <w:lang w:eastAsia="zh-CN"/>
        </w:rPr>
        <w:t>7. Titoktartás:</w:t>
      </w:r>
      <w:r w:rsidRPr="00837DC7">
        <w:rPr>
          <w:u w:val="single"/>
          <w:lang w:eastAsia="zh-CN"/>
        </w:rPr>
        <w:t xml:space="preserve"> </w:t>
      </w:r>
    </w:p>
    <w:p w:rsidR="005F082F" w:rsidRPr="005F082F" w:rsidRDefault="005F082F" w:rsidP="005F082F">
      <w:pPr>
        <w:suppressAutoHyphens/>
        <w:spacing w:after="120"/>
        <w:jc w:val="both"/>
        <w:rPr>
          <w:b/>
          <w:lang w:eastAsia="zh-CN"/>
        </w:rPr>
      </w:pPr>
      <w:r w:rsidRPr="005F082F">
        <w:rPr>
          <w:lang w:eastAsia="zh-CN"/>
        </w:rPr>
        <w:t xml:space="preserve">Jelen Szerződés aláírásával Vállalkozó kötelezi magát arra, hogy a Szerződés teljesítése során tudomására jutott adatokat, információkat, üzemi és üzletpolitikai eseményeket és/vagy a személyes adatok védelméről és a közérdekű adatok nyilvánosságáról szóló törvény rendelkezései értelmében személyre vonatkozó védett adatokat / a továbbiakban együttesen: adat(ok)/ üzleti titokként kezeli. Vállalkozó a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 Jelen pont rendelkezései a Ptk., valamint </w:t>
      </w:r>
      <w:r w:rsidRPr="005F082F">
        <w:rPr>
          <w:b/>
          <w:lang w:eastAsia="zh-CN"/>
        </w:rPr>
        <w:t xml:space="preserve">az információs önrendelkezési jogról és az információszabadságról szóló 2011. évi CXII. törvény </w:t>
      </w:r>
      <w:r w:rsidRPr="005F082F">
        <w:rPr>
          <w:lang w:eastAsia="zh-CN"/>
        </w:rPr>
        <w:t>vonatkozó rendelkezéseivel összhangban alkalmazandók.</w:t>
      </w:r>
    </w:p>
    <w:p w:rsidR="005F082F" w:rsidRPr="00837DC7" w:rsidRDefault="005F082F" w:rsidP="005F082F">
      <w:pPr>
        <w:spacing w:after="120"/>
        <w:jc w:val="both"/>
        <w:rPr>
          <w:b/>
          <w:bCs/>
          <w:color w:val="000000"/>
          <w:u w:val="single"/>
        </w:rPr>
      </w:pPr>
      <w:r w:rsidRPr="00837DC7">
        <w:rPr>
          <w:b/>
          <w:bCs/>
          <w:color w:val="000000"/>
          <w:u w:val="single"/>
        </w:rPr>
        <w:t>8. Határidők számítása:</w:t>
      </w:r>
    </w:p>
    <w:p w:rsidR="005F082F" w:rsidRPr="005F082F" w:rsidRDefault="005F082F" w:rsidP="005F082F">
      <w:pPr>
        <w:spacing w:after="120"/>
        <w:jc w:val="both"/>
        <w:rPr>
          <w:color w:val="000000"/>
        </w:rPr>
      </w:pPr>
      <w:r w:rsidRPr="005F082F">
        <w:rPr>
          <w:color w:val="000000"/>
        </w:rPr>
        <w:t>A jognyilatkozat megtételére vagy egyéb magatartás tanúsítására napokban megállapított határidőbe a kezdőnapot nem kell beleszámítani.</w:t>
      </w:r>
    </w:p>
    <w:p w:rsidR="005F082F" w:rsidRPr="005F082F" w:rsidRDefault="005F082F" w:rsidP="005F082F">
      <w:pPr>
        <w:spacing w:after="120"/>
        <w:jc w:val="both"/>
        <w:rPr>
          <w:color w:val="000000"/>
        </w:rPr>
      </w:pPr>
      <w:r w:rsidRPr="005F082F">
        <w:rPr>
          <w:color w:val="000000"/>
        </w:rPr>
        <w:t>A hetekben, hónapokban vagy években megállapított határidő azon a napon jár le, amely elnevezésénél vagy számánál fogva megfelel a kezdő napnak. Ha ilyen nap az utolsó hónapban nincs, a határidő a hónap utolsó napján jár le.</w:t>
      </w:r>
    </w:p>
    <w:p w:rsidR="005F082F" w:rsidRPr="005F082F" w:rsidRDefault="005F082F" w:rsidP="005F082F">
      <w:pPr>
        <w:spacing w:after="120"/>
        <w:jc w:val="both"/>
        <w:rPr>
          <w:color w:val="000000"/>
        </w:rPr>
      </w:pPr>
      <w:r w:rsidRPr="005F082F">
        <w:rPr>
          <w:color w:val="000000"/>
        </w:rPr>
        <w:t>Ha a határidő utolsó napja munkaszüneti nap, a határidő a következő munkanapon jár le.</w:t>
      </w:r>
    </w:p>
    <w:p w:rsidR="005F082F" w:rsidRPr="005F082F" w:rsidRDefault="005F082F" w:rsidP="005F082F">
      <w:pPr>
        <w:spacing w:after="120"/>
        <w:jc w:val="both"/>
        <w:rPr>
          <w:color w:val="000000"/>
        </w:rPr>
      </w:pPr>
      <w:r w:rsidRPr="005F082F">
        <w:rPr>
          <w:color w:val="000000"/>
        </w:rPr>
        <w:t>A határozott naphoz kötött jogszerzés a nap kezdetén következik be.</w:t>
      </w:r>
    </w:p>
    <w:p w:rsidR="005F082F" w:rsidRPr="005F082F" w:rsidRDefault="005F082F" w:rsidP="005F082F">
      <w:pPr>
        <w:spacing w:after="120"/>
        <w:jc w:val="both"/>
        <w:rPr>
          <w:color w:val="000000"/>
        </w:rPr>
      </w:pPr>
      <w:r w:rsidRPr="005F082F">
        <w:rPr>
          <w:color w:val="000000"/>
        </w:rPr>
        <w:t xml:space="preserve">A jelen Szerződés alkalmazása során munkanap az a naptári nap, amely nem </w:t>
      </w:r>
    </w:p>
    <w:p w:rsidR="005F082F" w:rsidRPr="005F082F" w:rsidRDefault="005F082F" w:rsidP="005F082F">
      <w:pPr>
        <w:numPr>
          <w:ilvl w:val="0"/>
          <w:numId w:val="31"/>
        </w:numPr>
        <w:spacing w:after="120"/>
        <w:jc w:val="both"/>
      </w:pPr>
      <w:r w:rsidRPr="005F082F">
        <w:t xml:space="preserve">szombat, kivéve a </w:t>
      </w:r>
      <w:r w:rsidRPr="005F082F">
        <w:rPr>
          <w:b/>
        </w:rPr>
        <w:t>munka törvénykönyvéről szóló 2012. évi I. törvény 102. § (5) bekezdés</w:t>
      </w:r>
      <w:r w:rsidRPr="005F082F">
        <w:t xml:space="preserve"> felhatalmazása alapján kiadott NGM rendelet (NGM. r.) szerinti munkanapot, </w:t>
      </w:r>
    </w:p>
    <w:p w:rsidR="005F082F" w:rsidRPr="005F082F" w:rsidRDefault="005F082F" w:rsidP="005F082F">
      <w:pPr>
        <w:numPr>
          <w:ilvl w:val="0"/>
          <w:numId w:val="31"/>
        </w:numPr>
        <w:spacing w:after="120"/>
      </w:pPr>
      <w:r w:rsidRPr="005F082F">
        <w:t xml:space="preserve">vasárnap, </w:t>
      </w:r>
    </w:p>
    <w:p w:rsidR="005F082F" w:rsidRPr="005F082F" w:rsidRDefault="005F082F" w:rsidP="005F082F">
      <w:pPr>
        <w:numPr>
          <w:ilvl w:val="0"/>
          <w:numId w:val="31"/>
        </w:numPr>
        <w:spacing w:after="120"/>
      </w:pPr>
      <w:r w:rsidRPr="005F082F">
        <w:t xml:space="preserve">munkaszüneti nap, </w:t>
      </w:r>
    </w:p>
    <w:p w:rsidR="005F082F" w:rsidRPr="005F082F" w:rsidRDefault="005F082F" w:rsidP="005F082F">
      <w:pPr>
        <w:numPr>
          <w:ilvl w:val="0"/>
          <w:numId w:val="31"/>
        </w:numPr>
        <w:spacing w:after="120"/>
      </w:pPr>
      <w:r w:rsidRPr="005F082F">
        <w:t>az NGM r. szerinti pihenőnap.</w:t>
      </w:r>
    </w:p>
    <w:p w:rsidR="005F082F" w:rsidRPr="005F082F" w:rsidRDefault="005F082F" w:rsidP="005F082F">
      <w:pPr>
        <w:suppressAutoHyphens/>
        <w:spacing w:after="120"/>
        <w:jc w:val="both"/>
      </w:pPr>
      <w:r w:rsidRPr="005F082F">
        <w:rPr>
          <w:b/>
        </w:rPr>
        <w:lastRenderedPageBreak/>
        <w:t>9.</w:t>
      </w:r>
      <w:r w:rsidRPr="005F082F">
        <w:t xml:space="preserve"> Vállalkozó a jelen Szerződés aláírásával nyilatkozik arról is, hogy a </w:t>
      </w:r>
      <w:r w:rsidRPr="005F082F">
        <w:rPr>
          <w:b/>
        </w:rPr>
        <w:t>368/2011. (XII. 31.) Korm. rendelet 50. § (1a) bekezdés</w:t>
      </w:r>
      <w:r w:rsidRPr="005F082F">
        <w:t>e szerint átlátható szervezetnek minősül.</w:t>
      </w:r>
    </w:p>
    <w:p w:rsidR="005F082F" w:rsidRPr="005F082F" w:rsidRDefault="005F082F" w:rsidP="005F082F">
      <w:pPr>
        <w:suppressAutoHyphens/>
        <w:spacing w:after="120"/>
        <w:jc w:val="both"/>
        <w:rPr>
          <w:szCs w:val="20"/>
          <w:lang w:eastAsia="zh-CN"/>
        </w:rPr>
      </w:pPr>
      <w:r w:rsidRPr="005F082F">
        <w:rPr>
          <w:b/>
          <w:szCs w:val="20"/>
          <w:lang w:eastAsia="zh-CN"/>
        </w:rPr>
        <w:t>10.</w:t>
      </w:r>
      <w:r w:rsidRPr="005F082F">
        <w:rPr>
          <w:szCs w:val="20"/>
          <w:lang w:eastAsia="zh-CN"/>
        </w:rPr>
        <w:t xml:space="preserve"> Felek kizárják viszonylatukban a </w:t>
      </w:r>
      <w:r w:rsidRPr="005F082F">
        <w:rPr>
          <w:b/>
          <w:szCs w:val="20"/>
          <w:lang w:eastAsia="zh-CN"/>
        </w:rPr>
        <w:t>Ptk. 6:63. § (5) bekezdés</w:t>
      </w:r>
      <w:r w:rsidRPr="005F082F">
        <w:rPr>
          <w:szCs w:val="20"/>
          <w:lang w:eastAsia="zh-CN"/>
        </w:rPr>
        <w:t>ének alkalmazását.</w:t>
      </w:r>
    </w:p>
    <w:p w:rsidR="005F082F" w:rsidRPr="005F082F" w:rsidRDefault="005F082F" w:rsidP="005F082F">
      <w:pPr>
        <w:suppressAutoHyphens/>
        <w:spacing w:after="120"/>
        <w:jc w:val="both"/>
        <w:rPr>
          <w:rFonts w:eastAsia="Calibri"/>
          <w:color w:val="000000"/>
          <w:lang w:eastAsia="en-US"/>
        </w:rPr>
      </w:pPr>
      <w:r w:rsidRPr="005F082F">
        <w:rPr>
          <w:szCs w:val="20"/>
          <w:lang w:eastAsia="zh-CN"/>
        </w:rPr>
        <w:t>Jelen Szerződést a Felek elolvasták, azt közösen értelmezték, és saját elhatározásukból, minden befolyástól mentesen, mint ügyleti akaratukkal mindenben megegyezőt, a képviselet szabályainak megtartásával saját kezűleg aláírták.</w:t>
      </w:r>
      <w:r w:rsidRPr="005F082F">
        <w:rPr>
          <w:rFonts w:eastAsia="Calibri"/>
          <w:lang w:eastAsia="en-US"/>
        </w:rPr>
        <w:t xml:space="preserve"> Jelen Szerződés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lang w:eastAsia="en-US"/>
        </w:rPr>
        <w:t>darab egymással teljesen megegyező példányban készült, melyből</w:t>
      </w:r>
      <w:r w:rsidRPr="005F082F">
        <w:rPr>
          <w:rFonts w:eastAsia="Calibri"/>
          <w:color w:val="000000"/>
          <w:lang w:eastAsia="en-US"/>
        </w:rPr>
        <w:t xml:space="preserve">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 xml:space="preserve">darab eredeti példány Megrendelőt,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darab eredeti példány Vállalkozót illeti meg.</w:t>
      </w:r>
    </w:p>
    <w:p w:rsidR="005F082F" w:rsidRPr="005F082F" w:rsidRDefault="005F082F" w:rsidP="005F082F">
      <w:pPr>
        <w:rPr>
          <w:szCs w:val="20"/>
          <w:lang w:eastAsia="zh-CN"/>
        </w:rPr>
      </w:pPr>
    </w:p>
    <w:p w:rsidR="005F082F" w:rsidRPr="005F082F" w:rsidRDefault="005F082F" w:rsidP="005F082F">
      <w:pPr>
        <w:rPr>
          <w:szCs w:val="20"/>
          <w:lang w:eastAsia="zh-CN"/>
        </w:rPr>
      </w:pPr>
      <w:r w:rsidRPr="005F082F">
        <w:rPr>
          <w:szCs w:val="20"/>
          <w:lang w:eastAsia="zh-CN"/>
        </w:rPr>
        <w:t>Kelt Budapest, 2018. év …………hónap ….. napján</w:t>
      </w:r>
    </w:p>
    <w:p w:rsidR="005F082F" w:rsidRPr="005F082F" w:rsidRDefault="005F082F" w:rsidP="005F082F">
      <w:pPr>
        <w:rPr>
          <w:szCs w:val="20"/>
          <w:lang w:eastAsia="zh-CN"/>
        </w:rPr>
      </w:pPr>
    </w:p>
    <w:tbl>
      <w:tblPr>
        <w:tblW w:w="0" w:type="auto"/>
        <w:tblInd w:w="-20" w:type="dxa"/>
        <w:tblLayout w:type="fixed"/>
        <w:tblLook w:val="04A0" w:firstRow="1" w:lastRow="0" w:firstColumn="1" w:lastColumn="0" w:noHBand="0" w:noVBand="1"/>
      </w:tblPr>
      <w:tblGrid>
        <w:gridCol w:w="4606"/>
        <w:gridCol w:w="4646"/>
      </w:tblGrid>
      <w:tr w:rsidR="005F082F" w:rsidRPr="005F082F" w:rsidTr="00420571">
        <w:tc>
          <w:tcPr>
            <w:tcW w:w="4606" w:type="dxa"/>
            <w:tcBorders>
              <w:top w:val="single" w:sz="4" w:space="0" w:color="000000"/>
              <w:left w:val="single" w:sz="4" w:space="0" w:color="000000"/>
              <w:bottom w:val="single" w:sz="4" w:space="0" w:color="000000"/>
              <w:right w:val="nil"/>
            </w:tcBorders>
            <w:shd w:val="clear" w:color="auto" w:fill="000000"/>
            <w:hideMark/>
          </w:tcPr>
          <w:p w:rsidR="005F082F" w:rsidRPr="005F082F" w:rsidRDefault="005F082F" w:rsidP="005F082F">
            <w:pPr>
              <w:suppressAutoHyphens/>
              <w:spacing w:before="120" w:after="120"/>
              <w:jc w:val="center"/>
              <w:rPr>
                <w:b/>
                <w:szCs w:val="20"/>
                <w:lang w:eastAsia="zh-CN"/>
              </w:rPr>
            </w:pPr>
            <w:r w:rsidRPr="005F082F">
              <w:rPr>
                <w:b/>
                <w:bCs/>
                <w:lang w:eastAsia="zh-CN"/>
              </w:rPr>
              <w:t>Budapest Főváros XII. kerület</w:t>
            </w:r>
            <w:r w:rsidRPr="005F082F">
              <w:rPr>
                <w:b/>
                <w:bCs/>
                <w:lang w:eastAsia="zh-CN"/>
              </w:rPr>
              <w:br/>
              <w:t>Hegyvidéki Önkormányzat</w:t>
            </w:r>
          </w:p>
        </w:tc>
        <w:tc>
          <w:tcPr>
            <w:tcW w:w="4646" w:type="dxa"/>
            <w:tcBorders>
              <w:top w:val="single" w:sz="4" w:space="0" w:color="000000"/>
              <w:left w:val="single" w:sz="4" w:space="0" w:color="000000"/>
              <w:bottom w:val="single" w:sz="4" w:space="0" w:color="000000"/>
              <w:right w:val="single" w:sz="4" w:space="0" w:color="000000"/>
            </w:tcBorders>
            <w:shd w:val="clear" w:color="auto" w:fill="000000"/>
            <w:hideMark/>
          </w:tcPr>
          <w:p w:rsidR="005F082F" w:rsidRPr="005F082F" w:rsidRDefault="005F082F" w:rsidP="005F082F">
            <w:pPr>
              <w:suppressAutoHyphens/>
              <w:spacing w:before="120" w:after="120"/>
              <w:jc w:val="center"/>
              <w:rPr>
                <w:szCs w:val="20"/>
                <w:lang w:eastAsia="zh-CN"/>
              </w:rPr>
            </w:pPr>
            <w:r w:rsidRPr="005F082F">
              <w:rPr>
                <w:rFonts w:eastAsia="Courier New"/>
                <w:b/>
                <w:bCs/>
                <w:lang w:eastAsia="zh-CN"/>
              </w:rPr>
              <w:t>…</w:t>
            </w:r>
          </w:p>
        </w:tc>
      </w:tr>
      <w:tr w:rsidR="005F082F" w:rsidRPr="005F082F" w:rsidTr="00420571">
        <w:tc>
          <w:tcPr>
            <w:tcW w:w="4606" w:type="dxa"/>
            <w:tcBorders>
              <w:top w:val="single" w:sz="4" w:space="0" w:color="000000"/>
              <w:left w:val="single" w:sz="4" w:space="0" w:color="000000"/>
              <w:bottom w:val="single" w:sz="4" w:space="0" w:color="000000"/>
              <w:right w:val="nil"/>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c>
          <w:tcPr>
            <w:tcW w:w="4646" w:type="dxa"/>
            <w:tcBorders>
              <w:top w:val="single" w:sz="4" w:space="0" w:color="000000"/>
              <w:left w:val="single" w:sz="4" w:space="0" w:color="000000"/>
              <w:bottom w:val="single" w:sz="4" w:space="0" w:color="000000"/>
              <w:right w:val="single" w:sz="4" w:space="0" w:color="000000"/>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r>
      <w:tr w:rsidR="005F082F" w:rsidRPr="005F082F" w:rsidTr="00420571">
        <w:trPr>
          <w:trHeight w:val="1490"/>
        </w:trPr>
        <w:tc>
          <w:tcPr>
            <w:tcW w:w="4606"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napToGrid w:val="0"/>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Dr. Váczi János alpolgármester</w:t>
            </w:r>
          </w:p>
          <w:p w:rsidR="005F082F" w:rsidRPr="005F082F" w:rsidRDefault="005F082F" w:rsidP="005F082F">
            <w:pPr>
              <w:suppressAutoHyphens/>
              <w:spacing w:before="60" w:after="60"/>
              <w:jc w:val="center"/>
              <w:rPr>
                <w:szCs w:val="20"/>
                <w:lang w:eastAsia="zh-CN"/>
              </w:rPr>
            </w:pPr>
            <w:r w:rsidRPr="005F082F">
              <w:rPr>
                <w:szCs w:val="20"/>
                <w:lang w:eastAsia="zh-CN"/>
              </w:rPr>
              <w:t>Megrendelő képviseletében</w:t>
            </w:r>
          </w:p>
          <w:p w:rsidR="005F082F" w:rsidRPr="005F082F" w:rsidRDefault="005F082F" w:rsidP="005F082F">
            <w:pPr>
              <w:suppressAutoHyphens/>
              <w:spacing w:before="60" w:after="60"/>
              <w:jc w:val="center"/>
              <w:rPr>
                <w:szCs w:val="20"/>
                <w:lang w:eastAsia="zh-CN"/>
              </w:rPr>
            </w:pPr>
            <w:r w:rsidRPr="005F082F">
              <w:rPr>
                <w:szCs w:val="20"/>
                <w:lang w:eastAsia="zh-CN"/>
              </w:rPr>
              <w:t>P.H.</w:t>
            </w:r>
          </w:p>
        </w:tc>
        <w:tc>
          <w:tcPr>
            <w:tcW w:w="4646"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w:t>
            </w:r>
          </w:p>
          <w:p w:rsidR="005F082F" w:rsidRPr="005F082F" w:rsidRDefault="005F082F" w:rsidP="005F082F">
            <w:pPr>
              <w:suppressAutoHyphens/>
              <w:spacing w:before="60" w:after="60"/>
              <w:jc w:val="center"/>
              <w:rPr>
                <w:szCs w:val="20"/>
                <w:lang w:eastAsia="zh-CN"/>
              </w:rPr>
            </w:pPr>
            <w:r w:rsidRPr="005F082F">
              <w:rPr>
                <w:szCs w:val="20"/>
                <w:lang w:eastAsia="zh-CN"/>
              </w:rPr>
              <w:t>Vállalkozó képviseletében</w:t>
            </w:r>
          </w:p>
          <w:p w:rsidR="005F082F" w:rsidRPr="005F082F" w:rsidRDefault="005F082F" w:rsidP="005F082F">
            <w:pPr>
              <w:suppressAutoHyphens/>
              <w:spacing w:before="60" w:after="60"/>
              <w:jc w:val="center"/>
              <w:rPr>
                <w:lang w:eastAsia="zh-CN"/>
              </w:rPr>
            </w:pPr>
            <w:r w:rsidRPr="005F082F">
              <w:rPr>
                <w:szCs w:val="20"/>
                <w:lang w:eastAsia="zh-CN"/>
              </w:rPr>
              <w:t>P.H.</w:t>
            </w:r>
          </w:p>
        </w:tc>
      </w:tr>
    </w:tbl>
    <w:p w:rsidR="005F082F" w:rsidRPr="005F082F" w:rsidRDefault="005F082F" w:rsidP="005F082F"/>
    <w:p w:rsidR="005F082F" w:rsidRPr="005F082F" w:rsidRDefault="005F082F" w:rsidP="005F082F">
      <w:r w:rsidRPr="005F082F">
        <w:t>Pénzügyi ellenjegyzés:</w:t>
      </w:r>
    </w:p>
    <w:p w:rsidR="005F082F" w:rsidRPr="005F082F" w:rsidRDefault="005F082F" w:rsidP="005F082F">
      <w:r w:rsidRPr="005F082F">
        <w:t>Ellenjegyeztem.</w:t>
      </w:r>
    </w:p>
    <w:p w:rsidR="005F082F" w:rsidRPr="005F082F" w:rsidRDefault="005F082F" w:rsidP="005F082F">
      <w:r w:rsidRPr="005F082F">
        <w:t>Budapest, Hegyvidék 2018. év ………..hónap ….. napján</w:t>
      </w:r>
    </w:p>
    <w:p w:rsidR="005F082F" w:rsidRPr="005F082F" w:rsidRDefault="005F082F" w:rsidP="005F082F">
      <w:pPr>
        <w:spacing w:before="120" w:after="120"/>
      </w:pPr>
    </w:p>
    <w:p w:rsidR="005F082F" w:rsidRPr="005F082F" w:rsidRDefault="005F082F" w:rsidP="005F082F">
      <w:pPr>
        <w:spacing w:before="120" w:after="120"/>
        <w:jc w:val="center"/>
      </w:pPr>
      <w:r w:rsidRPr="005F082F">
        <w:t>…………………………………………..</w:t>
      </w:r>
    </w:p>
    <w:p w:rsidR="005F082F" w:rsidRPr="005F082F" w:rsidRDefault="005F082F" w:rsidP="005F082F">
      <w:pPr>
        <w:jc w:val="center"/>
      </w:pPr>
      <w:r w:rsidRPr="005F082F">
        <w:t>Halmy Zsolt</w:t>
      </w:r>
    </w:p>
    <w:p w:rsidR="005F082F" w:rsidRPr="005F082F" w:rsidRDefault="005F082F" w:rsidP="005F082F">
      <w:pPr>
        <w:jc w:val="center"/>
      </w:pPr>
      <w:r w:rsidRPr="005F082F">
        <w:t>Polgármesteri Hivatal, Pénzügyi és Költségvetési Iroda</w:t>
      </w:r>
    </w:p>
    <w:p w:rsidR="005F082F" w:rsidRPr="005F082F" w:rsidRDefault="005F082F" w:rsidP="005F082F">
      <w:pPr>
        <w:jc w:val="center"/>
        <w:outlineLvl w:val="0"/>
      </w:pPr>
      <w:r w:rsidRPr="005F082F">
        <w:t>irodavezető</w:t>
      </w:r>
    </w:p>
    <w:p w:rsidR="005F082F" w:rsidRPr="005F082F" w:rsidRDefault="005F082F" w:rsidP="005F082F">
      <w:pPr>
        <w:jc w:val="center"/>
        <w:outlineLvl w:val="0"/>
      </w:pPr>
    </w:p>
    <w:p w:rsidR="005F082F" w:rsidRPr="005F082F" w:rsidRDefault="005F082F" w:rsidP="005F082F">
      <w:pPr>
        <w:outlineLvl w:val="0"/>
      </w:pPr>
    </w:p>
    <w:p w:rsidR="005F082F" w:rsidRPr="005F082F" w:rsidRDefault="005F082F" w:rsidP="005F082F">
      <w:pPr>
        <w:outlineLvl w:val="0"/>
      </w:pPr>
      <w:r w:rsidRPr="005F082F">
        <w:t>Mellékletek:</w:t>
      </w:r>
    </w:p>
    <w:p w:rsidR="005F082F" w:rsidRPr="005F082F" w:rsidRDefault="009D0881" w:rsidP="005F082F">
      <w:pPr>
        <w:ind w:left="993" w:hanging="993"/>
        <w:outlineLvl w:val="0"/>
      </w:pPr>
      <w:r>
        <w:t xml:space="preserve">1. számú: </w:t>
      </w:r>
      <w:r w:rsidR="005F082F" w:rsidRPr="005F082F">
        <w:t>Nyertes ajánlattevő bejelentése és nyilatkozata a Kbt. 138. § (3) bekezdés szerinti Alvállalkozókról</w:t>
      </w:r>
    </w:p>
    <w:p w:rsidR="00432A5F" w:rsidRPr="00432A5F" w:rsidRDefault="00432A5F" w:rsidP="00E84288">
      <w:pPr>
        <w:ind w:right="-6"/>
        <w:contextualSpacing/>
        <w:outlineLvl w:val="1"/>
      </w:pPr>
      <w:r w:rsidRPr="00432A5F">
        <w:br w:type="page"/>
      </w:r>
    </w:p>
    <w:p w:rsidR="00432A5F" w:rsidRPr="00432A5F" w:rsidRDefault="00432A5F" w:rsidP="00432A5F">
      <w:pPr>
        <w:ind w:right="-6"/>
        <w:contextualSpacing/>
        <w:jc w:val="right"/>
        <w:outlineLvl w:val="1"/>
        <w:rPr>
          <w:rFonts w:eastAsia="Times"/>
          <w:i/>
        </w:rPr>
      </w:pPr>
      <w:r w:rsidRPr="00432A5F">
        <w:rPr>
          <w:rFonts w:eastAsia="Times"/>
          <w:i/>
        </w:rPr>
        <w:lastRenderedPageBreak/>
        <w:t>1. sz. melléklet (szerződéshez)</w:t>
      </w:r>
    </w:p>
    <w:p w:rsidR="00432A5F" w:rsidRPr="00432A5F" w:rsidRDefault="00432A5F" w:rsidP="00432A5F">
      <w:pPr>
        <w:ind w:right="-6"/>
        <w:contextualSpacing/>
        <w:jc w:val="right"/>
        <w:outlineLvl w:val="1"/>
        <w:rPr>
          <w:rFonts w:eastAsia="Times"/>
          <w:i/>
        </w:rPr>
      </w:pPr>
    </w:p>
    <w:p w:rsidR="00432A5F" w:rsidRPr="00432A5F" w:rsidRDefault="00432A5F" w:rsidP="00432A5F">
      <w:pPr>
        <w:ind w:right="-6"/>
        <w:contextualSpacing/>
        <w:jc w:val="center"/>
        <w:outlineLvl w:val="1"/>
        <w:rPr>
          <w:rFonts w:eastAsia="Times"/>
          <w:b/>
          <w:smallCaps/>
          <w:sz w:val="28"/>
          <w:szCs w:val="20"/>
        </w:rPr>
      </w:pPr>
      <w:r w:rsidRPr="00432A5F">
        <w:rPr>
          <w:rFonts w:eastAsia="Times"/>
          <w:b/>
          <w:smallCaps/>
          <w:sz w:val="28"/>
          <w:szCs w:val="20"/>
        </w:rPr>
        <w:t xml:space="preserve">nyertes ajánlattevő bejelentése és nyilatkozata </w:t>
      </w:r>
    </w:p>
    <w:p w:rsidR="00432A5F" w:rsidRPr="00432A5F" w:rsidRDefault="00432A5F" w:rsidP="00432A5F">
      <w:pPr>
        <w:ind w:right="-6"/>
        <w:contextualSpacing/>
        <w:jc w:val="center"/>
        <w:outlineLvl w:val="1"/>
        <w:rPr>
          <w:rFonts w:eastAsia="Times"/>
          <w:b/>
          <w:smallCaps/>
          <w:sz w:val="28"/>
          <w:szCs w:val="20"/>
        </w:rPr>
      </w:pPr>
      <w:r w:rsidRPr="00432A5F">
        <w:rPr>
          <w:rFonts w:eastAsia="Times"/>
          <w:b/>
          <w:smallCaps/>
          <w:sz w:val="28"/>
          <w:szCs w:val="20"/>
        </w:rPr>
        <w:t>a Kbt. 138. § (3) bekezdés szerinti alvállalkozókról</w:t>
      </w:r>
      <w:r w:rsidRPr="00432A5F">
        <w:rPr>
          <w:rFonts w:eastAsia="Times"/>
          <w:smallCaps/>
          <w:sz w:val="28"/>
          <w:szCs w:val="20"/>
          <w:vertAlign w:val="superscript"/>
        </w:rPr>
        <w:t xml:space="preserve"> </w:t>
      </w:r>
      <w:r w:rsidRPr="00432A5F">
        <w:rPr>
          <w:rFonts w:eastAsia="Times"/>
          <w:smallCaps/>
          <w:sz w:val="28"/>
          <w:szCs w:val="20"/>
          <w:vertAlign w:val="superscript"/>
        </w:rPr>
        <w:footnoteReference w:id="2"/>
      </w:r>
    </w:p>
    <w:p w:rsidR="00432A5F" w:rsidRPr="00432A5F" w:rsidRDefault="00432A5F" w:rsidP="00432A5F">
      <w:pPr>
        <w:jc w:val="both"/>
        <w:rPr>
          <w:rFonts w:eastAsia="Times"/>
        </w:rPr>
      </w:pPr>
    </w:p>
    <w:p w:rsidR="00432A5F" w:rsidRPr="00432A5F" w:rsidRDefault="00432A5F" w:rsidP="00432A5F">
      <w:pPr>
        <w:jc w:val="both"/>
        <w:rPr>
          <w:rFonts w:eastAsia="Times"/>
          <w:b/>
          <w:spacing w:val="40"/>
          <w:szCs w:val="20"/>
        </w:rPr>
      </w:pPr>
      <w:r w:rsidRPr="00432A5F">
        <w:rPr>
          <w:rFonts w:eastAsia="Times"/>
        </w:rPr>
        <w:t xml:space="preserve">Alulírott ………………… az </w:t>
      </w:r>
      <w:r w:rsidRPr="00432A5F">
        <w:rPr>
          <w:rFonts w:eastAsia="Times"/>
          <w:i/>
        </w:rPr>
        <w:t>…………………………(nyertes ajánlattevő cég neve)</w:t>
      </w:r>
      <w:r w:rsidRPr="00432A5F">
        <w:rPr>
          <w:rFonts w:eastAsia="Times"/>
        </w:rPr>
        <w:t xml:space="preserve"> k</w:t>
      </w:r>
      <w:r w:rsidRPr="00432A5F">
        <w:t xml:space="preserve">épviselőjeként </w:t>
      </w:r>
      <w:r w:rsidRPr="00432A5F">
        <w:rPr>
          <w:rFonts w:eastAsia="Times"/>
          <w:szCs w:val="20"/>
        </w:rPr>
        <w:t xml:space="preserve">a …………………. </w:t>
      </w:r>
      <w:r w:rsidRPr="00432A5F">
        <w:rPr>
          <w:rFonts w:eastAsia="Times"/>
          <w:i/>
          <w:szCs w:val="20"/>
        </w:rPr>
        <w:t>(ajánlatkérő neve)</w:t>
      </w:r>
      <w:r w:rsidRPr="00432A5F">
        <w:rPr>
          <w:rFonts w:eastAsia="Times"/>
          <w:szCs w:val="20"/>
        </w:rPr>
        <w:t>, mint Ajánlatkérő által kiírt</w:t>
      </w:r>
      <w:r w:rsidRPr="00432A5F">
        <w:rPr>
          <w:rFonts w:eastAsia="Times"/>
          <w:szCs w:val="20"/>
        </w:rPr>
        <w:br/>
      </w:r>
      <w:r w:rsidRPr="00432A5F">
        <w:rPr>
          <w:i/>
          <w:lang w:eastAsia="zh-CN"/>
        </w:rPr>
        <w:t>……………………………………………</w:t>
      </w:r>
      <w:r w:rsidRPr="00432A5F">
        <w:rPr>
          <w:i/>
        </w:rPr>
        <w:t xml:space="preserve"> </w:t>
      </w:r>
      <w:r w:rsidRPr="00432A5F">
        <w:rPr>
          <w:rFonts w:eastAsia="Times"/>
          <w:szCs w:val="20"/>
        </w:rPr>
        <w:t>tárgyú</w:t>
      </w:r>
      <w:r w:rsidRPr="00432A5F">
        <w:rPr>
          <w:rFonts w:eastAsia="Times"/>
          <w:i/>
          <w:szCs w:val="20"/>
        </w:rPr>
        <w:t xml:space="preserve"> </w:t>
      </w:r>
      <w:r w:rsidRPr="00432A5F">
        <w:rPr>
          <w:rFonts w:eastAsia="Times"/>
          <w:szCs w:val="20"/>
        </w:rPr>
        <w:t>közbeszerzési eljárásban</w:t>
      </w:r>
      <w:r w:rsidRPr="00432A5F">
        <w:rPr>
          <w:rFonts w:eastAsia="Times"/>
          <w:b/>
          <w:spacing w:val="40"/>
          <w:szCs w:val="20"/>
        </w:rPr>
        <w:t xml:space="preserve"> nyertes ajánlattevőként</w:t>
      </w:r>
    </w:p>
    <w:p w:rsidR="00432A5F" w:rsidRPr="00432A5F" w:rsidRDefault="00432A5F" w:rsidP="00432A5F">
      <w:pPr>
        <w:spacing w:after="120" w:line="360" w:lineRule="auto"/>
        <w:jc w:val="center"/>
        <w:rPr>
          <w:rFonts w:eastAsia="Times"/>
          <w:spacing w:val="40"/>
          <w:szCs w:val="20"/>
        </w:rPr>
      </w:pPr>
      <w:r w:rsidRPr="00432A5F">
        <w:rPr>
          <w:rFonts w:eastAsia="Times"/>
          <w:b/>
          <w:spacing w:val="40"/>
          <w:szCs w:val="20"/>
        </w:rPr>
        <w:t>bejelentem</w:t>
      </w:r>
      <w:r w:rsidRPr="00432A5F">
        <w:rPr>
          <w:rFonts w:eastAsia="Times"/>
          <w:spacing w:val="40"/>
          <w:szCs w:val="20"/>
        </w:rPr>
        <w:t>, hogy</w:t>
      </w:r>
    </w:p>
    <w:p w:rsidR="00432A5F" w:rsidRPr="00432A5F" w:rsidRDefault="00432A5F" w:rsidP="00432A5F">
      <w:pPr>
        <w:spacing w:after="120" w:line="360" w:lineRule="auto"/>
        <w:jc w:val="both"/>
        <w:rPr>
          <w:color w:val="000000"/>
        </w:rPr>
      </w:pPr>
      <w:r w:rsidRPr="00432A5F">
        <w:rPr>
          <w:rFonts w:eastAsia="Times"/>
        </w:rPr>
        <w:t xml:space="preserve">a </w:t>
      </w:r>
      <w:r w:rsidRPr="00432A5F">
        <w:rPr>
          <w:rFonts w:eastAsia="Times"/>
          <w:b/>
        </w:rPr>
        <w:t>Kbt. 138. § (3)</w:t>
      </w:r>
      <w:r w:rsidRPr="00432A5F">
        <w:rPr>
          <w:rFonts w:eastAsia="Times"/>
        </w:rPr>
        <w:t xml:space="preserve"> </w:t>
      </w:r>
      <w:r w:rsidRPr="00432A5F">
        <w:rPr>
          <w:rFonts w:eastAsia="Times"/>
          <w:b/>
        </w:rPr>
        <w:t>bekezdése</w:t>
      </w:r>
      <w:r w:rsidRPr="00432A5F">
        <w:rPr>
          <w:rFonts w:eastAsia="Times"/>
        </w:rPr>
        <w:t xml:space="preserve"> alapján a ………………………….tárgyú </w:t>
      </w:r>
      <w:r w:rsidRPr="00432A5F">
        <w:rPr>
          <w:color w:val="000000"/>
        </w:rPr>
        <w:t>szerződés teljesítésében</w:t>
      </w:r>
      <w:r w:rsidRPr="00432A5F">
        <w:rPr>
          <w:rFonts w:eastAsia="Times"/>
        </w:rPr>
        <w:t xml:space="preserve"> </w:t>
      </w:r>
      <w:r w:rsidRPr="00432A5F">
        <w:rPr>
          <w:color w:val="000000"/>
        </w:rPr>
        <w:t>az alábbi alvállalkozó(k) vesznek részt:</w:t>
      </w:r>
    </w:p>
    <w:p w:rsidR="00432A5F" w:rsidRPr="00432A5F" w:rsidRDefault="00432A5F" w:rsidP="00432A5F">
      <w:pPr>
        <w:spacing w:before="120" w:after="120"/>
        <w:jc w:val="both"/>
      </w:pPr>
      <w:r w:rsidRPr="00432A5F">
        <w:t>alvállalkozó#1 neve: […]</w:t>
      </w:r>
      <w:r w:rsidRPr="00432A5F">
        <w:rPr>
          <w:rFonts w:eastAsia="Times"/>
          <w:vertAlign w:val="superscript"/>
        </w:rPr>
        <w:footnoteReference w:id="3"/>
      </w:r>
    </w:p>
    <w:p w:rsidR="00432A5F" w:rsidRPr="00432A5F" w:rsidRDefault="00432A5F" w:rsidP="00432A5F">
      <w:pPr>
        <w:spacing w:before="120" w:after="120"/>
        <w:jc w:val="both"/>
      </w:pPr>
      <w:r w:rsidRPr="00432A5F">
        <w:t>alvállalkozó#1 címe: […]</w:t>
      </w:r>
    </w:p>
    <w:p w:rsidR="00432A5F" w:rsidRPr="00432A5F" w:rsidRDefault="00432A5F" w:rsidP="00432A5F">
      <w:pPr>
        <w:spacing w:before="120" w:after="120"/>
        <w:jc w:val="both"/>
      </w:pPr>
      <w:r w:rsidRPr="00432A5F">
        <w:t>alvállalkozó#1 képviselőjének neve: […]</w:t>
      </w:r>
    </w:p>
    <w:p w:rsidR="00432A5F" w:rsidRPr="00432A5F" w:rsidRDefault="00432A5F" w:rsidP="00432A5F">
      <w:pPr>
        <w:spacing w:before="120" w:after="120"/>
        <w:jc w:val="both"/>
      </w:pPr>
      <w:r w:rsidRPr="00432A5F">
        <w:t>alvállalkozó#1 adószáma: […]</w:t>
      </w:r>
    </w:p>
    <w:p w:rsidR="00432A5F" w:rsidRPr="00432A5F" w:rsidRDefault="00432A5F" w:rsidP="00432A5F">
      <w:pPr>
        <w:spacing w:before="120" w:after="120"/>
        <w:jc w:val="both"/>
      </w:pPr>
      <w:r w:rsidRPr="00432A5F">
        <w:t>alvállalkozó#1 számlaszáma: […]</w:t>
      </w:r>
    </w:p>
    <w:p w:rsidR="00432A5F" w:rsidRPr="00432A5F" w:rsidRDefault="00432A5F" w:rsidP="00432A5F">
      <w:pPr>
        <w:spacing w:before="120" w:after="120"/>
        <w:jc w:val="both"/>
      </w:pPr>
      <w:r w:rsidRPr="00432A5F">
        <w:t>alvállalkozó#1 bevonásának aránya: […]%</w:t>
      </w:r>
    </w:p>
    <w:p w:rsidR="00432A5F" w:rsidRPr="00432A5F" w:rsidRDefault="00432A5F" w:rsidP="00432A5F">
      <w:pPr>
        <w:spacing w:before="120" w:after="120"/>
        <w:jc w:val="both"/>
      </w:pPr>
      <w:r w:rsidRPr="00432A5F">
        <w:t>az a tevékenysége</w:t>
      </w:r>
      <w:r w:rsidRPr="00432A5F">
        <w:rPr>
          <w:szCs w:val="20"/>
        </w:rPr>
        <w:t xml:space="preserve">, melynek teljesítéséhez igénybe vételre kerül az </w:t>
      </w:r>
      <w:r w:rsidRPr="00432A5F">
        <w:t>alvállalkozó#1</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alvállalkozó#2 neve: […]</w:t>
      </w:r>
    </w:p>
    <w:p w:rsidR="00432A5F" w:rsidRPr="00432A5F" w:rsidRDefault="00432A5F" w:rsidP="00432A5F">
      <w:pPr>
        <w:spacing w:before="120" w:after="120"/>
        <w:jc w:val="both"/>
      </w:pPr>
      <w:r w:rsidRPr="00432A5F">
        <w:t>alvállalkozó#2 címe: […]</w:t>
      </w:r>
    </w:p>
    <w:p w:rsidR="00432A5F" w:rsidRPr="00432A5F" w:rsidRDefault="00432A5F" w:rsidP="00432A5F">
      <w:pPr>
        <w:spacing w:before="120" w:after="120"/>
        <w:jc w:val="both"/>
      </w:pPr>
      <w:r w:rsidRPr="00432A5F">
        <w:t>alvállalkozó#2 képviselőjének neve: […]</w:t>
      </w:r>
    </w:p>
    <w:p w:rsidR="00432A5F" w:rsidRPr="00432A5F" w:rsidRDefault="00432A5F" w:rsidP="00432A5F">
      <w:pPr>
        <w:spacing w:before="120" w:after="120"/>
        <w:jc w:val="both"/>
      </w:pPr>
      <w:r w:rsidRPr="00432A5F">
        <w:t>alvállalkozó#2 adószáma: […]</w:t>
      </w:r>
    </w:p>
    <w:p w:rsidR="00432A5F" w:rsidRPr="00432A5F" w:rsidRDefault="00432A5F" w:rsidP="00432A5F">
      <w:pPr>
        <w:spacing w:before="120" w:after="120"/>
        <w:jc w:val="both"/>
      </w:pPr>
      <w:r w:rsidRPr="00432A5F">
        <w:t>alvállalkozó#2 számlaszáma: […]</w:t>
      </w:r>
    </w:p>
    <w:p w:rsidR="00432A5F" w:rsidRPr="00432A5F" w:rsidRDefault="00432A5F" w:rsidP="00432A5F">
      <w:pPr>
        <w:spacing w:before="120" w:after="120"/>
        <w:jc w:val="both"/>
      </w:pPr>
      <w:r w:rsidRPr="00432A5F">
        <w:t>alvállalkozó#2 bevonásának aránya: […]%</w:t>
      </w:r>
    </w:p>
    <w:p w:rsidR="00432A5F" w:rsidRPr="00432A5F" w:rsidRDefault="00432A5F" w:rsidP="00432A5F">
      <w:pPr>
        <w:spacing w:before="120" w:after="120"/>
        <w:jc w:val="both"/>
      </w:pPr>
      <w:r w:rsidRPr="00432A5F">
        <w:t>az a tevékenysége</w:t>
      </w:r>
      <w:r w:rsidRPr="00432A5F">
        <w:rPr>
          <w:szCs w:val="20"/>
        </w:rPr>
        <w:t xml:space="preserve">, melynek teljesítéséhez igénybe vételre kerül az </w:t>
      </w:r>
      <w:r w:rsidRPr="00432A5F">
        <w:t>alvállalkozó#2</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alvállalkozó#3 neve: […]</w:t>
      </w:r>
    </w:p>
    <w:p w:rsidR="00432A5F" w:rsidRPr="00432A5F" w:rsidRDefault="00432A5F" w:rsidP="00432A5F">
      <w:pPr>
        <w:spacing w:before="120" w:after="120"/>
        <w:jc w:val="both"/>
      </w:pPr>
      <w:r w:rsidRPr="00432A5F">
        <w:t>alvállalkozó#3 címe: […]</w:t>
      </w:r>
    </w:p>
    <w:p w:rsidR="00432A5F" w:rsidRPr="00432A5F" w:rsidRDefault="00432A5F" w:rsidP="00432A5F">
      <w:pPr>
        <w:spacing w:before="120" w:after="120"/>
        <w:jc w:val="both"/>
      </w:pPr>
      <w:r w:rsidRPr="00432A5F">
        <w:t>alvállalkozó#3 képviselőjének neve: […]</w:t>
      </w:r>
    </w:p>
    <w:p w:rsidR="00432A5F" w:rsidRPr="00432A5F" w:rsidRDefault="00432A5F" w:rsidP="00432A5F">
      <w:pPr>
        <w:spacing w:before="120" w:after="120"/>
        <w:jc w:val="both"/>
      </w:pPr>
      <w:r w:rsidRPr="00432A5F">
        <w:t>alvállalkozó#3 adószáma: […]</w:t>
      </w:r>
    </w:p>
    <w:p w:rsidR="00432A5F" w:rsidRPr="00432A5F" w:rsidRDefault="00432A5F" w:rsidP="00432A5F">
      <w:pPr>
        <w:spacing w:before="120" w:after="120"/>
        <w:jc w:val="both"/>
      </w:pPr>
      <w:r w:rsidRPr="00432A5F">
        <w:t>alvállalkozó#3 számlaszáma: […]</w:t>
      </w:r>
    </w:p>
    <w:p w:rsidR="00432A5F" w:rsidRPr="00432A5F" w:rsidRDefault="00432A5F" w:rsidP="00432A5F">
      <w:pPr>
        <w:spacing w:before="120" w:after="120"/>
        <w:jc w:val="both"/>
      </w:pPr>
      <w:r w:rsidRPr="00432A5F">
        <w:t>alvállalkozó#3 bevonásának aránya: […]%</w:t>
      </w:r>
    </w:p>
    <w:p w:rsidR="00432A5F" w:rsidRPr="00432A5F" w:rsidRDefault="00432A5F" w:rsidP="00432A5F">
      <w:pPr>
        <w:spacing w:before="120" w:after="120"/>
        <w:jc w:val="both"/>
        <w:rPr>
          <w:szCs w:val="20"/>
        </w:rPr>
      </w:pPr>
      <w:r w:rsidRPr="00432A5F">
        <w:lastRenderedPageBreak/>
        <w:t>az a tevékenysége</w:t>
      </w:r>
      <w:r w:rsidRPr="00432A5F">
        <w:rPr>
          <w:szCs w:val="20"/>
        </w:rPr>
        <w:t xml:space="preserve">, melynek teljesítéséhez igénybe vételre kerül az </w:t>
      </w:r>
      <w:r w:rsidRPr="00432A5F">
        <w:t>alvállalkozó#3</w:t>
      </w:r>
      <w:r w:rsidRPr="00432A5F">
        <w:rPr>
          <w:szCs w:val="20"/>
        </w:rPr>
        <w:t>:</w:t>
      </w:r>
    </w:p>
    <w:p w:rsidR="00432A5F" w:rsidRPr="00432A5F" w:rsidRDefault="00432A5F" w:rsidP="00432A5F">
      <w:pPr>
        <w:spacing w:before="120" w:after="120"/>
        <w:jc w:val="both"/>
      </w:pPr>
      <w:r w:rsidRPr="00432A5F">
        <w:t>A […] sorszám alatti alvállalkozók kapcsán csatolom azok nyilatkozatát a Közbeszerzési Eljárás során előírt kizáró okok hiányáról.</w:t>
      </w:r>
      <w:r w:rsidRPr="00432A5F">
        <w:rPr>
          <w:i/>
        </w:rPr>
        <w:t xml:space="preserve"> *annak megfelelően töltendő ki, hogy ajánlattevő vagy az alvállalkozó nyilatkozik </w:t>
      </w:r>
    </w:p>
    <w:p w:rsidR="00432A5F" w:rsidRPr="00432A5F" w:rsidRDefault="00432A5F" w:rsidP="00432A5F">
      <w:pPr>
        <w:spacing w:before="120" w:after="120"/>
        <w:jc w:val="both"/>
      </w:pPr>
      <w:r w:rsidRPr="00432A5F">
        <w:t xml:space="preserve">A […] sorszám alatti alvállalkozók vonatkozásában nyilatkozom, hogy nem állnak áll a Közbeszerzési Eljárás során előírt kizáró ok hatálya alatt. </w:t>
      </w:r>
      <w:r w:rsidRPr="00432A5F">
        <w:rPr>
          <w:i/>
        </w:rPr>
        <w:t xml:space="preserve">*annak megfelelően töltendő ki, hogy ajánlattevő vagy az alvállalkozó nyilatkozik </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 Kbt. 138. § (3) bekezdése alapján vállalom, hogy minden jövőbeni alvállalkozót írásban bejelentek Megbízó részére.</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Kelt:</w:t>
      </w:r>
    </w:p>
    <w:p w:rsidR="00432A5F" w:rsidRPr="00432A5F" w:rsidRDefault="00432A5F" w:rsidP="00432A5F">
      <w:pPr>
        <w:spacing w:before="120" w:after="120"/>
        <w:jc w:val="center"/>
      </w:pPr>
      <w:r w:rsidRPr="00432A5F">
        <w:t>Cégszerű aláírás</w:t>
      </w:r>
    </w:p>
    <w:p w:rsidR="00432A5F" w:rsidRPr="00432A5F" w:rsidRDefault="00432A5F" w:rsidP="00432A5F"/>
    <w:p w:rsidR="009846AE" w:rsidRDefault="009846AE" w:rsidP="009846AE">
      <w:pPr>
        <w:rPr>
          <w:rFonts w:eastAsia="Times"/>
          <w:szCs w:val="20"/>
        </w:rPr>
      </w:pPr>
    </w:p>
    <w:p w:rsidR="009D0881" w:rsidRDefault="009D0881">
      <w:pPr>
        <w:rPr>
          <w:rFonts w:ascii="Times" w:eastAsia="Times" w:hAnsi="Times"/>
          <w:b/>
          <w:caps/>
          <w:sz w:val="32"/>
          <w:szCs w:val="20"/>
        </w:rPr>
      </w:pPr>
      <w:bookmarkStart w:id="55" w:name="_Toc275354690"/>
      <w:r>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Nyilatkozatminták</w:t>
      </w:r>
      <w:bookmarkEnd w:id="54"/>
      <w:bookmarkEnd w:id="55"/>
    </w:p>
    <w:p w:rsidR="005141B0" w:rsidRPr="005141B0" w:rsidRDefault="005141B0" w:rsidP="005141B0">
      <w:pPr>
        <w:rPr>
          <w:rFonts w:eastAsia="Times"/>
          <w:szCs w:val="20"/>
        </w:rPr>
      </w:pPr>
      <w:r w:rsidRPr="005141B0">
        <w:rPr>
          <w:rFonts w:eastAsia="Times"/>
          <w:szCs w:val="20"/>
        </w:rPr>
        <w:br w:type="page"/>
      </w:r>
    </w:p>
    <w:p w:rsidR="005E5714" w:rsidRDefault="005E5714" w:rsidP="00582749">
      <w:pPr>
        <w:rPr>
          <w:i/>
          <w:szCs w:val="20"/>
        </w:rPr>
      </w:pPr>
    </w:p>
    <w:p w:rsidR="008C52E8" w:rsidRPr="008D1812" w:rsidRDefault="005E5714" w:rsidP="008C52E8">
      <w:pPr>
        <w:tabs>
          <w:tab w:val="left" w:pos="4678"/>
        </w:tabs>
        <w:jc w:val="center"/>
        <w:rPr>
          <w:rFonts w:ascii="Times" w:hAnsi="Times"/>
          <w:b/>
          <w:caps/>
          <w:sz w:val="32"/>
          <w:szCs w:val="20"/>
        </w:rPr>
      </w:pPr>
      <w:r w:rsidRPr="008D1812">
        <w:rPr>
          <w:rFonts w:ascii="Times" w:hAnsi="Times"/>
          <w:b/>
          <w:caps/>
          <w:sz w:val="32"/>
          <w:szCs w:val="20"/>
        </w:rPr>
        <w:t xml:space="preserve">  </w:t>
      </w:r>
    </w:p>
    <w:p w:rsidR="005141B0" w:rsidRPr="008D1812" w:rsidRDefault="005141B0" w:rsidP="00582749">
      <w:pPr>
        <w:jc w:val="right"/>
        <w:rPr>
          <w:rFonts w:ascii="Times" w:hAnsi="Times"/>
          <w:b/>
          <w:caps/>
          <w:sz w:val="32"/>
          <w:szCs w:val="20"/>
        </w:rPr>
      </w:pPr>
      <w:r w:rsidRPr="005141B0">
        <w:rPr>
          <w:i/>
          <w:iCs/>
        </w:rPr>
        <w:t>1</w:t>
      </w:r>
      <w:r w:rsidR="007E79F4">
        <w:rPr>
          <w:i/>
          <w:iCs/>
        </w:rPr>
        <w:t>/A</w:t>
      </w:r>
      <w:r w:rsidRPr="005141B0">
        <w:rPr>
          <w:i/>
          <w:iCs/>
        </w:rPr>
        <w:t>. számú melléklet</w:t>
      </w:r>
    </w:p>
    <w:p w:rsidR="005141B0" w:rsidRPr="005141B0" w:rsidRDefault="005141B0" w:rsidP="005141B0">
      <w:pPr>
        <w:tabs>
          <w:tab w:val="left" w:pos="4678"/>
        </w:tabs>
        <w:jc w:val="right"/>
        <w:rPr>
          <w:i/>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6" w:name="_Toc213312486"/>
      <w:bookmarkStart w:id="57" w:name="_Toc275354691"/>
      <w:r w:rsidRPr="008D1812">
        <w:rPr>
          <w:rFonts w:eastAsia="Times"/>
          <w:b/>
          <w:smallCaps/>
          <w:sz w:val="28"/>
          <w:szCs w:val="20"/>
        </w:rPr>
        <w:t>Felolvasólap</w:t>
      </w:r>
      <w:bookmarkEnd w:id="56"/>
      <w:bookmarkEnd w:id="57"/>
    </w:p>
    <w:p w:rsidR="005141B0" w:rsidRDefault="005141B0" w:rsidP="005141B0">
      <w:pPr>
        <w:ind w:left="-142"/>
        <w:jc w:val="both"/>
        <w:rPr>
          <w:b/>
        </w:rPr>
      </w:pPr>
    </w:p>
    <w:p w:rsidR="005E5714" w:rsidRPr="00DE23EE" w:rsidRDefault="005E5714" w:rsidP="00DE23EE">
      <w:pPr>
        <w:suppressAutoHyphens/>
        <w:jc w:val="both"/>
        <w:rPr>
          <w:rFonts w:eastAsia="Courier New"/>
          <w:b/>
          <w:bCs/>
          <w:lang w:eastAsia="zh-CN"/>
        </w:rPr>
      </w:pPr>
      <w:r w:rsidRPr="0007471F">
        <w:rPr>
          <w:rFonts w:eastAsia="Times"/>
        </w:rPr>
        <w:t xml:space="preserve">Alulírott, ………………………………… mint a(z) …………................................................. </w:t>
      </w:r>
      <w:r w:rsidRPr="0007471F">
        <w:t>cégjegyzésre jogosult képviselője</w:t>
      </w:r>
      <w:r w:rsidRPr="00525111">
        <w:t>,</w:t>
      </w:r>
      <w:r w:rsidRPr="0007471F">
        <w:t xml:space="preserve"> </w:t>
      </w:r>
      <w:r w:rsidRPr="0007471F">
        <w:rPr>
          <w:rFonts w:eastAsia="Times"/>
          <w:szCs w:val="20"/>
        </w:rPr>
        <w:t xml:space="preserve">a(z) </w:t>
      </w:r>
      <w:r w:rsidR="00DE23EE" w:rsidRPr="00F1579C">
        <w:rPr>
          <w:rFonts w:eastAsia="Courier New"/>
          <w:b/>
          <w:bCs/>
          <w:lang w:eastAsia="zh-CN"/>
        </w:rPr>
        <w:t>Budapest Főváros XII. kerület Hegyvidéki Önkormányzat</w:t>
      </w:r>
      <w:r w:rsidR="0087010D">
        <w:rPr>
          <w:bCs/>
        </w:rPr>
        <w:t>,</w:t>
      </w:r>
      <w:r w:rsidRPr="0007471F">
        <w:rPr>
          <w:rFonts w:eastAsia="Times"/>
          <w:szCs w:val="20"/>
        </w:rPr>
        <w:t xml:space="preserve"> mint Ajánlatkérő által kiírt </w:t>
      </w:r>
      <w:r w:rsidR="00DE23EE" w:rsidRPr="00E73A87">
        <w:rPr>
          <w:b/>
          <w:i/>
        </w:rPr>
        <w:t>„</w:t>
      </w:r>
      <w:r w:rsidR="003C74F5" w:rsidRPr="003C74F5">
        <w:rPr>
          <w:b/>
          <w:i/>
        </w:rPr>
        <w:t>Intézményi felújítások és fejlesztések</w:t>
      </w:r>
      <w:r w:rsidR="00DE23EE" w:rsidRPr="00E73A87">
        <w:rPr>
          <w:b/>
          <w:i/>
        </w:rPr>
        <w:t>”</w:t>
      </w:r>
      <w:r w:rsidR="00CC2694" w:rsidRPr="00EC4832">
        <w:rPr>
          <w:i/>
          <w:color w:val="0070C0"/>
        </w:rPr>
        <w:t xml:space="preserve"> </w:t>
      </w:r>
      <w:r w:rsidRPr="0087010D">
        <w:rPr>
          <w:rFonts w:eastAsia="Times"/>
          <w:szCs w:val="20"/>
        </w:rPr>
        <w:t>t</w:t>
      </w:r>
      <w:r w:rsidRPr="0007471F">
        <w:rPr>
          <w:rFonts w:eastAsia="Times"/>
          <w:szCs w:val="20"/>
        </w:rPr>
        <w: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ind w:left="-142"/>
        <w:jc w:val="both"/>
        <w:rPr>
          <w:b/>
        </w:rPr>
      </w:pPr>
    </w:p>
    <w:p w:rsidR="005E5714" w:rsidRPr="005141B0" w:rsidRDefault="005E5714" w:rsidP="005141B0">
      <w:pPr>
        <w:ind w:left="-142"/>
        <w:jc w:val="both"/>
        <w:rPr>
          <w:b/>
        </w:rPr>
      </w:pPr>
    </w:p>
    <w:p w:rsidR="005141B0" w:rsidRPr="005141B0" w:rsidRDefault="005141B0" w:rsidP="005141B0">
      <w:pPr>
        <w:ind w:left="-142"/>
        <w:jc w:val="both"/>
        <w:rPr>
          <w:b/>
        </w:rPr>
      </w:pPr>
      <w:r w:rsidRPr="005141B0">
        <w:rPr>
          <w:b/>
        </w:rPr>
        <w:t>Ajánlattevő adatai</w:t>
      </w:r>
      <w:r w:rsidRPr="005141B0">
        <w:rPr>
          <w:b/>
          <w:vertAlign w:val="superscript"/>
        </w:rPr>
        <w:footnoteReference w:id="5"/>
      </w:r>
      <w:r w:rsidRPr="005141B0">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141B0" w:rsidRPr="005141B0" w:rsidTr="00B12F17">
        <w:trPr>
          <w:trHeight w:val="44"/>
        </w:trPr>
        <w:tc>
          <w:tcPr>
            <w:tcW w:w="3360" w:type="dxa"/>
            <w:shd w:val="clear" w:color="auto" w:fill="F2F2F2"/>
            <w:vAlign w:val="center"/>
          </w:tcPr>
          <w:p w:rsidR="005141B0" w:rsidRPr="005141B0" w:rsidRDefault="005141B0" w:rsidP="005141B0">
            <w:pPr>
              <w:jc w:val="both"/>
              <w:rPr>
                <w:b/>
              </w:rPr>
            </w:pPr>
            <w:r w:rsidRPr="005141B0">
              <w:rPr>
                <w:b/>
              </w:rPr>
              <w:t>Ajánlattevő neve:</w:t>
            </w:r>
          </w:p>
        </w:tc>
        <w:tc>
          <w:tcPr>
            <w:tcW w:w="5760" w:type="dxa"/>
            <w:vAlign w:val="center"/>
          </w:tcPr>
          <w:p w:rsidR="005141B0" w:rsidRPr="005141B0" w:rsidRDefault="005141B0" w:rsidP="005141B0"/>
        </w:tc>
      </w:tr>
      <w:tr w:rsidR="005141B0" w:rsidRPr="005141B0" w:rsidTr="00B12F17">
        <w:trPr>
          <w:trHeight w:val="64"/>
        </w:trPr>
        <w:tc>
          <w:tcPr>
            <w:tcW w:w="3360" w:type="dxa"/>
            <w:shd w:val="clear" w:color="auto" w:fill="F2F2F2"/>
            <w:vAlign w:val="center"/>
          </w:tcPr>
          <w:p w:rsidR="005141B0" w:rsidRPr="005141B0" w:rsidRDefault="005141B0" w:rsidP="005141B0">
            <w:pPr>
              <w:jc w:val="both"/>
              <w:rPr>
                <w:b/>
              </w:rPr>
            </w:pPr>
            <w:r w:rsidRPr="005141B0">
              <w:rPr>
                <w:b/>
              </w:rPr>
              <w:t>Ajánlattevő székhelye:</w:t>
            </w:r>
          </w:p>
        </w:tc>
        <w:tc>
          <w:tcPr>
            <w:tcW w:w="5760" w:type="dxa"/>
            <w:vAlign w:val="center"/>
          </w:tcPr>
          <w:p w:rsidR="005141B0" w:rsidRPr="005141B0" w:rsidRDefault="005141B0" w:rsidP="005141B0"/>
        </w:tc>
      </w:tr>
    </w:tbl>
    <w:p w:rsidR="005141B0" w:rsidRPr="005141B0" w:rsidRDefault="005141B0" w:rsidP="005141B0">
      <w:pPr>
        <w:ind w:left="-142"/>
        <w:jc w:val="both"/>
        <w:rPr>
          <w:b/>
        </w:rPr>
      </w:pPr>
    </w:p>
    <w:p w:rsidR="005141B0" w:rsidRPr="005141B0" w:rsidRDefault="005141B0" w:rsidP="005141B0">
      <w:pPr>
        <w:ind w:left="-142"/>
        <w:jc w:val="both"/>
        <w:rPr>
          <w:b/>
          <w:bCs/>
        </w:rPr>
      </w:pPr>
      <w:r w:rsidRPr="005141B0">
        <w:rPr>
          <w:b/>
        </w:rPr>
        <w:t>Azon főbb, számszerűsíthető adatok, amelyek a</w:t>
      </w:r>
      <w:r w:rsidR="0087010D">
        <w:rPr>
          <w:b/>
        </w:rPr>
        <w:t xml:space="preserve"> legjobb ár-érték arány </w:t>
      </w:r>
      <w:r w:rsidRPr="005141B0">
        <w:rPr>
          <w:b/>
        </w:rPr>
        <w:t>értékelési szempont</w:t>
      </w:r>
      <w:r w:rsidR="0087010D">
        <w:rPr>
          <w:b/>
        </w:rPr>
        <w:t>on belüli</w:t>
      </w:r>
      <w:r w:rsidRPr="005141B0">
        <w:rPr>
          <w:b/>
        </w:rPr>
        <w:t xml:space="preserve"> </w:t>
      </w:r>
      <w:r w:rsidRPr="0087010D">
        <w:rPr>
          <w:b/>
        </w:rPr>
        <w:t>szempontok</w:t>
      </w:r>
      <w:r w:rsidRPr="005141B0">
        <w:rPr>
          <w:b/>
        </w:rPr>
        <w:t xml:space="preserve"> alapján értékelésre kerülnek</w:t>
      </w:r>
      <w:r w:rsidRPr="005141B0">
        <w:rPr>
          <w:b/>
          <w:bCs/>
        </w:rPr>
        <w:t>:</w:t>
      </w:r>
    </w:p>
    <w:p w:rsidR="00582749" w:rsidRDefault="00582749" w:rsidP="00582749">
      <w:pPr>
        <w:ind w:left="-142"/>
        <w:jc w:val="both"/>
        <w:rPr>
          <w:b/>
          <w:bCs/>
        </w:rPr>
      </w:pPr>
    </w:p>
    <w:p w:rsidR="00C65B8F" w:rsidRDefault="00C65B8F" w:rsidP="00C65B8F">
      <w:pPr>
        <w:ind w:left="-142" w:right="-360"/>
        <w:jc w:val="both"/>
        <w:rPr>
          <w:snapToGrid w:val="0"/>
        </w:rPr>
      </w:pPr>
    </w:p>
    <w:tbl>
      <w:tblPr>
        <w:tblW w:w="4964" w:type="pct"/>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187"/>
        <w:gridCol w:w="4951"/>
      </w:tblGrid>
      <w:tr w:rsidR="00C65B8F" w:rsidRPr="005141B0" w:rsidTr="00174E08">
        <w:trPr>
          <w:trHeight w:val="567"/>
        </w:trPr>
        <w:tc>
          <w:tcPr>
            <w:tcW w:w="2291" w:type="pct"/>
            <w:shd w:val="clear" w:color="auto" w:fill="F2F2F2"/>
          </w:tcPr>
          <w:p w:rsidR="00C65B8F" w:rsidRPr="00317073" w:rsidRDefault="00C65B8F" w:rsidP="00A330B9">
            <w:pPr>
              <w:spacing w:before="120" w:after="120"/>
              <w:jc w:val="both"/>
              <w:rPr>
                <w:b/>
              </w:rPr>
            </w:pPr>
            <w:r w:rsidRPr="00317073">
              <w:rPr>
                <w:b/>
              </w:rPr>
              <w:t>1.</w:t>
            </w:r>
            <w:r w:rsidR="00174E08">
              <w:rPr>
                <w:b/>
              </w:rPr>
              <w:t xml:space="preserve"> Összesített nettó ajánlati ár (Ft)</w:t>
            </w:r>
          </w:p>
        </w:tc>
        <w:tc>
          <w:tcPr>
            <w:tcW w:w="2709" w:type="pct"/>
            <w:shd w:val="clear" w:color="auto" w:fill="auto"/>
            <w:vAlign w:val="center"/>
          </w:tcPr>
          <w:p w:rsidR="00C65B8F" w:rsidRPr="005141B0" w:rsidRDefault="00C65B8F" w:rsidP="00A330B9">
            <w:pPr>
              <w:jc w:val="center"/>
              <w:rPr>
                <w:b/>
                <w:bCs/>
                <w:i/>
              </w:rPr>
            </w:pPr>
            <w:r>
              <w:rPr>
                <w:bCs/>
              </w:rPr>
              <w:t>…</w:t>
            </w:r>
            <w:r w:rsidRPr="005141B0">
              <w:rPr>
                <w:bCs/>
              </w:rPr>
              <w:t>,- Ft</w:t>
            </w:r>
          </w:p>
        </w:tc>
      </w:tr>
      <w:tr w:rsidR="00C65B8F" w:rsidTr="00A330B9">
        <w:trPr>
          <w:trHeight w:val="567"/>
        </w:trPr>
        <w:tc>
          <w:tcPr>
            <w:tcW w:w="2291" w:type="pct"/>
            <w:shd w:val="clear" w:color="auto" w:fill="F2F2F2"/>
          </w:tcPr>
          <w:p w:rsidR="00C65B8F" w:rsidRPr="00646B45" w:rsidRDefault="009D0881" w:rsidP="00A330B9">
            <w:pPr>
              <w:spacing w:before="120" w:after="120"/>
              <w:contextualSpacing/>
              <w:jc w:val="both"/>
              <w:rPr>
                <w:b/>
              </w:rPr>
            </w:pPr>
            <w:r>
              <w:rPr>
                <w:b/>
              </w:rPr>
              <w:t>2</w:t>
            </w:r>
            <w:r w:rsidR="00C65B8F">
              <w:rPr>
                <w:b/>
              </w:rPr>
              <w:t xml:space="preserve">. Környezetvédelmi vállalások </w:t>
            </w:r>
            <w:r w:rsidR="00C65B8F" w:rsidRPr="00646B45">
              <w:rPr>
                <w:b/>
              </w:rPr>
              <w:t>a teljesítés során</w:t>
            </w:r>
          </w:p>
        </w:tc>
        <w:tc>
          <w:tcPr>
            <w:tcW w:w="2709" w:type="pct"/>
            <w:vAlign w:val="center"/>
          </w:tcPr>
          <w:p w:rsidR="00C65B8F" w:rsidRPr="00706479" w:rsidRDefault="00C65B8F" w:rsidP="00A330B9">
            <w:pPr>
              <w:jc w:val="center"/>
              <w:rPr>
                <w:bCs/>
              </w:rPr>
            </w:pP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szerződés teljesítése során használt tehergépjárművek megfelelnek az EURO III normáknak, vagy annál korszerűbbek.</w:t>
            </w:r>
          </w:p>
        </w:tc>
        <w:tc>
          <w:tcPr>
            <w:tcW w:w="2709" w:type="pct"/>
            <w:vAlign w:val="center"/>
          </w:tcPr>
          <w:p w:rsidR="00C65B8F" w:rsidRPr="00674039" w:rsidRDefault="00C65B8F" w:rsidP="00A330B9">
            <w:pPr>
              <w:jc w:val="center"/>
              <w:rPr>
                <w:bCs/>
              </w:rPr>
            </w:pPr>
            <w:r w:rsidRPr="00674039">
              <w:rPr>
                <w:bCs/>
              </w:rPr>
              <w:t>IGEN/NEM</w:t>
            </w:r>
            <w:r>
              <w:rPr>
                <w:rStyle w:val="Lbjegyzet-hivatkozs"/>
                <w:bCs/>
              </w:rPr>
              <w:footnoteReference w:id="6"/>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éjszaka, 22:00-6:00 óra között nem végez szállítási feladatokat a munkaterületre.</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munkaterületen keletkező hulladékokat szelektíven gyűjtik.</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A330B9">
            <w:pPr>
              <w:pStyle w:val="Listaszerbekezds"/>
              <w:ind w:left="5"/>
              <w:jc w:val="both"/>
              <w:rPr>
                <w:b/>
              </w:rPr>
            </w:pPr>
            <w:r w:rsidRPr="00A26846">
              <w:rPr>
                <w:b/>
              </w:rPr>
              <w:t>Közbenső pontok összege az ajánlattevői vállalások alapján</w:t>
            </w:r>
            <w:r>
              <w:rPr>
                <w:b/>
              </w:rPr>
              <w:t xml:space="preserve"> </w:t>
            </w:r>
          </w:p>
          <w:p w:rsidR="00C65B8F" w:rsidRDefault="00C65B8F" w:rsidP="00E56182">
            <w:r w:rsidRPr="00127846">
              <w:lastRenderedPageBreak/>
              <w:t xml:space="preserve">(Minden ajánlattevői </w:t>
            </w:r>
            <w:r w:rsidRPr="008A6AEA">
              <w:rPr>
                <w:i/>
              </w:rPr>
              <w:t>„IGEN”</w:t>
            </w:r>
            <w:r w:rsidRPr="00127846">
              <w:t xml:space="preserve"> vállalás 2 közbenső pontot ér. A közbenső pontok maximális összege ennek megfelelően </w:t>
            </w:r>
            <w:r w:rsidR="00E56182">
              <w:t>6</w:t>
            </w:r>
            <w:r>
              <w:t xml:space="preserve"> pont</w:t>
            </w:r>
            <w:r w:rsidRPr="00127846">
              <w:t>)</w:t>
            </w:r>
          </w:p>
        </w:tc>
        <w:tc>
          <w:tcPr>
            <w:tcW w:w="2709" w:type="pct"/>
            <w:vAlign w:val="center"/>
          </w:tcPr>
          <w:p w:rsidR="00C65B8F" w:rsidRPr="00674039" w:rsidRDefault="00C65B8F" w:rsidP="00A330B9">
            <w:pPr>
              <w:jc w:val="center"/>
              <w:rPr>
                <w:bCs/>
              </w:rPr>
            </w:pPr>
            <w:r>
              <w:rPr>
                <w:bCs/>
              </w:rPr>
              <w:lastRenderedPageBreak/>
              <w:t>… pont</w:t>
            </w:r>
            <w:r>
              <w:rPr>
                <w:rStyle w:val="Lbjegyzet-hivatkozs"/>
                <w:bCs/>
              </w:rPr>
              <w:footnoteReference w:id="7"/>
            </w:r>
          </w:p>
        </w:tc>
      </w:tr>
      <w:tr w:rsidR="00C65B8F" w:rsidTr="00174E08">
        <w:trPr>
          <w:trHeight w:val="567"/>
        </w:trPr>
        <w:tc>
          <w:tcPr>
            <w:tcW w:w="2291" w:type="pct"/>
            <w:shd w:val="clear" w:color="auto" w:fill="F2F2F2"/>
            <w:vAlign w:val="center"/>
          </w:tcPr>
          <w:p w:rsidR="00C65B8F" w:rsidRPr="00A26846" w:rsidRDefault="009D0881" w:rsidP="009D0881">
            <w:pPr>
              <w:pStyle w:val="Listaszerbekezds"/>
              <w:ind w:left="5"/>
              <w:rPr>
                <w:b/>
              </w:rPr>
            </w:pPr>
            <w:r>
              <w:rPr>
                <w:b/>
              </w:rPr>
              <w:lastRenderedPageBreak/>
              <w:t>3</w:t>
            </w:r>
            <w:r w:rsidR="00C65B8F" w:rsidRPr="00317073">
              <w:rPr>
                <w:b/>
              </w:rPr>
              <w:t xml:space="preserve">. </w:t>
            </w:r>
            <w:r w:rsidR="00174E08" w:rsidRPr="00D56AE3">
              <w:rPr>
                <w:b/>
              </w:rPr>
              <w:t xml:space="preserve">Kötelező </w:t>
            </w:r>
            <w:r>
              <w:rPr>
                <w:b/>
              </w:rPr>
              <w:t>12</w:t>
            </w:r>
            <w:r w:rsidR="00174E08" w:rsidRPr="00D56AE3">
              <w:rPr>
                <w:b/>
              </w:rPr>
              <w:t xml:space="preserve"> hónapos jótálláson felül vállalt többlet-jótállás ideje (hónap)</w:t>
            </w:r>
          </w:p>
        </w:tc>
        <w:tc>
          <w:tcPr>
            <w:tcW w:w="2709" w:type="pct"/>
            <w:vAlign w:val="center"/>
          </w:tcPr>
          <w:p w:rsidR="00C65B8F" w:rsidRDefault="00C65B8F" w:rsidP="00A330B9">
            <w:pPr>
              <w:jc w:val="center"/>
              <w:rPr>
                <w:bCs/>
              </w:rPr>
            </w:pPr>
            <w:r>
              <w:rPr>
                <w:bCs/>
              </w:rPr>
              <w:t>… hónap</w:t>
            </w:r>
          </w:p>
        </w:tc>
      </w:tr>
    </w:tbl>
    <w:p w:rsidR="00C65B8F" w:rsidRDefault="00C65B8F" w:rsidP="00C65B8F">
      <w:pPr>
        <w:pStyle w:val="Listaszerbekezds"/>
        <w:ind w:left="218" w:right="-360"/>
        <w:jc w:val="both"/>
        <w:rPr>
          <w:snapToGrid w:val="0"/>
        </w:rPr>
      </w:pPr>
    </w:p>
    <w:p w:rsidR="00582749" w:rsidRPr="00582749" w:rsidRDefault="00582749" w:rsidP="00582749">
      <w:pPr>
        <w:ind w:left="-142" w:right="-360"/>
        <w:jc w:val="both"/>
        <w:rPr>
          <w:snapToGrid w:val="0"/>
        </w:rPr>
      </w:pPr>
    </w:p>
    <w:p w:rsidR="00582749" w:rsidRPr="00151912" w:rsidRDefault="00582749" w:rsidP="005141B0">
      <w:pPr>
        <w:ind w:left="-142" w:right="-360"/>
        <w:jc w:val="both"/>
        <w:rPr>
          <w:snapToGrid w:val="0"/>
        </w:rPr>
      </w:pPr>
    </w:p>
    <w:p w:rsidR="005141B0" w:rsidRPr="005141B0" w:rsidRDefault="005141B0" w:rsidP="005141B0">
      <w:pPr>
        <w:ind w:left="-142" w:right="-360"/>
        <w:jc w:val="both"/>
        <w:rPr>
          <w:snapToGrid w:val="0"/>
        </w:rPr>
      </w:pPr>
      <w:r w:rsidRPr="00151912">
        <w:rPr>
          <w:snapToGrid w:val="0"/>
        </w:rPr>
        <w:t>Kelt: …………… ……….. év ……………….. hónap …. napján</w:t>
      </w:r>
    </w:p>
    <w:p w:rsidR="005141B0" w:rsidRPr="005141B0" w:rsidRDefault="005141B0" w:rsidP="005141B0"/>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7E79F4" w:rsidRDefault="007E79F4" w:rsidP="005141B0">
      <w:pPr>
        <w:jc w:val="right"/>
        <w:rPr>
          <w:rFonts w:eastAsia="Times"/>
          <w:i/>
          <w:szCs w:val="20"/>
        </w:rPr>
      </w:pPr>
    </w:p>
    <w:p w:rsidR="007E79F4" w:rsidRPr="007E79F4" w:rsidRDefault="007E79F4" w:rsidP="00B409EF">
      <w:pPr>
        <w:jc w:val="right"/>
        <w:rPr>
          <w:i/>
          <w:iCs/>
        </w:rPr>
      </w:pPr>
      <w:r>
        <w:rPr>
          <w:rFonts w:eastAsia="Times"/>
          <w:i/>
          <w:szCs w:val="20"/>
        </w:rPr>
        <w:br w:type="page"/>
      </w:r>
      <w:r w:rsidRPr="007E79F4">
        <w:rPr>
          <w:i/>
          <w:iCs/>
        </w:rPr>
        <w:lastRenderedPageBreak/>
        <w:t>1/B. számú melléklet</w:t>
      </w:r>
    </w:p>
    <w:p w:rsidR="007E79F4" w:rsidRPr="007E79F4" w:rsidRDefault="007E79F4" w:rsidP="007E79F4">
      <w:pPr>
        <w:tabs>
          <w:tab w:val="left" w:pos="4678"/>
        </w:tabs>
        <w:jc w:val="right"/>
        <w:rPr>
          <w:i/>
        </w:rPr>
      </w:pPr>
    </w:p>
    <w:p w:rsidR="007E79F4" w:rsidRPr="008D1812" w:rsidRDefault="007E79F4" w:rsidP="007E79F4">
      <w:pPr>
        <w:shd w:val="clear" w:color="auto" w:fill="F2F2F2"/>
        <w:ind w:right="-6"/>
        <w:contextualSpacing/>
        <w:jc w:val="center"/>
        <w:outlineLvl w:val="1"/>
        <w:rPr>
          <w:rFonts w:eastAsia="Times"/>
          <w:b/>
          <w:smallCaps/>
          <w:sz w:val="28"/>
          <w:szCs w:val="20"/>
        </w:rPr>
      </w:pPr>
      <w:r w:rsidRPr="008D1812">
        <w:rPr>
          <w:rFonts w:eastAsia="Times"/>
          <w:b/>
          <w:smallCaps/>
          <w:sz w:val="28"/>
          <w:szCs w:val="20"/>
        </w:rPr>
        <w:t>Adatlap</w:t>
      </w:r>
    </w:p>
    <w:p w:rsidR="007E79F4" w:rsidRPr="007E79F4" w:rsidRDefault="007E79F4" w:rsidP="007E79F4">
      <w:pPr>
        <w:ind w:left="-142"/>
        <w:jc w:val="both"/>
        <w:rPr>
          <w:b/>
        </w:rPr>
      </w:pPr>
    </w:p>
    <w:p w:rsidR="007E79F4" w:rsidRPr="007E79F4" w:rsidRDefault="007E79F4" w:rsidP="007E79F4">
      <w:pPr>
        <w:ind w:left="-142"/>
        <w:jc w:val="both"/>
        <w:rPr>
          <w:b/>
        </w:rPr>
      </w:pPr>
      <w:r w:rsidRPr="007E79F4">
        <w:rPr>
          <w:b/>
        </w:rPr>
        <w:t>Ajánlattevő adatai</w:t>
      </w:r>
      <w:r w:rsidRPr="007E79F4">
        <w:rPr>
          <w:b/>
          <w:vertAlign w:val="superscript"/>
        </w:rPr>
        <w:footnoteReference w:id="8"/>
      </w:r>
      <w:r w:rsidRPr="007E79F4">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7E79F4" w:rsidRPr="007E79F4" w:rsidTr="008E065A">
        <w:trPr>
          <w:trHeight w:val="44"/>
        </w:trPr>
        <w:tc>
          <w:tcPr>
            <w:tcW w:w="3360" w:type="dxa"/>
            <w:shd w:val="clear" w:color="auto" w:fill="F2F2F2"/>
            <w:vAlign w:val="center"/>
          </w:tcPr>
          <w:p w:rsidR="007E79F4" w:rsidRPr="007E79F4" w:rsidRDefault="005E5714" w:rsidP="007E79F4">
            <w:pPr>
              <w:jc w:val="both"/>
              <w:rPr>
                <w:b/>
              </w:rPr>
            </w:pPr>
            <w:r w:rsidRPr="007E79F4">
              <w:rPr>
                <w:b/>
              </w:rPr>
              <w:t>Ajánlattevő neve:</w:t>
            </w:r>
            <w:r>
              <w:rPr>
                <w:rStyle w:val="Lbjegyzet-hivatkozs"/>
                <w:b/>
              </w:rPr>
              <w:footnoteReference w:id="9"/>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Nyilvántartó cégbíróság neve:</w:t>
            </w:r>
            <w:r w:rsidR="002D14CF">
              <w:rPr>
                <w:rStyle w:val="Lbjegyzet-hivatkozs"/>
                <w:b/>
              </w:rPr>
              <w:footnoteReference w:id="10"/>
            </w:r>
          </w:p>
        </w:tc>
        <w:tc>
          <w:tcPr>
            <w:tcW w:w="5760" w:type="dxa"/>
            <w:vAlign w:val="center"/>
          </w:tcPr>
          <w:p w:rsidR="002D14CF" w:rsidRDefault="002D14CF" w:rsidP="002D14CF">
            <w:r>
              <w:t xml:space="preserve">Fővárosi Törvényszék Cégbírósága </w:t>
            </w:r>
          </w:p>
          <w:p w:rsidR="002D14CF" w:rsidRDefault="002D14CF" w:rsidP="002D14CF">
            <w:r>
              <w:t>Kecskeméti Törvényszék Cégbírósága</w:t>
            </w:r>
          </w:p>
          <w:p w:rsidR="002D14CF" w:rsidRDefault="002D14CF" w:rsidP="002D14CF">
            <w:r>
              <w:t xml:space="preserve">Pécsi Törvényszék Cégbírósága </w:t>
            </w:r>
          </w:p>
          <w:p w:rsidR="002D14CF" w:rsidRDefault="002D14CF" w:rsidP="002D14CF">
            <w:r>
              <w:t xml:space="preserve">Gyulai Törvényszék Cégbírósága </w:t>
            </w:r>
          </w:p>
          <w:p w:rsidR="002D14CF" w:rsidRDefault="002D14CF" w:rsidP="002D14CF">
            <w:r>
              <w:t>Miskolci Törvényszék Cégbírósága</w:t>
            </w:r>
          </w:p>
          <w:p w:rsidR="002D14CF" w:rsidRDefault="002D14CF" w:rsidP="002D14CF">
            <w:r>
              <w:t xml:space="preserve">Szegedi Törvényszék Cégbírósága </w:t>
            </w:r>
          </w:p>
          <w:p w:rsidR="002D14CF" w:rsidRDefault="002D14CF" w:rsidP="002D14CF">
            <w:r>
              <w:t xml:space="preserve">Székesfehérvári Törvényszék Cégbírósága </w:t>
            </w:r>
          </w:p>
          <w:p w:rsidR="002D14CF" w:rsidRDefault="002D14CF" w:rsidP="002D14CF">
            <w:r>
              <w:t>Győri Törvényszék Cégbírósága</w:t>
            </w:r>
          </w:p>
          <w:p w:rsidR="002D14CF" w:rsidRDefault="002D14CF" w:rsidP="002D14CF">
            <w:r>
              <w:t xml:space="preserve">Debreceni Törvényszék Cégbírósága </w:t>
            </w:r>
          </w:p>
          <w:p w:rsidR="002D14CF" w:rsidRDefault="002D14CF" w:rsidP="002D14CF">
            <w:r>
              <w:t xml:space="preserve">Egri Törvényszék Cégbírósága </w:t>
            </w:r>
          </w:p>
          <w:p w:rsidR="002D14CF" w:rsidRDefault="002D14CF" w:rsidP="002D14CF">
            <w:r>
              <w:t xml:space="preserve">Szolnoki Törvényszék Cégbírósága </w:t>
            </w:r>
          </w:p>
          <w:p w:rsidR="002D14CF" w:rsidRDefault="002D14CF" w:rsidP="002D14CF">
            <w:r>
              <w:t xml:space="preserve">Tatabányai Törvényszék Cégbírósága </w:t>
            </w:r>
          </w:p>
          <w:p w:rsidR="002D14CF" w:rsidRDefault="002D14CF" w:rsidP="002D14CF">
            <w:r>
              <w:t>Balassagyarmati Törvényszék Cégbírósága</w:t>
            </w:r>
          </w:p>
          <w:p w:rsidR="002D14CF" w:rsidRDefault="002D14CF" w:rsidP="002D14CF">
            <w:r>
              <w:t>Budapest Környéki Törvényszék Cégbírósága</w:t>
            </w:r>
          </w:p>
          <w:p w:rsidR="002D14CF" w:rsidRDefault="002D14CF" w:rsidP="002D14CF">
            <w:r>
              <w:t xml:space="preserve">Kaposvári Törvényszék Cégbírósága </w:t>
            </w:r>
          </w:p>
          <w:p w:rsidR="002D14CF" w:rsidRDefault="002D14CF" w:rsidP="002D14CF">
            <w:r>
              <w:t>Nyíregyházi Törvényszék Cégbírósága</w:t>
            </w:r>
          </w:p>
          <w:p w:rsidR="002D14CF" w:rsidRDefault="002D14CF" w:rsidP="002D14CF">
            <w:r>
              <w:t xml:space="preserve">Szekszárdi Törvényszék Cégbírósága </w:t>
            </w:r>
          </w:p>
          <w:p w:rsidR="002D14CF" w:rsidRDefault="002D14CF" w:rsidP="002D14CF">
            <w:r>
              <w:t xml:space="preserve">Szombathelyi Törvényszék Cégbírósága </w:t>
            </w:r>
          </w:p>
          <w:p w:rsidR="002D14CF" w:rsidRDefault="002D14CF" w:rsidP="002D14CF">
            <w:r>
              <w:t>Veszprémi Törvényszék Cégbírósága</w:t>
            </w:r>
          </w:p>
          <w:p w:rsidR="007E79F4" w:rsidRPr="007E79F4" w:rsidRDefault="002D14CF" w:rsidP="002D14CF">
            <w:r>
              <w:t>Zalaegerszegi Törvényszék Cégbírósága</w:t>
            </w:r>
          </w:p>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Ajánlattevő cégjegyzékszáma: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Belföldi adószáma: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Pénzforgalmi jelzőszám</w:t>
            </w:r>
            <w:r w:rsidRPr="007E79F4">
              <w:rPr>
                <w:b/>
                <w:vertAlign w:val="superscript"/>
              </w:rPr>
              <w:footnoteReference w:id="11"/>
            </w:r>
            <w:r w:rsidRPr="007E79F4">
              <w:rPr>
                <w:b/>
              </w:rPr>
              <w:t>:</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Képviselő neve:</w:t>
            </w:r>
          </w:p>
        </w:tc>
        <w:tc>
          <w:tcPr>
            <w:tcW w:w="5760" w:type="dxa"/>
            <w:vAlign w:val="center"/>
          </w:tcPr>
          <w:p w:rsidR="007E79F4" w:rsidRPr="007E79F4" w:rsidRDefault="007E79F4" w:rsidP="007E79F4"/>
        </w:tc>
      </w:tr>
    </w:tbl>
    <w:p w:rsidR="007E79F4" w:rsidRPr="007E79F4" w:rsidRDefault="007E79F4" w:rsidP="007E79F4">
      <w:pPr>
        <w:ind w:left="-142"/>
        <w:jc w:val="both"/>
        <w:rPr>
          <w:rFonts w:eastAsia="Times"/>
          <w:b/>
        </w:rPr>
      </w:pPr>
    </w:p>
    <w:p w:rsidR="00903D2D" w:rsidRDefault="00903D2D" w:rsidP="007E79F4">
      <w:pPr>
        <w:ind w:left="-142"/>
        <w:jc w:val="both"/>
        <w:rPr>
          <w:rFonts w:eastAsia="Times"/>
          <w:b/>
        </w:rPr>
      </w:pPr>
    </w:p>
    <w:p w:rsidR="00903D2D" w:rsidRDefault="00903D2D" w:rsidP="007E79F4">
      <w:pPr>
        <w:ind w:left="-142"/>
        <w:jc w:val="both"/>
        <w:rPr>
          <w:rFonts w:eastAsia="Times"/>
          <w:b/>
        </w:rPr>
      </w:pPr>
    </w:p>
    <w:p w:rsidR="000D55DE" w:rsidRDefault="000D55DE">
      <w:pPr>
        <w:rPr>
          <w:rFonts w:eastAsia="Times"/>
          <w:b/>
        </w:rPr>
      </w:pPr>
      <w:r>
        <w:rPr>
          <w:rFonts w:eastAsia="Times"/>
          <w:b/>
        </w:rPr>
        <w:br w:type="page"/>
      </w:r>
    </w:p>
    <w:p w:rsidR="007E79F4" w:rsidRPr="007E79F4" w:rsidRDefault="007E79F4" w:rsidP="007E79F4">
      <w:pPr>
        <w:ind w:left="-142"/>
        <w:jc w:val="both"/>
        <w:rPr>
          <w:rFonts w:eastAsia="Times"/>
          <w:b/>
        </w:rPr>
      </w:pPr>
      <w:r w:rsidRPr="007E79F4">
        <w:rPr>
          <w:rFonts w:eastAsia="Times"/>
          <w:b/>
        </w:rPr>
        <w:lastRenderedPageBreak/>
        <w:t>A kapcsolattartó adatai</w:t>
      </w:r>
      <w:r w:rsidRPr="007E79F4">
        <w:rPr>
          <w:b/>
          <w:vertAlign w:val="superscript"/>
        </w:rPr>
        <w:footnoteReference w:id="12"/>
      </w:r>
      <w:r w:rsidRPr="007E79F4">
        <w:rPr>
          <w:rFonts w:eastAsia="Times"/>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7E79F4" w:rsidRPr="007E79F4" w:rsidTr="008E065A">
        <w:trPr>
          <w:trHeight w:val="166"/>
        </w:trPr>
        <w:tc>
          <w:tcPr>
            <w:tcW w:w="5400" w:type="dxa"/>
            <w:shd w:val="clear" w:color="auto" w:fill="F2F2F2"/>
            <w:vAlign w:val="center"/>
          </w:tcPr>
          <w:p w:rsidR="007E79F4" w:rsidRPr="007E79F4" w:rsidRDefault="007E79F4" w:rsidP="007E79F4">
            <w:pPr>
              <w:jc w:val="both"/>
              <w:rPr>
                <w:b/>
              </w:rPr>
            </w:pPr>
            <w:r w:rsidRPr="007E79F4">
              <w:rPr>
                <w:b/>
              </w:rPr>
              <w:t>Kapcsolattartó személy neve:</w:t>
            </w:r>
          </w:p>
        </w:tc>
        <w:tc>
          <w:tcPr>
            <w:tcW w:w="3720" w:type="dxa"/>
            <w:vAlign w:val="center"/>
          </w:tcPr>
          <w:p w:rsidR="007E79F4" w:rsidRPr="007E79F4" w:rsidRDefault="007E79F4" w:rsidP="007E79F4"/>
        </w:tc>
      </w:tr>
      <w:tr w:rsidR="007E79F4" w:rsidRPr="007E79F4" w:rsidTr="008E065A">
        <w:tc>
          <w:tcPr>
            <w:tcW w:w="5400" w:type="dxa"/>
            <w:tcBorders>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telefon vagy mobil száma:</w:t>
            </w:r>
          </w:p>
        </w:tc>
        <w:tc>
          <w:tcPr>
            <w:tcW w:w="3720" w:type="dxa"/>
            <w:tcBorders>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faxszáma:</w:t>
            </w:r>
          </w:p>
        </w:tc>
        <w:tc>
          <w:tcPr>
            <w:tcW w:w="3720" w:type="dxa"/>
            <w:tcBorders>
              <w:top w:val="single" w:sz="4" w:space="0" w:color="auto"/>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rsidR="007E79F4" w:rsidRPr="007E79F4" w:rsidRDefault="007E79F4" w:rsidP="007E79F4">
            <w:pPr>
              <w:jc w:val="both"/>
              <w:rPr>
                <w:b/>
              </w:rPr>
            </w:pPr>
            <w:r w:rsidRPr="007E79F4">
              <w:rPr>
                <w:b/>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rsidR="007E79F4" w:rsidRPr="007E79F4" w:rsidRDefault="007E79F4" w:rsidP="007E79F4"/>
        </w:tc>
      </w:tr>
    </w:tbl>
    <w:p w:rsidR="007E79F4" w:rsidRPr="007E79F4" w:rsidRDefault="007E79F4" w:rsidP="007E79F4">
      <w:pPr>
        <w:ind w:left="-142"/>
        <w:jc w:val="both"/>
        <w:rPr>
          <w:b/>
        </w:rPr>
      </w:pPr>
    </w:p>
    <w:p w:rsidR="007E79F4" w:rsidRPr="007E79F4" w:rsidRDefault="007E79F4" w:rsidP="007E79F4">
      <w:pPr>
        <w:ind w:left="-142" w:right="-360"/>
        <w:jc w:val="both"/>
        <w:rPr>
          <w:snapToGrid w:val="0"/>
        </w:rPr>
      </w:pPr>
      <w:r w:rsidRPr="007E79F4">
        <w:rPr>
          <w:snapToGrid w:val="0"/>
        </w:rPr>
        <w:t>Kelt: …………… ……….. év ……………….. hónap …. napján</w:t>
      </w:r>
    </w:p>
    <w:p w:rsidR="007E79F4" w:rsidRPr="007E79F4" w:rsidRDefault="007E79F4" w:rsidP="007E79F4"/>
    <w:p w:rsidR="007E79F4" w:rsidRPr="007E79F4" w:rsidRDefault="007E79F4" w:rsidP="007E79F4"/>
    <w:p w:rsidR="007E79F4" w:rsidRPr="007E79F4" w:rsidRDefault="007E79F4" w:rsidP="007E79F4"/>
    <w:p w:rsidR="007E79F4" w:rsidRPr="007E79F4" w:rsidRDefault="007E79F4" w:rsidP="007E79F4"/>
    <w:tbl>
      <w:tblPr>
        <w:tblW w:w="3834" w:type="dxa"/>
        <w:jc w:val="right"/>
        <w:tblCellMar>
          <w:left w:w="0" w:type="dxa"/>
          <w:right w:w="0" w:type="dxa"/>
        </w:tblCellMar>
        <w:tblLook w:val="0000" w:firstRow="0" w:lastRow="0" w:firstColumn="0" w:lastColumn="0" w:noHBand="0" w:noVBand="0"/>
      </w:tblPr>
      <w:tblGrid>
        <w:gridCol w:w="3834"/>
      </w:tblGrid>
      <w:tr w:rsidR="007E79F4" w:rsidRPr="007E79F4" w:rsidTr="008E065A">
        <w:trPr>
          <w:jc w:val="right"/>
        </w:trPr>
        <w:tc>
          <w:tcPr>
            <w:tcW w:w="3834" w:type="dxa"/>
            <w:tcBorders>
              <w:top w:val="single" w:sz="8" w:space="0" w:color="auto"/>
              <w:left w:val="nil"/>
              <w:bottom w:val="nil"/>
              <w:right w:val="nil"/>
            </w:tcBorders>
            <w:tcMar>
              <w:top w:w="0" w:type="dxa"/>
              <w:left w:w="108" w:type="dxa"/>
              <w:bottom w:w="0" w:type="dxa"/>
              <w:right w:w="108" w:type="dxa"/>
            </w:tcMar>
          </w:tcPr>
          <w:p w:rsidR="007E79F4" w:rsidRPr="007E79F4" w:rsidRDefault="007E79F4" w:rsidP="007E79F4">
            <w:pPr>
              <w:jc w:val="center"/>
            </w:pPr>
            <w:r w:rsidRPr="007E79F4">
              <w:t>(cégszerű aláírás)</w:t>
            </w:r>
          </w:p>
        </w:tc>
      </w:tr>
    </w:tbl>
    <w:p w:rsidR="005141B0" w:rsidRDefault="005141B0" w:rsidP="005141B0">
      <w:pPr>
        <w:jc w:val="right"/>
        <w:rPr>
          <w:rFonts w:eastAsia="Times"/>
          <w:i/>
          <w:szCs w:val="20"/>
        </w:rPr>
      </w:pPr>
    </w:p>
    <w:p w:rsidR="005E5714" w:rsidRPr="0007471F" w:rsidRDefault="005141B0" w:rsidP="005E5714">
      <w:pPr>
        <w:jc w:val="right"/>
        <w:rPr>
          <w:rFonts w:eastAsia="Times"/>
          <w:szCs w:val="20"/>
        </w:rPr>
      </w:pPr>
      <w:r w:rsidRPr="005141B0">
        <w:rPr>
          <w:rFonts w:eastAsia="Times"/>
          <w:i/>
          <w:szCs w:val="20"/>
        </w:rPr>
        <w:br w:type="page"/>
      </w:r>
      <w:r w:rsidR="005E5714" w:rsidRPr="0007471F">
        <w:rPr>
          <w:rFonts w:eastAsia="Times"/>
          <w:i/>
          <w:szCs w:val="20"/>
        </w:rPr>
        <w:lastRenderedPageBreak/>
        <w:t>2</w:t>
      </w:r>
      <w:r w:rsidR="005E5714">
        <w:rPr>
          <w:rFonts w:eastAsia="Times"/>
          <w:i/>
          <w:szCs w:val="20"/>
        </w:rPr>
        <w:t>/A</w:t>
      </w:r>
      <w:r w:rsidR="005E5714"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2</w:t>
      </w:r>
      <w:r w:rsidRPr="008D1812">
        <w:rPr>
          <w:rFonts w:eastAsia="Times"/>
          <w:b/>
          <w:smallCaps/>
          <w:sz w:val="28"/>
          <w:szCs w:val="20"/>
        </w:rPr>
        <w:t>) bekezdésében előírt, úgynevezett ajánlati nyilatkozat</w:t>
      </w:r>
      <w:r w:rsidRPr="008D1812">
        <w:rPr>
          <w:rFonts w:eastAsia="Times"/>
          <w:b/>
          <w:smallCaps/>
          <w:sz w:val="28"/>
          <w:szCs w:val="20"/>
          <w:vertAlign w:val="superscript"/>
        </w:rPr>
        <w:footnoteReference w:id="13"/>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 xml:space="preserve">Alulírott, ………………………………… mint a(z) …………................................................. </w:t>
      </w:r>
      <w:r w:rsidRPr="0007471F">
        <w:t>cégjegyzésre jogosult képviselője</w:t>
      </w:r>
      <w:r w:rsidRPr="00525111">
        <w:t>,</w:t>
      </w:r>
      <w:r w:rsidRPr="0007471F">
        <w:t xml:space="preserve">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26502B">
        <w:rPr>
          <w:rFonts w:eastAsia="Times"/>
          <w:szCs w:val="20"/>
        </w:rPr>
        <w:t xml:space="preserve">, </w:t>
      </w:r>
      <w:r w:rsidRPr="0007471F">
        <w:rPr>
          <w:rFonts w:eastAsia="Times"/>
          <w:szCs w:val="20"/>
        </w:rPr>
        <w:t xml:space="preserve">mint Ajánlatkérő által kiírt </w:t>
      </w:r>
      <w:r w:rsidR="00DE23EE" w:rsidRPr="00344F52">
        <w:rPr>
          <w:b/>
          <w:i/>
        </w:rPr>
        <w:t>„</w:t>
      </w:r>
      <w:r w:rsidR="003C74F5" w:rsidRPr="003C74F5">
        <w:rPr>
          <w:b/>
          <w:i/>
        </w:rPr>
        <w:t>Intézményi felújítások és fejlesztések</w:t>
      </w:r>
      <w:r w:rsidR="00DE23EE" w:rsidRPr="00344F52">
        <w:rPr>
          <w:b/>
          <w:i/>
        </w:rPr>
        <w:t>”</w:t>
      </w:r>
      <w:r w:rsidR="00CC2694">
        <w:rPr>
          <w:i/>
        </w:rPr>
        <w:t xml:space="preserve"> </w:t>
      </w:r>
      <w:r w:rsidRPr="0007471F">
        <w:rPr>
          <w:rFonts w:eastAsia="Times"/>
          <w:szCs w:val="20"/>
        </w:rPr>
        <w:t>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1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B52BB1">
      <w:pPr>
        <w:numPr>
          <w:ilvl w:val="0"/>
          <w:numId w:val="9"/>
        </w:numPr>
        <w:spacing w:after="120"/>
        <w:jc w:val="both"/>
        <w:rPr>
          <w:rFonts w:eastAsia="Times"/>
        </w:rPr>
      </w:pPr>
      <w:r w:rsidRPr="0007471F">
        <w:rPr>
          <w:rFonts w:eastAsia="Times"/>
          <w:szCs w:val="20"/>
        </w:rPr>
        <w:t>miután a</w:t>
      </w:r>
      <w:r w:rsidR="000D7E74">
        <w:rPr>
          <w:rFonts w:eastAsia="Times"/>
          <w:szCs w:val="20"/>
        </w:rPr>
        <w:t>z ajánlattételi felhívás és az egyéb</w:t>
      </w:r>
      <w:r w:rsidR="005C7273">
        <w:rPr>
          <w:rFonts w:eastAsia="Times"/>
          <w:szCs w:val="20"/>
        </w:rPr>
        <w:t xml:space="preserve"> </w:t>
      </w:r>
      <w:r w:rsidR="001E501C">
        <w:rPr>
          <w:rFonts w:eastAsia="Times"/>
          <w:szCs w:val="20"/>
        </w:rPr>
        <w:t>közbeszerzési dokumentum</w:t>
      </w:r>
      <w:r w:rsidR="005C7273">
        <w:rPr>
          <w:rFonts w:eastAsia="Times"/>
          <w:szCs w:val="20"/>
        </w:rPr>
        <w:t>ok</w:t>
      </w:r>
      <w:r w:rsidR="001E501C">
        <w:rPr>
          <w:rFonts w:eastAsia="Times"/>
          <w:szCs w:val="20"/>
        </w:rPr>
        <w:t xml:space="preserve"> </w:t>
      </w:r>
      <w:r w:rsidR="001E5B73">
        <w:rPr>
          <w:rFonts w:eastAsia="Times"/>
          <w:szCs w:val="20"/>
        </w:rPr>
        <w:t xml:space="preserve">feltételeit </w:t>
      </w:r>
      <w:r w:rsidRPr="0007471F">
        <w:rPr>
          <w:rFonts w:eastAsia="Times"/>
          <w:szCs w:val="20"/>
        </w:rPr>
        <w:t>megvizsgáltuk, azokat elfogadjuk, és a</w:t>
      </w:r>
      <w:r w:rsidR="005C7273">
        <w:rPr>
          <w:rFonts w:eastAsia="Times"/>
          <w:szCs w:val="20"/>
        </w:rPr>
        <w:t>zok feltételei</w:t>
      </w:r>
      <w:r w:rsidRPr="0007471F">
        <w:rPr>
          <w:rFonts w:eastAsia="Times"/>
          <w:szCs w:val="20"/>
        </w:rPr>
        <w:t xml:space="preserve"> szerint ajánlatot teszünk az ajánlatunkban a Felolvasólapon rögzített ajánlati áron</w:t>
      </w:r>
      <w:r>
        <w:rPr>
          <w:rFonts w:eastAsia="Times"/>
          <w:szCs w:val="20"/>
        </w:rPr>
        <w:t>;</w:t>
      </w:r>
    </w:p>
    <w:p w:rsidR="005E5714" w:rsidRPr="00561DA6" w:rsidRDefault="005E5714" w:rsidP="008A6AEA">
      <w:pPr>
        <w:numPr>
          <w:ilvl w:val="0"/>
          <w:numId w:val="9"/>
        </w:numPr>
        <w:spacing w:before="120" w:after="120"/>
        <w:jc w:val="both"/>
      </w:pPr>
      <w:r w:rsidRPr="0007471F">
        <w:rPr>
          <w:rFonts w:eastAsia="Times"/>
          <w:szCs w:val="20"/>
        </w:rPr>
        <w:t xml:space="preserve">nyertességünk esetén készek és képesek vagyunk az ajánlatunkban, valamint a </w:t>
      </w:r>
      <w:r w:rsidR="001E501C">
        <w:rPr>
          <w:rFonts w:eastAsia="Times"/>
          <w:szCs w:val="20"/>
        </w:rPr>
        <w:t xml:space="preserve">közbeszerzési dokumentumokban </w:t>
      </w:r>
      <w:r w:rsidRPr="0007471F">
        <w:rPr>
          <w:rFonts w:eastAsia="Times"/>
          <w:szCs w:val="20"/>
        </w:rPr>
        <w:t>előírt feltételeknek megfelelően a szerződés megkötésére és teljesítésére</w:t>
      </w:r>
      <w:r>
        <w:rPr>
          <w:rFonts w:eastAsia="Times"/>
          <w:szCs w:val="20"/>
        </w:rPr>
        <w:t>;</w:t>
      </w:r>
    </w:p>
    <w:p w:rsidR="00561DA6" w:rsidRDefault="00561DA6" w:rsidP="00561DA6">
      <w:pPr>
        <w:numPr>
          <w:ilvl w:val="0"/>
          <w:numId w:val="9"/>
        </w:numPr>
        <w:spacing w:before="120" w:after="120"/>
        <w:jc w:val="both"/>
      </w:pPr>
      <w:r w:rsidRPr="00C877B1">
        <w:t>a Kbt. 134 § (5) bekezdés szerinti biztosítékot határidőre nyújtani fogjuk;</w:t>
      </w:r>
    </w:p>
    <w:p w:rsidR="00561DA6" w:rsidRPr="000946AD" w:rsidRDefault="00561DA6" w:rsidP="00561DA6">
      <w:pPr>
        <w:spacing w:before="120" w:after="120"/>
        <w:ind w:left="720"/>
        <w:jc w:val="both"/>
      </w:pPr>
    </w:p>
    <w:p w:rsidR="005E5714" w:rsidRDefault="005E5714" w:rsidP="005E5714">
      <w:pPr>
        <w:ind w:right="-360"/>
        <w:jc w:val="both"/>
        <w:rPr>
          <w:snapToGrid w:val="0"/>
        </w:rPr>
      </w:pPr>
      <w:r w:rsidRPr="0007471F">
        <w:rPr>
          <w:snapToGrid w:val="0"/>
        </w:rPr>
        <w:t>Kelt: ……………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5E5714" w:rsidRDefault="005E5714" w:rsidP="005E5714">
      <w:pPr>
        <w:jc w:val="right"/>
        <w:rPr>
          <w:b/>
          <w:caps/>
          <w:sz w:val="28"/>
          <w:szCs w:val="28"/>
        </w:rPr>
      </w:pPr>
    </w:p>
    <w:p w:rsidR="005E5714" w:rsidRDefault="005E5714" w:rsidP="005E5714">
      <w:pPr>
        <w:rPr>
          <w:b/>
          <w:caps/>
          <w:sz w:val="28"/>
          <w:szCs w:val="28"/>
        </w:rPr>
      </w:pPr>
      <w:r>
        <w:rPr>
          <w:b/>
          <w:caps/>
          <w:sz w:val="28"/>
          <w:szCs w:val="28"/>
        </w:rPr>
        <w:br w:type="page"/>
      </w:r>
    </w:p>
    <w:p w:rsidR="005E5714" w:rsidRPr="0007471F" w:rsidRDefault="005E5714" w:rsidP="005E5714">
      <w:pPr>
        <w:jc w:val="right"/>
        <w:rPr>
          <w:rFonts w:eastAsia="Times"/>
          <w:szCs w:val="20"/>
        </w:rPr>
      </w:pPr>
      <w:r w:rsidRPr="0007471F">
        <w:rPr>
          <w:rFonts w:eastAsia="Times"/>
          <w:i/>
          <w:szCs w:val="20"/>
        </w:rPr>
        <w:lastRenderedPageBreak/>
        <w:t>2</w:t>
      </w:r>
      <w:r>
        <w:rPr>
          <w:rFonts w:eastAsia="Times"/>
          <w:i/>
          <w:szCs w:val="20"/>
        </w:rPr>
        <w:t>/B</w:t>
      </w:r>
      <w:r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4</w:t>
      </w:r>
      <w:r w:rsidRPr="008D1812">
        <w:rPr>
          <w:rFonts w:eastAsia="Times"/>
          <w:b/>
          <w:smallCaps/>
          <w:sz w:val="28"/>
          <w:szCs w:val="20"/>
        </w:rPr>
        <w:t>) bekezdésében előírt nyilatkozat</w:t>
      </w:r>
      <w:r w:rsidRPr="008D1812">
        <w:rPr>
          <w:rFonts w:eastAsia="Times"/>
          <w:b/>
          <w:smallCaps/>
          <w:sz w:val="28"/>
          <w:szCs w:val="20"/>
          <w:vertAlign w:val="superscript"/>
        </w:rPr>
        <w:footnoteReference w:id="15"/>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 xml:space="preserve">Alulírott, ………………………………… mint a(z) …………................................................. </w:t>
      </w:r>
      <w:r w:rsidRPr="0007471F">
        <w:t>cégjegyzésre jogosult képviselője</w:t>
      </w:r>
      <w:r w:rsidRPr="001105B7">
        <w:t xml:space="preserve"> </w:t>
      </w:r>
      <w:r>
        <w:t>a(z)</w:t>
      </w:r>
      <w:r w:rsidR="00A87B5A">
        <w:t xml:space="preserve"> </w:t>
      </w:r>
      <w:r w:rsidR="00CC2694" w:rsidRPr="00F1579C">
        <w:rPr>
          <w:rFonts w:eastAsia="Courier New"/>
          <w:b/>
          <w:bCs/>
          <w:lang w:eastAsia="zh-CN"/>
        </w:rPr>
        <w:t>Budapest Főváros XII. kerület Hegyvidéki Önkormányzat</w:t>
      </w:r>
      <w:r w:rsidR="0026502B">
        <w:rPr>
          <w:szCs w:val="20"/>
        </w:rPr>
        <w:t xml:space="preserve">, </w:t>
      </w:r>
      <w:r>
        <w:rPr>
          <w:szCs w:val="20"/>
        </w:rPr>
        <w:t xml:space="preserve">mint Ajánlatkérő által kiírt </w:t>
      </w:r>
      <w:r w:rsidR="00DE23EE" w:rsidRPr="00344F52">
        <w:rPr>
          <w:b/>
          <w:i/>
        </w:rPr>
        <w:t>„</w:t>
      </w:r>
      <w:r w:rsidR="003C74F5" w:rsidRPr="003C74F5">
        <w:rPr>
          <w:b/>
          <w:i/>
        </w:rPr>
        <w:t>Intézményi felújítások és fejlesztések</w:t>
      </w:r>
      <w:r w:rsidR="00DE23EE" w:rsidRPr="00344F52">
        <w:rPr>
          <w:b/>
          <w:i/>
        </w:rPr>
        <w:t>”</w:t>
      </w:r>
      <w:r w:rsidR="00CC2694">
        <w:rPr>
          <w:i/>
        </w:rPr>
        <w:t xml:space="preserve"> </w:t>
      </w:r>
      <w:r w:rsidRPr="0026502B">
        <w:rPr>
          <w:szCs w:val="20"/>
        </w:rPr>
        <w:t>tárgyú közbeszerzési</w:t>
      </w:r>
      <w:r>
        <w:rPr>
          <w:szCs w:val="20"/>
        </w:rPr>
        <w:t xml:space="preserve"> eljárásban</w:t>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spacing w:before="120" w:after="120"/>
        <w:jc w:val="both"/>
      </w:pPr>
      <w:r>
        <w:t>az általam képviselt gazdasági szereplő</w:t>
      </w:r>
    </w:p>
    <w:p w:rsidR="005E5714" w:rsidRDefault="005E5714" w:rsidP="00B52BB1">
      <w:pPr>
        <w:numPr>
          <w:ilvl w:val="1"/>
          <w:numId w:val="8"/>
        </w:numPr>
        <w:tabs>
          <w:tab w:val="num" w:pos="851"/>
        </w:tabs>
        <w:spacing w:before="120" w:after="120"/>
        <w:ind w:left="851" w:hanging="567"/>
        <w:jc w:val="both"/>
      </w:pPr>
      <w:r w:rsidRPr="0007471F">
        <w:rPr>
          <w:bCs/>
        </w:rPr>
        <w:t>a kis- és középvállalkozásokról, fejlődésük támogatásáról szóló</w:t>
      </w:r>
      <w:r w:rsidRPr="0007471F">
        <w:t xml:space="preserve"> 2004. évi XXXIV. törvény</w:t>
      </w:r>
      <w:r w:rsidRPr="0007471F">
        <w:rPr>
          <w:bCs/>
        </w:rPr>
        <w:t xml:space="preserve"> </w:t>
      </w:r>
      <w:r w:rsidRPr="0007471F">
        <w:t xml:space="preserve">értelmében </w:t>
      </w:r>
      <w:proofErr w:type="spellStart"/>
      <w:r w:rsidRPr="0007471F">
        <w:rPr>
          <w:b/>
        </w:rPr>
        <w:t>mikrovállalkozásnak</w:t>
      </w:r>
      <w:proofErr w:type="spellEnd"/>
      <w:r w:rsidRPr="0007471F">
        <w:rPr>
          <w:b/>
        </w:rPr>
        <w:t xml:space="preserve"> / kisvállalkozásnak / középvállalkozásnak</w:t>
      </w:r>
      <w:r w:rsidRPr="0007471F">
        <w:rPr>
          <w:vertAlign w:val="superscript"/>
        </w:rPr>
        <w:footnoteReference w:id="16"/>
      </w:r>
      <w:r w:rsidRPr="0007471F">
        <w:t xml:space="preserve"> minősül.</w:t>
      </w:r>
    </w:p>
    <w:p w:rsidR="005E5714" w:rsidRDefault="005E5714" w:rsidP="00B52BB1">
      <w:pPr>
        <w:numPr>
          <w:ilvl w:val="1"/>
          <w:numId w:val="8"/>
        </w:numPr>
        <w:tabs>
          <w:tab w:val="num" w:pos="851"/>
        </w:tabs>
        <w:spacing w:before="120" w:after="120"/>
        <w:ind w:left="851" w:hanging="567"/>
        <w:jc w:val="both"/>
      </w:pPr>
      <w:r w:rsidRPr="0007471F">
        <w:rPr>
          <w:b/>
        </w:rPr>
        <w:t>nem tartozik</w:t>
      </w:r>
      <w:r w:rsidRPr="0007471F">
        <w:t xml:space="preserve"> a</w:t>
      </w:r>
      <w:r w:rsidRPr="0007471F">
        <w:rPr>
          <w:bCs/>
        </w:rPr>
        <w:t xml:space="preserve"> kis- és középvállalkozásokról, fejlődésük támogatásáról szóló</w:t>
      </w:r>
      <w:r w:rsidRPr="0007471F">
        <w:t xml:space="preserve"> 2004. évi XXXIV. </w:t>
      </w:r>
      <w:r w:rsidRPr="0007471F">
        <w:rPr>
          <w:b/>
        </w:rPr>
        <w:t>törvény hatálya alá</w:t>
      </w:r>
      <w:r w:rsidRPr="0007471F">
        <w:t>.</w:t>
      </w:r>
      <w:r w:rsidRPr="0007471F">
        <w:rPr>
          <w:vertAlign w:val="superscript"/>
        </w:rPr>
        <w:footnoteReference w:id="17"/>
      </w:r>
    </w:p>
    <w:p w:rsidR="005E5714" w:rsidRDefault="005E5714" w:rsidP="005E5714">
      <w:pPr>
        <w:ind w:right="-360"/>
        <w:jc w:val="both"/>
        <w:rPr>
          <w:snapToGrid w:val="0"/>
        </w:rPr>
      </w:pPr>
      <w:r w:rsidRPr="0007471F">
        <w:rPr>
          <w:snapToGrid w:val="0"/>
        </w:rPr>
        <w:t>Kelt: ……………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1B4769" w:rsidRDefault="005E5714">
      <w:pPr>
        <w:jc w:val="right"/>
        <w:rPr>
          <w:i/>
          <w:iCs/>
        </w:rPr>
      </w:pPr>
      <w:r w:rsidRPr="0007471F">
        <w:rPr>
          <w:b/>
          <w:caps/>
          <w:sz w:val="28"/>
          <w:szCs w:val="28"/>
        </w:rPr>
        <w:br w:type="page"/>
      </w:r>
    </w:p>
    <w:p w:rsidR="00813F57" w:rsidRDefault="00813F57" w:rsidP="005141B0">
      <w:pPr>
        <w:jc w:val="right"/>
        <w:rPr>
          <w:i/>
          <w:caps/>
        </w:rPr>
      </w:pPr>
    </w:p>
    <w:p w:rsidR="00813F57" w:rsidRPr="00813F57" w:rsidRDefault="00813F57" w:rsidP="00813F57">
      <w:pPr>
        <w:widowControl w:val="0"/>
        <w:suppressAutoHyphens/>
        <w:jc w:val="right"/>
        <w:rPr>
          <w:rFonts w:eastAsia="Times"/>
          <w:i/>
          <w:lang w:eastAsia="ar-SA"/>
        </w:rPr>
      </w:pPr>
      <w:r w:rsidRPr="00813F57">
        <w:rPr>
          <w:i/>
          <w:caps/>
          <w:lang w:eastAsia="ar-SA"/>
        </w:rPr>
        <w:t>3</w:t>
      </w:r>
      <w:r w:rsidRPr="00813F57">
        <w:rPr>
          <w:i/>
          <w:iCs/>
          <w:lang w:eastAsia="ar-SA"/>
        </w:rPr>
        <w:t>. számú melléklet</w:t>
      </w:r>
    </w:p>
    <w:p w:rsidR="00813F57" w:rsidRPr="00813F57" w:rsidRDefault="00813F57" w:rsidP="00813F57">
      <w:pPr>
        <w:widowControl w:val="0"/>
        <w:suppressAutoHyphens/>
        <w:rPr>
          <w:b/>
          <w:caps/>
          <w:sz w:val="28"/>
          <w:szCs w:val="28"/>
          <w:lang w:eastAsia="ar-SA"/>
        </w:rPr>
      </w:pPr>
    </w:p>
    <w:p w:rsidR="00813F57" w:rsidRPr="00813F57" w:rsidRDefault="00813F57" w:rsidP="00813F57">
      <w:pPr>
        <w:widowControl w:val="0"/>
        <w:shd w:val="clear" w:color="auto" w:fill="F2F2F2"/>
        <w:suppressAutoHyphens/>
        <w:ind w:right="-6"/>
        <w:contextualSpacing/>
        <w:jc w:val="center"/>
        <w:outlineLvl w:val="1"/>
        <w:rPr>
          <w:rFonts w:eastAsia="Times"/>
          <w:b/>
          <w:smallCaps/>
          <w:sz w:val="28"/>
          <w:szCs w:val="20"/>
          <w:lang w:eastAsia="ar-SA"/>
        </w:rPr>
      </w:pPr>
      <w:bookmarkStart w:id="58" w:name="_Toc275354693"/>
      <w:r w:rsidRPr="00813F57">
        <w:rPr>
          <w:rFonts w:eastAsia="Times"/>
          <w:b/>
          <w:smallCaps/>
          <w:sz w:val="28"/>
          <w:szCs w:val="20"/>
          <w:lang w:eastAsia="ar-SA"/>
        </w:rPr>
        <w:t>nyilatkozatminta a Kbt. 66. § (6) bekezdésre vonatkozóan</w:t>
      </w:r>
      <w:r w:rsidRPr="00813F57">
        <w:rPr>
          <w:b/>
          <w:smallCaps/>
          <w:sz w:val="28"/>
          <w:szCs w:val="20"/>
          <w:vertAlign w:val="superscript"/>
          <w:lang w:eastAsia="ar-SA"/>
        </w:rPr>
        <w:footnoteReference w:id="18"/>
      </w:r>
      <w:bookmarkEnd w:id="58"/>
    </w:p>
    <w:p w:rsidR="00813F57" w:rsidRDefault="00813F57" w:rsidP="00813F57">
      <w:pPr>
        <w:widowControl w:val="0"/>
        <w:suppressAutoHyphens/>
        <w:jc w:val="both"/>
        <w:rPr>
          <w:b/>
          <w:lang w:eastAsia="ar-SA"/>
        </w:rPr>
      </w:pPr>
    </w:p>
    <w:p w:rsidR="000212F8" w:rsidRPr="00813F57" w:rsidRDefault="000212F8" w:rsidP="00813F57">
      <w:pPr>
        <w:widowControl w:val="0"/>
        <w:suppressAutoHyphens/>
        <w:jc w:val="both"/>
        <w:rPr>
          <w:b/>
          <w:lang w:eastAsia="ar-SA"/>
        </w:rPr>
      </w:pPr>
    </w:p>
    <w:p w:rsidR="00813F57" w:rsidRPr="00813F57" w:rsidRDefault="00813F57" w:rsidP="00813F57">
      <w:pPr>
        <w:widowControl w:val="0"/>
        <w:suppressAutoHyphens/>
        <w:jc w:val="both"/>
        <w:rPr>
          <w:b/>
          <w:lang w:eastAsia="ar-SA"/>
        </w:rPr>
      </w:pPr>
    </w:p>
    <w:p w:rsidR="00813F57" w:rsidRDefault="00813F57" w:rsidP="00D56AE3">
      <w:pPr>
        <w:widowControl w:val="0"/>
        <w:suppressAutoHyphens/>
        <w:spacing w:after="120"/>
        <w:jc w:val="both"/>
        <w:rPr>
          <w:rFonts w:eastAsia="Times"/>
          <w:lang w:eastAsia="ar-SA"/>
        </w:rPr>
      </w:pPr>
      <w:r w:rsidRPr="00813F57">
        <w:rPr>
          <w:rFonts w:eastAsia="Times"/>
          <w:lang w:eastAsia="ar-SA"/>
        </w:rPr>
        <w:t xml:space="preserve">Alulírott ………………………………… a(z) …………................................................. képviselőjeként, </w:t>
      </w:r>
      <w:r w:rsidRPr="00813F57">
        <w:rPr>
          <w:rFonts w:eastAsia="Times"/>
          <w:szCs w:val="20"/>
          <w:lang w:eastAsia="ar-SA"/>
        </w:rPr>
        <w:t xml:space="preserve">a </w:t>
      </w:r>
      <w:r w:rsidR="000212F8" w:rsidRPr="00F1579C">
        <w:rPr>
          <w:rFonts w:eastAsia="Courier New"/>
          <w:b/>
          <w:bCs/>
          <w:lang w:eastAsia="zh-CN"/>
        </w:rPr>
        <w:t>Budapest Főváros XII. kerület Hegyvidéki Önkormányzat</w:t>
      </w:r>
      <w:r w:rsidRPr="00813F57">
        <w:rPr>
          <w:bCs/>
          <w:lang w:eastAsia="ar-SA"/>
        </w:rPr>
        <w:t>,</w:t>
      </w:r>
      <w:r w:rsidRPr="00813F57">
        <w:rPr>
          <w:rFonts w:eastAsia="Times"/>
          <w:szCs w:val="20"/>
          <w:lang w:eastAsia="ar-SA"/>
        </w:rPr>
        <w:t xml:space="preserve"> mint Ajánlatkérő által kiírt </w:t>
      </w:r>
      <w:r w:rsidR="000212F8" w:rsidRPr="00344F52">
        <w:rPr>
          <w:b/>
          <w:i/>
        </w:rPr>
        <w:t>„</w:t>
      </w:r>
      <w:r w:rsidR="003C74F5" w:rsidRPr="003C74F5">
        <w:rPr>
          <w:b/>
          <w:i/>
        </w:rPr>
        <w:t>Intézményi felújítások és fejlesztések</w:t>
      </w:r>
      <w:r w:rsidR="000212F8" w:rsidRPr="00344F52">
        <w:rPr>
          <w:b/>
          <w:i/>
        </w:rPr>
        <w:t>”</w:t>
      </w:r>
      <w:r w:rsidR="000212F8">
        <w:rPr>
          <w:i/>
        </w:rPr>
        <w:t xml:space="preserve"> </w:t>
      </w:r>
      <w:r w:rsidRPr="000212F8">
        <w:rPr>
          <w:rFonts w:eastAsia="Times"/>
          <w:szCs w:val="20"/>
          <w:lang w:eastAsia="ar-SA"/>
        </w:rPr>
        <w:t>tárgyú</w:t>
      </w:r>
      <w:r w:rsidRPr="00813F57">
        <w:rPr>
          <w:rFonts w:eastAsia="Times"/>
          <w:i/>
          <w:szCs w:val="20"/>
          <w:lang w:eastAsia="ar-SA"/>
        </w:rPr>
        <w:t xml:space="preserve"> </w:t>
      </w:r>
      <w:r w:rsidRPr="00813F57">
        <w:rPr>
          <w:rFonts w:eastAsia="Times"/>
          <w:szCs w:val="20"/>
          <w:lang w:eastAsia="ar-SA"/>
        </w:rPr>
        <w:t>közbeszerzési eljárásban</w:t>
      </w:r>
      <w:r w:rsidRPr="00813F57">
        <w:rPr>
          <w:rFonts w:eastAsia="Times"/>
          <w:b/>
          <w:spacing w:val="40"/>
          <w:szCs w:val="20"/>
          <w:lang w:eastAsia="ar-SA"/>
        </w:rPr>
        <w:t xml:space="preserve"> nyilatkozom</w:t>
      </w:r>
      <w:r w:rsidRPr="00813F57">
        <w:rPr>
          <w:rFonts w:eastAsia="Times"/>
          <w:lang w:eastAsia="ar-SA"/>
        </w:rPr>
        <w:t xml:space="preserve"> a Kbt. 66. § (6) bekezdése tekintetében, hogy</w:t>
      </w:r>
    </w:p>
    <w:p w:rsidR="000212F8" w:rsidRPr="00813F57" w:rsidRDefault="000212F8" w:rsidP="00813F57">
      <w:pPr>
        <w:widowControl w:val="0"/>
        <w:suppressAutoHyphens/>
        <w:spacing w:after="120" w:line="360" w:lineRule="auto"/>
        <w:jc w:val="both"/>
        <w:rPr>
          <w:rFonts w:eastAsia="Times"/>
          <w:lang w:eastAsia="ar-SA"/>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3503"/>
      </w:tblGrid>
      <w:tr w:rsidR="00813F57" w:rsidRPr="00813F57" w:rsidTr="008330BF">
        <w:trPr>
          <w:trHeight w:val="389"/>
          <w:jc w:val="center"/>
        </w:trPr>
        <w:tc>
          <w:tcPr>
            <w:tcW w:w="4875" w:type="dxa"/>
            <w:tcBorders>
              <w:top w:val="single" w:sz="12" w:space="0" w:color="auto"/>
              <w:left w:val="single" w:sz="12" w:space="0" w:color="auto"/>
              <w:bottom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 xml:space="preserve">a közbeszerzésnek az a része (részei), amelynek teljesítéséhez alvállalkozót kívánunk igénybe venni (az egyes </w:t>
            </w:r>
            <w:r w:rsidRPr="00813F57">
              <w:rPr>
                <w:b/>
                <w:sz w:val="20"/>
                <w:szCs w:val="20"/>
                <w:u w:val="single"/>
                <w:lang w:eastAsia="ar-SA"/>
              </w:rPr>
              <w:t>feladatok, tevékenységek megjelölése</w:t>
            </w:r>
            <w:r w:rsidRPr="00813F57">
              <w:rPr>
                <w:b/>
                <w:sz w:val="20"/>
                <w:szCs w:val="20"/>
                <w:lang w:eastAsia="ar-SA"/>
              </w:rPr>
              <w:t>):</w:t>
            </w:r>
          </w:p>
        </w:tc>
        <w:tc>
          <w:tcPr>
            <w:tcW w:w="3503" w:type="dxa"/>
            <w:tcBorders>
              <w:top w:val="single" w:sz="12" w:space="0" w:color="auto"/>
              <w:bottom w:val="single" w:sz="12" w:space="0" w:color="auto"/>
              <w:right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ezen részek tekintetében igénybe venni kívánt és az ajánlat benyújtásakor már ismert alvállalkozók neve és székhelye:</w:t>
            </w:r>
          </w:p>
        </w:tc>
      </w:tr>
      <w:tr w:rsidR="00813F57" w:rsidRPr="00813F57" w:rsidTr="008330BF">
        <w:trPr>
          <w:trHeight w:val="389"/>
          <w:jc w:val="center"/>
        </w:trPr>
        <w:tc>
          <w:tcPr>
            <w:tcW w:w="4875" w:type="dxa"/>
            <w:tcBorders>
              <w:top w:val="single" w:sz="12" w:space="0" w:color="auto"/>
              <w:left w:val="single" w:sz="12" w:space="0" w:color="auto"/>
              <w:bottom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r w:rsidRPr="00813F57">
              <w:rPr>
                <w:i/>
                <w:lang w:eastAsia="ar-SA"/>
              </w:rPr>
              <w:t>NINCSEN</w:t>
            </w:r>
            <w:r w:rsidRPr="00813F57">
              <w:rPr>
                <w:i/>
                <w:vertAlign w:val="superscript"/>
                <w:lang w:eastAsia="ar-SA"/>
              </w:rPr>
              <w:footnoteReference w:id="19"/>
            </w:r>
          </w:p>
        </w:tc>
        <w:tc>
          <w:tcPr>
            <w:tcW w:w="3503" w:type="dxa"/>
            <w:tcBorders>
              <w:top w:val="single" w:sz="12" w:space="0" w:color="auto"/>
              <w:bottom w:val="single" w:sz="12" w:space="0" w:color="auto"/>
              <w:right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p>
        </w:tc>
      </w:tr>
    </w:tbl>
    <w:p w:rsidR="00813F57" w:rsidRDefault="00813F57" w:rsidP="00813F57">
      <w:pPr>
        <w:widowControl w:val="0"/>
        <w:suppressAutoHyphens/>
        <w:ind w:right="-360"/>
        <w:jc w:val="both"/>
        <w:rPr>
          <w:snapToGrid w:val="0"/>
          <w:lang w:eastAsia="ar-SA"/>
        </w:rPr>
      </w:pPr>
    </w:p>
    <w:p w:rsidR="000212F8" w:rsidRDefault="000212F8" w:rsidP="00813F57">
      <w:pPr>
        <w:widowControl w:val="0"/>
        <w:suppressAutoHyphens/>
        <w:ind w:right="-360"/>
        <w:jc w:val="both"/>
        <w:rPr>
          <w:snapToGrid w:val="0"/>
          <w:lang w:eastAsia="ar-SA"/>
        </w:rPr>
      </w:pPr>
    </w:p>
    <w:p w:rsidR="000212F8" w:rsidRPr="00813F57" w:rsidRDefault="000212F8"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r w:rsidRPr="00813F57">
        <w:rPr>
          <w:snapToGrid w:val="0"/>
          <w:lang w:eastAsia="ar-SA"/>
        </w:rPr>
        <w:t>Kelt: …………… ……….. év ……………….. hónap …. napján</w:t>
      </w: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813F57" w:rsidRPr="00813F57" w:rsidTr="008330BF">
        <w:trPr>
          <w:jc w:val="right"/>
        </w:trPr>
        <w:tc>
          <w:tcPr>
            <w:tcW w:w="3834" w:type="dxa"/>
            <w:tcBorders>
              <w:top w:val="single" w:sz="8" w:space="0" w:color="auto"/>
              <w:left w:val="nil"/>
              <w:bottom w:val="nil"/>
              <w:right w:val="nil"/>
            </w:tcBorders>
            <w:tcMar>
              <w:top w:w="0" w:type="dxa"/>
              <w:left w:w="108" w:type="dxa"/>
              <w:bottom w:w="0" w:type="dxa"/>
              <w:right w:w="108" w:type="dxa"/>
            </w:tcMar>
          </w:tcPr>
          <w:p w:rsidR="00813F57" w:rsidRPr="00813F57" w:rsidRDefault="00813F57" w:rsidP="00813F57">
            <w:pPr>
              <w:widowControl w:val="0"/>
              <w:suppressAutoHyphens/>
              <w:jc w:val="center"/>
              <w:rPr>
                <w:lang w:eastAsia="ar-SA"/>
              </w:rPr>
            </w:pPr>
            <w:r w:rsidRPr="00813F57">
              <w:rPr>
                <w:lang w:eastAsia="ar-SA"/>
              </w:rPr>
              <w:t>(cégszerű aláírás)</w:t>
            </w:r>
          </w:p>
        </w:tc>
      </w:tr>
    </w:tbl>
    <w:p w:rsidR="00813F57" w:rsidRPr="00813F57" w:rsidRDefault="00813F57" w:rsidP="00813F57">
      <w:pPr>
        <w:widowControl w:val="0"/>
        <w:suppressAutoHyphens/>
        <w:jc w:val="right"/>
        <w:rPr>
          <w:i/>
          <w:iCs/>
          <w:lang w:eastAsia="ar-SA"/>
        </w:rPr>
      </w:pPr>
    </w:p>
    <w:p w:rsidR="00813F57" w:rsidRPr="00813F57" w:rsidRDefault="00813F57" w:rsidP="00813F57">
      <w:pPr>
        <w:widowControl w:val="0"/>
        <w:suppressAutoHyphens/>
        <w:rPr>
          <w:i/>
          <w:iCs/>
          <w:lang w:eastAsia="ar-SA"/>
        </w:rPr>
      </w:pPr>
      <w:r w:rsidRPr="00813F57">
        <w:rPr>
          <w:b/>
          <w:caps/>
          <w:sz w:val="28"/>
          <w:szCs w:val="28"/>
          <w:lang w:eastAsia="ar-SA"/>
        </w:rPr>
        <w:br w:type="page"/>
      </w:r>
    </w:p>
    <w:p w:rsidR="00813F57" w:rsidRDefault="00813F57" w:rsidP="005141B0">
      <w:pPr>
        <w:jc w:val="right"/>
        <w:rPr>
          <w:i/>
          <w:caps/>
        </w:rPr>
      </w:pPr>
    </w:p>
    <w:p w:rsidR="00813F57" w:rsidRDefault="00813F57" w:rsidP="005141B0">
      <w:pPr>
        <w:jc w:val="right"/>
        <w:rPr>
          <w:i/>
          <w:caps/>
        </w:rPr>
      </w:pPr>
    </w:p>
    <w:p w:rsidR="005141B0" w:rsidRPr="005141B0" w:rsidRDefault="00813F57" w:rsidP="005141B0">
      <w:pPr>
        <w:jc w:val="right"/>
        <w:rPr>
          <w:rFonts w:eastAsia="Times"/>
          <w:i/>
        </w:rPr>
      </w:pPr>
      <w:r>
        <w:rPr>
          <w:i/>
          <w:caps/>
        </w:rPr>
        <w:t>4</w:t>
      </w:r>
      <w:r w:rsidR="005141B0" w:rsidRPr="005141B0">
        <w:rPr>
          <w:i/>
          <w:iCs/>
        </w:rPr>
        <w:t>. számú melléklet</w:t>
      </w:r>
    </w:p>
    <w:p w:rsidR="005141B0" w:rsidRPr="005141B0" w:rsidRDefault="005141B0" w:rsidP="005141B0">
      <w:pPr>
        <w:rPr>
          <w:b/>
          <w:caps/>
          <w:sz w:val="28"/>
          <w:szCs w:val="28"/>
        </w:rPr>
      </w:pP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Képviselő ajánlattevő megjelölése</w:t>
      </w:r>
      <w:r w:rsidRPr="008D1812">
        <w:rPr>
          <w:b/>
          <w:smallCaps/>
          <w:sz w:val="28"/>
          <w:szCs w:val="20"/>
          <w:vertAlign w:val="superscript"/>
        </w:rPr>
        <w:footnoteReference w:id="20"/>
      </w:r>
    </w:p>
    <w:p w:rsidR="005141B0" w:rsidRPr="005141B0" w:rsidRDefault="005141B0" w:rsidP="005141B0">
      <w:pPr>
        <w:jc w:val="both"/>
        <w:rPr>
          <w:b/>
        </w:rPr>
      </w:pPr>
    </w:p>
    <w:p w:rsidR="005141B0" w:rsidRPr="005141B0" w:rsidRDefault="005141B0" w:rsidP="005141B0">
      <w:pPr>
        <w:jc w:val="both"/>
        <w:rPr>
          <w:b/>
        </w:rPr>
      </w:pPr>
    </w:p>
    <w:p w:rsidR="005E5714" w:rsidRDefault="005E5714" w:rsidP="005E5714">
      <w:pPr>
        <w:spacing w:after="120"/>
        <w:jc w:val="both"/>
        <w:rPr>
          <w:rFonts w:eastAsia="Times"/>
        </w:rPr>
      </w:pPr>
      <w:r w:rsidRPr="0007471F">
        <w:rPr>
          <w:rFonts w:eastAsia="Times"/>
        </w:rPr>
        <w:t>Alulírott</w:t>
      </w:r>
      <w:r>
        <w:rPr>
          <w:rFonts w:eastAsia="Times"/>
        </w:rPr>
        <w:t>ak</w:t>
      </w:r>
      <w:r w:rsidRPr="0007471F">
        <w:rPr>
          <w:rFonts w:eastAsia="Times"/>
        </w:rPr>
        <w:t xml:space="preserve"> a(z) </w:t>
      </w:r>
      <w:r>
        <w:rPr>
          <w:rFonts w:eastAsia="Times"/>
        </w:rPr>
        <w:t xml:space="preserve">alábbi közös ajánlattevők </w:t>
      </w:r>
      <w:r w:rsidRPr="0007471F">
        <w:rPr>
          <w:rFonts w:eastAsia="Times"/>
        </w:rPr>
        <w:t>képvisel</w:t>
      </w:r>
      <w:r>
        <w:rPr>
          <w:rFonts w:eastAsia="Times"/>
        </w:rPr>
        <w:t xml:space="preserve">etében a Kbt. </w:t>
      </w:r>
      <w:r w:rsidR="006C55C3">
        <w:rPr>
          <w:rFonts w:eastAsia="Times"/>
        </w:rPr>
        <w:t>35</w:t>
      </w:r>
      <w:r>
        <w:rPr>
          <w:rFonts w:eastAsia="Times"/>
        </w:rPr>
        <w:t>. § (1)-(2) bekezdése alapján</w:t>
      </w:r>
      <w:r w:rsidRPr="0007471F">
        <w:rPr>
          <w:rFonts w:eastAsia="Times"/>
        </w:rPr>
        <w:t xml:space="preserve"> </w:t>
      </w:r>
      <w:r w:rsidRPr="0007471F">
        <w:rPr>
          <w:rFonts w:eastAsia="Times"/>
          <w:b/>
          <w:spacing w:val="40"/>
          <w:szCs w:val="20"/>
        </w:rPr>
        <w:t>nyilatkoz</w:t>
      </w:r>
      <w:r>
        <w:rPr>
          <w:rFonts w:eastAsia="Times"/>
          <w:b/>
          <w:spacing w:val="40"/>
          <w:szCs w:val="20"/>
        </w:rPr>
        <w:t xml:space="preserve">zuk, </w:t>
      </w:r>
      <w:r>
        <w:rPr>
          <w:rFonts w:eastAsia="Times"/>
        </w:rPr>
        <w:t xml:space="preserve">hogy </w:t>
      </w:r>
      <w:r w:rsidRPr="0007471F">
        <w:rPr>
          <w:rFonts w:eastAsia="Times"/>
        </w:rPr>
        <w:t>a</w:t>
      </w:r>
      <w:r>
        <w:rPr>
          <w:rFonts w:eastAsia="Times"/>
        </w:rPr>
        <w:t xml:space="preserve">z alábbi ajánlattevők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6C55C3">
        <w:rPr>
          <w:rFonts w:eastAsia="Times"/>
          <w:szCs w:val="20"/>
        </w:rPr>
        <w:t>,</w:t>
      </w:r>
      <w:r w:rsidRPr="0007471F">
        <w:rPr>
          <w:rFonts w:eastAsia="Times"/>
          <w:szCs w:val="20"/>
        </w:rPr>
        <w:t xml:space="preserve"> mint Ajánlatkérő által </w:t>
      </w:r>
      <w:r w:rsidRPr="007620AC">
        <w:rPr>
          <w:rFonts w:eastAsia="Times"/>
          <w:szCs w:val="20"/>
        </w:rPr>
        <w:t xml:space="preserve">kiírt </w:t>
      </w:r>
      <w:r w:rsidR="00DE23EE" w:rsidRPr="00344F52">
        <w:rPr>
          <w:b/>
          <w:i/>
        </w:rPr>
        <w:t>„</w:t>
      </w:r>
      <w:r w:rsidR="003C74F5" w:rsidRPr="003C74F5">
        <w:rPr>
          <w:b/>
          <w:i/>
        </w:rPr>
        <w:t>Intézményi felújítások és fejlesztések</w:t>
      </w:r>
      <w:r w:rsidR="00DE23EE" w:rsidRPr="00344F52">
        <w:rPr>
          <w:b/>
          <w:i/>
        </w:rPr>
        <w:t>”</w:t>
      </w:r>
      <w:r w:rsidR="0090509A" w:rsidRPr="00344F52">
        <w:rPr>
          <w:i/>
        </w:rPr>
        <w:t xml:space="preserve"> </w:t>
      </w:r>
      <w:r w:rsidRPr="007620AC">
        <w:rPr>
          <w:rFonts w:eastAsia="Times"/>
          <w:szCs w:val="20"/>
        </w:rPr>
        <w:t>tárgyú közbeszerzési eljárásban</w:t>
      </w:r>
      <w:r w:rsidRPr="007620AC">
        <w:rPr>
          <w:rFonts w:eastAsia="Times"/>
        </w:rPr>
        <w:t xml:space="preserve"> közösen</w:t>
      </w:r>
      <w:r>
        <w:rPr>
          <w:rFonts w:eastAsia="Times"/>
        </w:rPr>
        <w:t xml:space="preserve"> tesznek ajánlatot és maguk közül a közbeszerzési eljárásban a közös ajánlattevők nevében történő eljárásra az alábbi képviselőt jelölik és hatalmazzák meg:</w:t>
      </w:r>
    </w:p>
    <w:p w:rsidR="009D0881" w:rsidRDefault="009D0881" w:rsidP="005E5714">
      <w:pPr>
        <w:spacing w:after="120"/>
        <w:jc w:val="both"/>
        <w:rPr>
          <w:rFonts w:eastAsia="Times"/>
        </w:rPr>
      </w:pPr>
    </w:p>
    <w:p w:rsidR="005E5714" w:rsidRDefault="005E5714" w:rsidP="005E5714">
      <w:pPr>
        <w:spacing w:after="120"/>
        <w:jc w:val="both"/>
        <w:rPr>
          <w:rFonts w:eastAsia="Times"/>
        </w:rPr>
      </w:pPr>
      <w:r w:rsidRPr="006C55C3">
        <w:rPr>
          <w:rFonts w:eastAsia="Times"/>
        </w:rPr>
        <w:t>A közös ajánlattevők felsorolása:</w:t>
      </w:r>
    </w:p>
    <w:p w:rsidR="005E5714" w:rsidRDefault="005E5714" w:rsidP="00C04DD3">
      <w:pPr>
        <w:pStyle w:val="Listaszerbekezds"/>
        <w:numPr>
          <w:ilvl w:val="0"/>
          <w:numId w:val="21"/>
        </w:numPr>
        <w:spacing w:after="120"/>
        <w:jc w:val="both"/>
        <w:rPr>
          <w:rFonts w:eastAsia="Times"/>
        </w:rPr>
      </w:pPr>
      <w:r>
        <w:rPr>
          <w:rFonts w:eastAsia="Times"/>
        </w:rPr>
        <w:t>…………………………</w:t>
      </w:r>
    </w:p>
    <w:p w:rsidR="005E5714" w:rsidRDefault="005E5714" w:rsidP="00C04DD3">
      <w:pPr>
        <w:pStyle w:val="Listaszerbekezds"/>
        <w:numPr>
          <w:ilvl w:val="0"/>
          <w:numId w:val="21"/>
        </w:numPr>
        <w:spacing w:after="120"/>
        <w:jc w:val="both"/>
        <w:rPr>
          <w:rFonts w:eastAsia="Times"/>
        </w:rPr>
      </w:pPr>
      <w:r>
        <w:rPr>
          <w:rFonts w:eastAsia="Times"/>
        </w:rPr>
        <w:t>…………………………</w:t>
      </w:r>
    </w:p>
    <w:p w:rsidR="005E5714" w:rsidRPr="00B54792" w:rsidRDefault="005E5714" w:rsidP="00C04DD3">
      <w:pPr>
        <w:pStyle w:val="Listaszerbekezds"/>
        <w:numPr>
          <w:ilvl w:val="0"/>
          <w:numId w:val="21"/>
        </w:numPr>
        <w:spacing w:after="120"/>
        <w:jc w:val="both"/>
        <w:rPr>
          <w:rFonts w:eastAsia="Times"/>
        </w:rPr>
      </w:pPr>
      <w:r>
        <w:rPr>
          <w:rFonts w:eastAsia="Times"/>
        </w:rPr>
        <w:t>…………………………</w:t>
      </w:r>
    </w:p>
    <w:p w:rsidR="005E5714" w:rsidRDefault="005E5714" w:rsidP="005E5714">
      <w:pPr>
        <w:spacing w:after="120"/>
        <w:jc w:val="both"/>
        <w:rPr>
          <w:rFonts w:eastAsia="Times"/>
        </w:rPr>
      </w:pPr>
      <w:r>
        <w:rPr>
          <w:rFonts w:eastAsia="Times"/>
        </w:rPr>
        <w:t>A</w:t>
      </w:r>
      <w:r w:rsidRPr="00770A15">
        <w:rPr>
          <w:rFonts w:eastAsia="Times"/>
        </w:rPr>
        <w:t xml:space="preserve"> közbeszerzési eljárásban a közös ajánlattevők nevében eljárni jogosult képviselő</w:t>
      </w:r>
      <w:r>
        <w:rPr>
          <w:rFonts w:eastAsia="Times"/>
        </w:rPr>
        <w:t xml:space="preserve"> ajánlattevő</w:t>
      </w:r>
      <w:r w:rsidRPr="00770A15">
        <w:rPr>
          <w:rFonts w:eastAsia="Times"/>
        </w:rPr>
        <w:t xml:space="preserve"> megjelöl</w:t>
      </w:r>
      <w:r>
        <w:rPr>
          <w:rFonts w:eastAsia="Times"/>
        </w:rPr>
        <w:t>ése:</w:t>
      </w:r>
    </w:p>
    <w:p w:rsidR="005E5714" w:rsidRDefault="005E5714" w:rsidP="005E5714">
      <w:pPr>
        <w:spacing w:after="120"/>
        <w:jc w:val="both"/>
        <w:rPr>
          <w:rFonts w:eastAsia="Times"/>
        </w:rPr>
      </w:pPr>
      <w:r>
        <w:rPr>
          <w:rFonts w:eastAsia="Times"/>
        </w:rPr>
        <w:t>…………………………</w:t>
      </w:r>
    </w:p>
    <w:p w:rsidR="00F01507" w:rsidRDefault="00F01507" w:rsidP="00F01507">
      <w:pPr>
        <w:ind w:right="-360"/>
        <w:jc w:val="both"/>
        <w:rPr>
          <w:snapToGrid w:val="0"/>
        </w:rPr>
      </w:pPr>
    </w:p>
    <w:p w:rsidR="00B54792" w:rsidRDefault="00B54792" w:rsidP="00B54792">
      <w:pPr>
        <w:spacing w:after="120"/>
        <w:jc w:val="both"/>
        <w:rPr>
          <w:rFonts w:eastAsia="Times"/>
        </w:rPr>
      </w:pPr>
    </w:p>
    <w:p w:rsidR="005E5714" w:rsidRPr="0007471F" w:rsidRDefault="005E5714" w:rsidP="005E5714">
      <w:pPr>
        <w:ind w:right="-360"/>
        <w:jc w:val="both"/>
        <w:rPr>
          <w:snapToGrid w:val="0"/>
        </w:rPr>
      </w:pPr>
      <w:r w:rsidRPr="0007471F">
        <w:rPr>
          <w:snapToGrid w:val="0"/>
        </w:rPr>
        <w:t>Kelt: …………… ……….. év ……………….. hónap …. napján</w:t>
      </w:r>
    </w:p>
    <w:p w:rsidR="005E5714" w:rsidRPr="0007471F" w:rsidRDefault="005E5714" w:rsidP="005E5714">
      <w:pPr>
        <w:ind w:right="-360"/>
        <w:jc w:val="both"/>
        <w:rPr>
          <w:snapToGrid w:val="0"/>
        </w:rPr>
      </w:pPr>
    </w:p>
    <w:p w:rsidR="005E5714" w:rsidRDefault="005E5714" w:rsidP="005E5714"/>
    <w:p w:rsidR="009D0881" w:rsidRDefault="009D0881"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Default="005E5714" w:rsidP="005E5714">
            <w:pPr>
              <w:jc w:val="center"/>
            </w:pPr>
            <w:r w:rsidRPr="0007471F">
              <w:t>(cégszerű aláírás)</w:t>
            </w:r>
          </w:p>
        </w:tc>
      </w:tr>
    </w:tbl>
    <w:p w:rsidR="005E5714" w:rsidRDefault="005E5714" w:rsidP="005E5714"/>
    <w:p w:rsidR="005E5714" w:rsidRPr="0007471F" w:rsidRDefault="005E5714" w:rsidP="005E5714"/>
    <w:p w:rsidR="00B3243F" w:rsidRDefault="00B3243F">
      <w:pPr>
        <w:rPr>
          <w:i/>
          <w:iCs/>
        </w:rPr>
      </w:pPr>
      <w:r>
        <w:rPr>
          <w:i/>
          <w:iCs/>
        </w:rPr>
        <w:br w:type="page"/>
      </w:r>
    </w:p>
    <w:p w:rsidR="005141B0" w:rsidRPr="005141B0" w:rsidRDefault="00813F57" w:rsidP="00B54792">
      <w:pPr>
        <w:jc w:val="right"/>
        <w:rPr>
          <w:b/>
          <w:caps/>
          <w:sz w:val="28"/>
          <w:szCs w:val="28"/>
        </w:rPr>
      </w:pPr>
      <w:r>
        <w:rPr>
          <w:i/>
          <w:iCs/>
        </w:rPr>
        <w:lastRenderedPageBreak/>
        <w:t>5</w:t>
      </w:r>
      <w:r w:rsidR="005141B0" w:rsidRPr="005141B0">
        <w:rPr>
          <w:i/>
          <w:iCs/>
        </w:rPr>
        <w:t>/A. számú melléklet</w:t>
      </w:r>
    </w:p>
    <w:p w:rsidR="005141B0" w:rsidRPr="005141B0" w:rsidRDefault="005141B0" w:rsidP="005141B0">
      <w:pPr>
        <w:jc w:val="center"/>
        <w:rPr>
          <w:rFonts w:eastAsia="Times"/>
          <w:b/>
          <w:szCs w:val="20"/>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9" w:name="_Toc275354694"/>
      <w:r w:rsidRPr="008D1812">
        <w:rPr>
          <w:rFonts w:eastAsia="Times"/>
          <w:b/>
          <w:smallCaps/>
          <w:sz w:val="28"/>
          <w:szCs w:val="20"/>
        </w:rPr>
        <w:t>Ajánlattevői nyilatkozat a kizáró okokról</w:t>
      </w:r>
      <w:bookmarkEnd w:id="59"/>
    </w:p>
    <w:p w:rsidR="005141B0" w:rsidRPr="005141B0" w:rsidRDefault="005141B0" w:rsidP="005141B0">
      <w:pPr>
        <w:jc w:val="right"/>
        <w:rPr>
          <w:rFonts w:eastAsia="Times"/>
          <w:b/>
        </w:rPr>
      </w:pPr>
    </w:p>
    <w:p w:rsidR="005141B0" w:rsidRPr="005141B0" w:rsidRDefault="005141B0" w:rsidP="005141B0">
      <w:pPr>
        <w:jc w:val="right"/>
        <w:rPr>
          <w:rFonts w:eastAsia="Times"/>
          <w:b/>
        </w:rPr>
      </w:pPr>
    </w:p>
    <w:p w:rsidR="005E5714" w:rsidRPr="005141B0" w:rsidRDefault="005141B0" w:rsidP="005E5714">
      <w:pPr>
        <w:jc w:val="both"/>
      </w:pPr>
      <w:r w:rsidRPr="005141B0">
        <w:rPr>
          <w:rFonts w:eastAsia="Times"/>
        </w:rPr>
        <w:t xml:space="preserve">Alulírott ………………………………… a(z) …………................................................. képviselőjeként </w:t>
      </w:r>
      <w:r w:rsidR="005E5714">
        <w:t xml:space="preserve">a(z) </w:t>
      </w:r>
      <w:r w:rsidR="005E5714">
        <w:rPr>
          <w:szCs w:val="20"/>
        </w:rPr>
        <w:t xml:space="preserve"> </w:t>
      </w:r>
      <w:r w:rsidR="00CC2694" w:rsidRPr="00F1579C">
        <w:rPr>
          <w:rFonts w:eastAsia="Courier New"/>
          <w:b/>
          <w:bCs/>
          <w:lang w:eastAsia="zh-CN"/>
        </w:rPr>
        <w:t>Budapest Főváros XII. kerület Hegyvidéki Önkormányzat</w:t>
      </w:r>
      <w:r w:rsidR="006C55C3">
        <w:rPr>
          <w:szCs w:val="20"/>
        </w:rPr>
        <w:t xml:space="preserve">, </w:t>
      </w:r>
      <w:r w:rsidR="005E5714">
        <w:rPr>
          <w:szCs w:val="20"/>
        </w:rPr>
        <w:t xml:space="preserve">mint Ajánlatkérő által kiírt </w:t>
      </w:r>
      <w:r w:rsidR="00DE23EE" w:rsidRPr="00344F52">
        <w:rPr>
          <w:b/>
          <w:i/>
        </w:rPr>
        <w:t>„</w:t>
      </w:r>
      <w:r w:rsidR="003C74F5" w:rsidRPr="003C74F5">
        <w:rPr>
          <w:b/>
          <w:i/>
        </w:rPr>
        <w:t>Intézményi felújítások és fejlesztések</w:t>
      </w:r>
      <w:r w:rsidR="0090509A" w:rsidRPr="00344F52">
        <w:rPr>
          <w:b/>
          <w:i/>
        </w:rPr>
        <w:t>”</w:t>
      </w:r>
      <w:r w:rsidR="0090509A" w:rsidRPr="007620AC">
        <w:rPr>
          <w:szCs w:val="20"/>
        </w:rPr>
        <w:t xml:space="preserve"> </w:t>
      </w:r>
      <w:r w:rsidR="005E5714" w:rsidRPr="007620AC">
        <w:rPr>
          <w:szCs w:val="20"/>
        </w:rPr>
        <w:t>tárgyú</w:t>
      </w:r>
      <w:r w:rsidR="005E5714">
        <w:rPr>
          <w:szCs w:val="20"/>
        </w:rPr>
        <w:t xml:space="preserve"> közbeszerzési eljárásban</w:t>
      </w:r>
      <w:r w:rsidR="005E5714"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 </w:t>
      </w:r>
      <w:r w:rsidR="005E5714">
        <w:rPr>
          <w:rFonts w:eastAsia="Times"/>
        </w:rPr>
        <w:t xml:space="preserve">nem tartozik </w:t>
      </w:r>
      <w:r w:rsidR="005E5714" w:rsidRPr="005141B0">
        <w:t xml:space="preserve">a </w:t>
      </w:r>
      <w:r w:rsidR="006C55C3" w:rsidRPr="003704AF">
        <w:rPr>
          <w:lang w:eastAsia="en-GB"/>
        </w:rPr>
        <w:t xml:space="preserve">Kbt. </w:t>
      </w:r>
      <w:r w:rsidR="006C55C3">
        <w:rPr>
          <w:lang w:eastAsia="en-GB"/>
        </w:rPr>
        <w:t>62</w:t>
      </w:r>
      <w:r w:rsidR="006C55C3" w:rsidRPr="003704AF">
        <w:rPr>
          <w:lang w:eastAsia="en-GB"/>
        </w:rPr>
        <w:t xml:space="preserve">. § (1) </w:t>
      </w:r>
      <w:proofErr w:type="spellStart"/>
      <w:r w:rsidR="006C55C3" w:rsidRPr="003704AF">
        <w:rPr>
          <w:lang w:eastAsia="en-GB"/>
        </w:rPr>
        <w:t>bek</w:t>
      </w:r>
      <w:proofErr w:type="spellEnd"/>
      <w:r w:rsidR="006C55C3" w:rsidRPr="003704AF">
        <w:rPr>
          <w:lang w:eastAsia="en-GB"/>
        </w:rPr>
        <w:t xml:space="preserve">. </w:t>
      </w:r>
      <w:r w:rsidR="006C55C3">
        <w:rPr>
          <w:lang w:eastAsia="en-GB"/>
        </w:rPr>
        <w:t>g</w:t>
      </w:r>
      <w:r w:rsidR="006C55C3" w:rsidRPr="003704AF">
        <w:rPr>
          <w:lang w:eastAsia="en-GB"/>
        </w:rPr>
        <w:t>)</w:t>
      </w:r>
      <w:proofErr w:type="spellStart"/>
      <w:r w:rsidR="006C55C3" w:rsidRPr="003704AF">
        <w:rPr>
          <w:lang w:eastAsia="en-GB"/>
        </w:rPr>
        <w:t>-</w:t>
      </w:r>
      <w:r w:rsidR="006C55C3">
        <w:rPr>
          <w:lang w:eastAsia="en-GB"/>
        </w:rPr>
        <w:t>k</w:t>
      </w:r>
      <w:proofErr w:type="spellEnd"/>
      <w:r w:rsidR="006C55C3" w:rsidRPr="003704AF">
        <w:rPr>
          <w:lang w:eastAsia="en-GB"/>
        </w:rPr>
        <w:t>)</w:t>
      </w:r>
      <w:r w:rsidR="006C55C3">
        <w:rPr>
          <w:lang w:eastAsia="en-GB"/>
        </w:rPr>
        <w:t xml:space="preserve"> és m)</w:t>
      </w:r>
      <w:r w:rsidR="006C55C3" w:rsidRPr="003704AF">
        <w:rPr>
          <w:lang w:eastAsia="en-GB"/>
        </w:rPr>
        <w:t xml:space="preserve"> </w:t>
      </w:r>
      <w:r w:rsidR="008155C7">
        <w:rPr>
          <w:lang w:eastAsia="en-GB"/>
        </w:rPr>
        <w:t xml:space="preserve">és q) </w:t>
      </w:r>
      <w:r w:rsidR="005E5714" w:rsidRPr="006C55C3">
        <w:rPr>
          <w:lang w:eastAsia="en-GB"/>
        </w:rPr>
        <w:t xml:space="preserve">pontokban </w:t>
      </w:r>
      <w:r w:rsidR="005E5714">
        <w:t xml:space="preserve">felsorolt </w:t>
      </w:r>
      <w:r w:rsidR="005E5714" w:rsidRPr="005141B0">
        <w:t>kizáró okok hatálya alá.</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jc w:val="both"/>
        <w:rPr>
          <w:rFonts w:eastAsia="Times"/>
        </w:rPr>
      </w:pPr>
      <w:r w:rsidRPr="005141B0">
        <w:rPr>
          <w:rFonts w:eastAsia="Times"/>
        </w:rPr>
        <w:t xml:space="preserve">Az általam képviselt gazdasági szereplő nem vesz igénybe a szerződés teljesítéséhez a Kbt. </w:t>
      </w:r>
      <w:r w:rsidR="00843142">
        <w:rPr>
          <w:lang w:eastAsia="en-GB"/>
        </w:rPr>
        <w:t>62</w:t>
      </w:r>
      <w:r w:rsidR="00843142" w:rsidRPr="003704AF">
        <w:rPr>
          <w:lang w:eastAsia="en-GB"/>
        </w:rPr>
        <w:t xml:space="preserve">. § (1) </w:t>
      </w:r>
      <w:proofErr w:type="spellStart"/>
      <w:r w:rsidR="00843142" w:rsidRPr="003704AF">
        <w:rPr>
          <w:lang w:eastAsia="en-GB"/>
        </w:rPr>
        <w:t>bek</w:t>
      </w:r>
      <w:proofErr w:type="spellEnd"/>
      <w:r w:rsidR="00843142" w:rsidRPr="003704AF">
        <w:rPr>
          <w:lang w:eastAsia="en-GB"/>
        </w:rPr>
        <w:t xml:space="preserve">. </w:t>
      </w:r>
      <w:r w:rsidR="00843142">
        <w:rPr>
          <w:lang w:eastAsia="en-GB"/>
        </w:rPr>
        <w:t>g</w:t>
      </w:r>
      <w:r w:rsidR="00843142" w:rsidRPr="003704AF">
        <w:rPr>
          <w:lang w:eastAsia="en-GB"/>
        </w:rPr>
        <w:t>)</w:t>
      </w:r>
      <w:proofErr w:type="spellStart"/>
      <w:r w:rsidR="00843142" w:rsidRPr="003704AF">
        <w:rPr>
          <w:lang w:eastAsia="en-GB"/>
        </w:rPr>
        <w:t>-</w:t>
      </w:r>
      <w:r w:rsidR="00843142">
        <w:rPr>
          <w:lang w:eastAsia="en-GB"/>
        </w:rPr>
        <w:t>k</w:t>
      </w:r>
      <w:proofErr w:type="spellEnd"/>
      <w:r w:rsidR="00843142" w:rsidRPr="003704AF">
        <w:rPr>
          <w:lang w:eastAsia="en-GB"/>
        </w:rPr>
        <w:t>)</w:t>
      </w:r>
      <w:r w:rsidR="00843142">
        <w:rPr>
          <w:lang w:eastAsia="en-GB"/>
        </w:rPr>
        <w:t xml:space="preserve"> és m)</w:t>
      </w:r>
      <w:r w:rsidR="00843142" w:rsidRPr="003704AF">
        <w:rPr>
          <w:lang w:eastAsia="en-GB"/>
        </w:rPr>
        <w:t xml:space="preserve"> </w:t>
      </w:r>
      <w:r w:rsidR="008155C7">
        <w:rPr>
          <w:lang w:eastAsia="en-GB"/>
        </w:rPr>
        <w:t xml:space="preserve">és q) </w:t>
      </w:r>
      <w:r w:rsidR="00843142">
        <w:rPr>
          <w:lang w:eastAsia="en-GB"/>
        </w:rPr>
        <w:t xml:space="preserve">pontok </w:t>
      </w:r>
      <w:r w:rsidRPr="005141B0">
        <w:rPr>
          <w:rFonts w:eastAsia="Times"/>
        </w:rPr>
        <w:t>szerinti kizáró okok hatálya alá eső alvállalkozót</w:t>
      </w:r>
      <w:r w:rsidR="00DC1DBE">
        <w:rPr>
          <w:rFonts w:eastAsia="Times"/>
        </w:rPr>
        <w:t>.</w:t>
      </w:r>
      <w:r w:rsidRPr="005141B0">
        <w:rPr>
          <w:rFonts w:eastAsia="Times"/>
        </w:rPr>
        <w:t xml:space="preserve"> </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ind w:right="-360"/>
        <w:jc w:val="both"/>
        <w:rPr>
          <w:snapToGrid w:val="0"/>
        </w:rPr>
      </w:pPr>
      <w:r w:rsidRPr="005141B0">
        <w:rPr>
          <w:snapToGrid w:val="0"/>
        </w:rPr>
        <w:t>Kelt: …………… ……….. év ……………….. hónap …. napján</w:t>
      </w:r>
    </w:p>
    <w:p w:rsidR="005141B0" w:rsidRPr="005141B0" w:rsidRDefault="005141B0" w:rsidP="005141B0">
      <w:pPr>
        <w:ind w:right="-360"/>
        <w:jc w:val="both"/>
        <w:rPr>
          <w:snapToGrid w:val="0"/>
        </w:rPr>
      </w:pPr>
    </w:p>
    <w:p w:rsidR="005141B0" w:rsidRPr="005141B0" w:rsidRDefault="005141B0" w:rsidP="005141B0">
      <w:pPr>
        <w:ind w:right="-360"/>
        <w:jc w:val="both"/>
        <w:rPr>
          <w:snapToGrid w:val="0"/>
        </w:rPr>
      </w:pPr>
    </w:p>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5141B0" w:rsidRPr="005141B0" w:rsidRDefault="005141B0" w:rsidP="005141B0">
      <w:pPr>
        <w:jc w:val="right"/>
        <w:rPr>
          <w:rFonts w:eastAsia="Times"/>
          <w:szCs w:val="20"/>
        </w:rPr>
      </w:pPr>
    </w:p>
    <w:p w:rsidR="00B06428" w:rsidRDefault="005141B0" w:rsidP="005141B0">
      <w:pPr>
        <w:jc w:val="right"/>
        <w:rPr>
          <w:rFonts w:eastAsia="Times"/>
          <w:szCs w:val="20"/>
        </w:rPr>
      </w:pPr>
      <w:r w:rsidRPr="005141B0">
        <w:rPr>
          <w:rFonts w:eastAsia="Times"/>
          <w:szCs w:val="20"/>
        </w:rPr>
        <w:br w:type="page"/>
      </w:r>
    </w:p>
    <w:p w:rsidR="005141B0" w:rsidRPr="005141B0" w:rsidRDefault="00813F57" w:rsidP="005141B0">
      <w:pPr>
        <w:jc w:val="right"/>
        <w:rPr>
          <w:b/>
          <w:caps/>
          <w:sz w:val="28"/>
          <w:szCs w:val="28"/>
        </w:rPr>
      </w:pPr>
      <w:r>
        <w:rPr>
          <w:i/>
          <w:iCs/>
        </w:rPr>
        <w:lastRenderedPageBreak/>
        <w:t>5</w:t>
      </w:r>
      <w:r w:rsidR="005141B0" w:rsidRPr="005141B0">
        <w:rPr>
          <w:i/>
          <w:iCs/>
        </w:rPr>
        <w:t>/B. számú melléklet</w:t>
      </w: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Ajánlattevői nyilatkozat a Kbt. </w:t>
      </w:r>
      <w:r w:rsidR="00843142" w:rsidRPr="008D1812">
        <w:rPr>
          <w:rFonts w:eastAsia="Times"/>
          <w:b/>
          <w:smallCaps/>
          <w:sz w:val="28"/>
          <w:szCs w:val="20"/>
        </w:rPr>
        <w:t>62</w:t>
      </w:r>
      <w:r w:rsidRPr="008D1812">
        <w:rPr>
          <w:rFonts w:eastAsia="Times"/>
          <w:b/>
          <w:smallCaps/>
          <w:sz w:val="28"/>
          <w:szCs w:val="20"/>
        </w:rPr>
        <w:t xml:space="preserve">. § (1) bekezdés </w:t>
      </w:r>
      <w:r w:rsidRPr="008D1812">
        <w:rPr>
          <w:rFonts w:eastAsia="Times"/>
          <w:b/>
          <w:i/>
          <w:iCs/>
          <w:smallCaps/>
          <w:sz w:val="28"/>
          <w:szCs w:val="20"/>
        </w:rPr>
        <w:t xml:space="preserve">k) </w:t>
      </w:r>
      <w:r w:rsidRPr="008D1812">
        <w:rPr>
          <w:rFonts w:eastAsia="Times"/>
          <w:b/>
          <w:smallCaps/>
          <w:sz w:val="28"/>
          <w:szCs w:val="20"/>
        </w:rPr>
        <w:t xml:space="preserve">pont </w:t>
      </w:r>
      <w:proofErr w:type="spellStart"/>
      <w:r w:rsidR="00843142" w:rsidRPr="008D1812">
        <w:rPr>
          <w:rFonts w:eastAsia="Times"/>
          <w:b/>
          <w:i/>
          <w:iCs/>
          <w:smallCaps/>
          <w:sz w:val="28"/>
          <w:szCs w:val="20"/>
        </w:rPr>
        <w:t>kb</w:t>
      </w:r>
      <w:proofErr w:type="spellEnd"/>
      <w:r w:rsidRPr="008D1812">
        <w:rPr>
          <w:rFonts w:eastAsia="Times"/>
          <w:b/>
          <w:i/>
          <w:iCs/>
          <w:smallCaps/>
          <w:sz w:val="28"/>
          <w:szCs w:val="20"/>
        </w:rPr>
        <w:t xml:space="preserve">) </w:t>
      </w:r>
      <w:r w:rsidRPr="008D1812">
        <w:rPr>
          <w:rFonts w:eastAsia="Times"/>
          <w:b/>
          <w:smallCaps/>
          <w:sz w:val="28"/>
          <w:szCs w:val="20"/>
        </w:rPr>
        <w:t>alpontja szerinti kizáró okokról</w:t>
      </w:r>
      <w:r w:rsidRPr="008D1812">
        <w:rPr>
          <w:rFonts w:eastAsia="Times"/>
          <w:b/>
          <w:smallCaps/>
          <w:sz w:val="20"/>
          <w:szCs w:val="20"/>
          <w:vertAlign w:val="superscript"/>
        </w:rPr>
        <w:footnoteReference w:id="21"/>
      </w:r>
    </w:p>
    <w:p w:rsidR="005141B0" w:rsidRDefault="005141B0" w:rsidP="005141B0">
      <w:pPr>
        <w:jc w:val="right"/>
        <w:rPr>
          <w:rFonts w:eastAsia="Times"/>
          <w:b/>
        </w:rPr>
      </w:pPr>
    </w:p>
    <w:p w:rsidR="00F71120" w:rsidRPr="005141B0" w:rsidRDefault="00F71120" w:rsidP="005141B0">
      <w:pPr>
        <w:jc w:val="right"/>
        <w:rPr>
          <w:rFonts w:eastAsia="Times"/>
          <w:b/>
        </w:rPr>
      </w:pPr>
    </w:p>
    <w:p w:rsidR="002C2290" w:rsidRPr="005141B0" w:rsidRDefault="002C2290" w:rsidP="002C2290">
      <w:pPr>
        <w:jc w:val="both"/>
        <w:rPr>
          <w:rFonts w:eastAsia="Times"/>
        </w:rPr>
      </w:pPr>
      <w:r w:rsidRPr="005141B0">
        <w:rPr>
          <w:rFonts w:eastAsia="Times"/>
        </w:rPr>
        <w:t xml:space="preserve">Alulírott ………………………………… a(z) …………................................................. képviselőjeként </w:t>
      </w:r>
      <w:r>
        <w:t>a</w:t>
      </w:r>
      <w:r>
        <w:rPr>
          <w:szCs w:val="20"/>
        </w:rPr>
        <w:t xml:space="preserve"> </w:t>
      </w:r>
      <w:r w:rsidR="00CC2694" w:rsidRPr="00F1579C">
        <w:rPr>
          <w:rFonts w:eastAsia="Courier New"/>
          <w:b/>
          <w:bCs/>
          <w:lang w:eastAsia="zh-CN"/>
        </w:rPr>
        <w:t>Budapest Főváros XII. kerület Hegyvidéki Önkormányzat</w:t>
      </w:r>
      <w:r>
        <w:rPr>
          <w:szCs w:val="20"/>
        </w:rPr>
        <w:t xml:space="preserve">,  mint Ajánlatkérő által </w:t>
      </w:r>
      <w:r w:rsidRPr="007620AC">
        <w:rPr>
          <w:szCs w:val="20"/>
        </w:rPr>
        <w:t xml:space="preserve">kiírt </w:t>
      </w:r>
      <w:r w:rsidR="00B54792" w:rsidRPr="00344F52">
        <w:rPr>
          <w:b/>
          <w:i/>
        </w:rPr>
        <w:t>„</w:t>
      </w:r>
      <w:r w:rsidR="003C74F5" w:rsidRPr="003C74F5">
        <w:rPr>
          <w:b/>
          <w:i/>
        </w:rPr>
        <w:t>Intézményi felújítások és fejlesztések</w:t>
      </w:r>
      <w:r w:rsidR="00B54792" w:rsidRPr="00344F52">
        <w:rPr>
          <w:b/>
          <w:i/>
        </w:rPr>
        <w:t>”</w:t>
      </w:r>
      <w:r w:rsidR="007620AC">
        <w:rPr>
          <w:i/>
        </w:rPr>
        <w:t xml:space="preserve"> </w:t>
      </w:r>
      <w:r w:rsidRPr="007620AC">
        <w:rPr>
          <w:szCs w:val="20"/>
        </w:rPr>
        <w:t>tárgyú</w:t>
      </w:r>
      <w:r>
        <w:rPr>
          <w:szCs w:val="20"/>
        </w:rPr>
        <w:t xml:space="preserve"> közbeszerzési eljárásban</w:t>
      </w:r>
      <w:r w:rsidRPr="005141B0">
        <w:rPr>
          <w:rFonts w:eastAsia="Times"/>
          <w:b/>
          <w:spacing w:val="40"/>
          <w:szCs w:val="20"/>
        </w:rPr>
        <w:t xml:space="preserve"> nyilatkozom</w:t>
      </w:r>
      <w:r w:rsidRPr="005141B0">
        <w:rPr>
          <w:rFonts w:eastAsia="Times"/>
        </w:rPr>
        <w:t xml:space="preserve"> a Kbt. </w:t>
      </w:r>
      <w:r>
        <w:rPr>
          <w:rFonts w:eastAsia="Times"/>
        </w:rPr>
        <w:t>62</w:t>
      </w:r>
      <w:r w:rsidR="00E740AB">
        <w:rPr>
          <w:rFonts w:eastAsia="Times"/>
        </w:rPr>
        <w:t>.</w:t>
      </w:r>
      <w:r w:rsidRPr="005141B0">
        <w:rPr>
          <w:rFonts w:eastAsia="Times"/>
        </w:rPr>
        <w:t xml:space="preserve"> § (1) bekezdés k) pont </w:t>
      </w:r>
      <w:proofErr w:type="spellStart"/>
      <w:r w:rsidRPr="005141B0">
        <w:rPr>
          <w:rFonts w:eastAsia="Times"/>
        </w:rPr>
        <w:t>k</w:t>
      </w:r>
      <w:r>
        <w:rPr>
          <w:rFonts w:eastAsia="Times"/>
        </w:rPr>
        <w:t>b</w:t>
      </w:r>
      <w:proofErr w:type="spellEnd"/>
      <w:r w:rsidRPr="005141B0">
        <w:rPr>
          <w:rFonts w:eastAsia="Times"/>
        </w:rPr>
        <w:t>) alpontja tekintetében</w:t>
      </w:r>
      <w:r w:rsidRPr="005141B0">
        <w:rPr>
          <w:rFonts w:eastAsia="Times"/>
          <w:spacing w:val="40"/>
          <w:szCs w:val="20"/>
        </w:rPr>
        <w:t>,</w:t>
      </w:r>
      <w:r w:rsidRPr="005141B0">
        <w:rPr>
          <w:rFonts w:eastAsia="Times"/>
        </w:rPr>
        <w:t xml:space="preserve"> hogy az általam képviselt gazdasági szereplő olyan társaságnak minősül, melyet</w:t>
      </w:r>
    </w:p>
    <w:p w:rsidR="002C2290" w:rsidRPr="005141B0" w:rsidRDefault="002C2290" w:rsidP="002C2290">
      <w:pPr>
        <w:jc w:val="both"/>
        <w:rPr>
          <w:rFonts w:eastAsia="Times"/>
        </w:rPr>
      </w:pPr>
    </w:p>
    <w:p w:rsidR="002C2290" w:rsidRPr="005141B0" w:rsidRDefault="002C2290" w:rsidP="00C04DD3">
      <w:pPr>
        <w:numPr>
          <w:ilvl w:val="0"/>
          <w:numId w:val="20"/>
        </w:numPr>
        <w:contextualSpacing/>
        <w:jc w:val="both"/>
        <w:rPr>
          <w:rFonts w:eastAsia="Times"/>
        </w:rPr>
      </w:pPr>
      <w:r w:rsidRPr="005141B0">
        <w:rPr>
          <w:rFonts w:eastAsia="Times"/>
        </w:rPr>
        <w:t>nem jegyeznek szabályozott tőzsdén.</w:t>
      </w:r>
    </w:p>
    <w:p w:rsidR="002C2290" w:rsidRPr="009B52DF" w:rsidRDefault="002C2290" w:rsidP="00C04DD3">
      <w:pPr>
        <w:numPr>
          <w:ilvl w:val="0"/>
          <w:numId w:val="20"/>
        </w:numPr>
        <w:contextualSpacing/>
        <w:jc w:val="both"/>
        <w:rPr>
          <w:rFonts w:eastAsia="Times"/>
        </w:rPr>
      </w:pPr>
      <w:r w:rsidRPr="005141B0">
        <w:rPr>
          <w:rFonts w:eastAsia="Times"/>
        </w:rPr>
        <w:t>szabályozott tőzsdén jegyeznek.</w:t>
      </w:r>
      <w:r w:rsidRPr="005141B0">
        <w:rPr>
          <w:rFonts w:eastAsia="Times"/>
          <w:vertAlign w:val="superscript"/>
        </w:rPr>
        <w:footnoteReference w:id="22"/>
      </w:r>
    </w:p>
    <w:p w:rsidR="002C2290" w:rsidRDefault="002C2290" w:rsidP="002C2290">
      <w:pPr>
        <w:jc w:val="both"/>
        <w:rPr>
          <w:rFonts w:eastAsia="Times"/>
        </w:rPr>
      </w:pPr>
    </w:p>
    <w:p w:rsidR="002C2290" w:rsidRPr="005141B0" w:rsidRDefault="002C2290" w:rsidP="002C2290">
      <w:pPr>
        <w:jc w:val="both"/>
        <w:rPr>
          <w:rFonts w:eastAsia="Times"/>
        </w:rPr>
      </w:pPr>
      <w:r>
        <w:rPr>
          <w:rFonts w:eastAsia="Times"/>
        </w:rPr>
        <w:t>T</w:t>
      </w:r>
      <w:r w:rsidRPr="005141B0">
        <w:rPr>
          <w:rFonts w:eastAsia="Times"/>
        </w:rPr>
        <w:t xml:space="preserve">ekintettel arra, hogy az általam képviselt gazdasági szereplőt </w:t>
      </w:r>
      <w:r w:rsidRPr="005141B0">
        <w:rPr>
          <w:rFonts w:eastAsia="Times"/>
          <w:i/>
        </w:rPr>
        <w:t>nem jegyzik szabályozott tőzsdén</w:t>
      </w:r>
      <w:r w:rsidRPr="005141B0">
        <w:rPr>
          <w:rFonts w:eastAsia="Times"/>
        </w:rPr>
        <w:t xml:space="preserve">, </w:t>
      </w:r>
      <w:r w:rsidRPr="005141B0">
        <w:rPr>
          <w:rFonts w:eastAsia="Times"/>
          <w:b/>
          <w:spacing w:val="40"/>
          <w:szCs w:val="20"/>
        </w:rPr>
        <w:t>nyilatkozom,</w:t>
      </w:r>
      <w:r w:rsidRPr="005141B0">
        <w:rPr>
          <w:rFonts w:eastAsia="Times"/>
        </w:rPr>
        <w:t xml:space="preserve"> hogy</w:t>
      </w:r>
      <w:r w:rsidRPr="005141B0">
        <w:rPr>
          <w:rFonts w:eastAsia="Times"/>
          <w:vertAlign w:val="superscript"/>
        </w:rPr>
        <w:footnoteReference w:id="23"/>
      </w:r>
      <w:r>
        <w:rPr>
          <w:rFonts w:eastAsia="Times"/>
        </w:rPr>
        <w:t xml:space="preserve">, </w:t>
      </w:r>
      <w:r>
        <w:rPr>
          <w:rStyle w:val="Lbjegyzet-hivatkozs"/>
          <w:rFonts w:eastAsia="Times"/>
        </w:rPr>
        <w:footnoteReference w:id="24"/>
      </w:r>
    </w:p>
    <w:p w:rsidR="002C2290" w:rsidRPr="005141B0" w:rsidRDefault="002C2290" w:rsidP="002C2290">
      <w:pPr>
        <w:jc w:val="both"/>
        <w:rPr>
          <w:rFonts w:eastAsia="Times"/>
        </w:rPr>
      </w:pPr>
    </w:p>
    <w:p w:rsidR="002C2290" w:rsidRPr="00AD4369" w:rsidRDefault="002C2290" w:rsidP="00C04DD3">
      <w:pPr>
        <w:pStyle w:val="Listaszerbekezds"/>
        <w:numPr>
          <w:ilvl w:val="0"/>
          <w:numId w:val="24"/>
        </w:numPr>
        <w:jc w:val="both"/>
        <w:rPr>
          <w:rFonts w:eastAsia="Times"/>
        </w:rPr>
      </w:pPr>
      <w:r w:rsidRPr="00AD4369">
        <w:rPr>
          <w:rFonts w:eastAsia="Times"/>
        </w:rPr>
        <w:t>a pénzmosás és a terrorizmus finanszírozása megelőzéséről</w:t>
      </w:r>
      <w:r w:rsidR="00951DAC">
        <w:rPr>
          <w:rFonts w:eastAsia="Times"/>
        </w:rPr>
        <w:t xml:space="preserve"> és megakadályozásáról szóló 201</w:t>
      </w:r>
      <w:r w:rsidRPr="00AD4369">
        <w:rPr>
          <w:rFonts w:eastAsia="Times"/>
        </w:rPr>
        <w:t xml:space="preserve">7. évi </w:t>
      </w:r>
      <w:r w:rsidR="00951DAC">
        <w:rPr>
          <w:rFonts w:eastAsia="Times"/>
        </w:rPr>
        <w:t>LII</w:t>
      </w:r>
      <w:r w:rsidRPr="00AD4369">
        <w:rPr>
          <w:rFonts w:eastAsia="Times"/>
        </w:rPr>
        <w:t xml:space="preserve">I. törvény 3. § </w:t>
      </w:r>
      <w:r w:rsidR="00951DAC">
        <w:rPr>
          <w:rFonts w:eastAsia="Times"/>
        </w:rPr>
        <w:t xml:space="preserve">38. pont </w:t>
      </w:r>
      <w:r w:rsidRPr="00AD4369">
        <w:rPr>
          <w:rFonts w:eastAsia="Times"/>
        </w:rPr>
        <w:t>a)</w:t>
      </w:r>
      <w:proofErr w:type="spellStart"/>
      <w:r w:rsidRPr="00AD4369">
        <w:rPr>
          <w:rFonts w:eastAsia="Times"/>
        </w:rPr>
        <w:t>-b</w:t>
      </w:r>
      <w:proofErr w:type="spellEnd"/>
      <w:r w:rsidRPr="00AD4369">
        <w:rPr>
          <w:rFonts w:eastAsia="Times"/>
        </w:rPr>
        <w:t>) vagy d) alpontja  szerinti valamennyi tényleges tulajdonos neve és állandó lakóhelye:</w:t>
      </w:r>
    </w:p>
    <w:p w:rsidR="002C2290" w:rsidRDefault="002C2290" w:rsidP="002C2290">
      <w:pPr>
        <w:contextualSpacing/>
        <w:jc w:val="both"/>
        <w:rPr>
          <w:rFonts w:eastAsia="Times"/>
        </w:rPr>
      </w:pPr>
    </w:p>
    <w:tbl>
      <w:tblPr>
        <w:tblW w:w="7088"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2"/>
        <w:gridCol w:w="4276"/>
      </w:tblGrid>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Név</w:t>
            </w:r>
          </w:p>
        </w:tc>
        <w:tc>
          <w:tcPr>
            <w:tcW w:w="4276"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Állandó lakóhely</w:t>
            </w: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bl>
    <w:p w:rsidR="002C2290" w:rsidRDefault="002C2290" w:rsidP="002C2290">
      <w:pPr>
        <w:contextualSpacing/>
        <w:jc w:val="both"/>
        <w:rPr>
          <w:rFonts w:eastAsia="Times"/>
        </w:rPr>
      </w:pPr>
    </w:p>
    <w:p w:rsidR="002C2290" w:rsidRDefault="00F23FB5" w:rsidP="00F23FB5">
      <w:pPr>
        <w:contextualSpacing/>
        <w:jc w:val="center"/>
        <w:rPr>
          <w:rFonts w:eastAsia="Times"/>
        </w:rPr>
      </w:pPr>
      <w:r>
        <w:rPr>
          <w:rFonts w:eastAsia="Times"/>
        </w:rPr>
        <w:t>VAGY</w:t>
      </w:r>
    </w:p>
    <w:p w:rsidR="00F23FB5" w:rsidRDefault="00F23FB5" w:rsidP="002C2290">
      <w:pPr>
        <w:contextualSpacing/>
        <w:jc w:val="both"/>
        <w:rPr>
          <w:rFonts w:eastAsia="Times"/>
        </w:rPr>
      </w:pPr>
    </w:p>
    <w:p w:rsidR="002C2290" w:rsidRDefault="002C2290" w:rsidP="00C04DD3">
      <w:pPr>
        <w:pStyle w:val="Listaszerbekezds"/>
        <w:numPr>
          <w:ilvl w:val="0"/>
          <w:numId w:val="24"/>
        </w:numPr>
        <w:jc w:val="both"/>
        <w:rPr>
          <w:rFonts w:eastAsia="Times"/>
        </w:rPr>
      </w:pPr>
      <w:r>
        <w:rPr>
          <w:rFonts w:eastAsia="Times"/>
        </w:rPr>
        <w:t>az általam képviselt gazdasági szereplőnek nincs a</w:t>
      </w:r>
      <w:r w:rsidRPr="00AD4369">
        <w:rPr>
          <w:rFonts w:eastAsia="Times"/>
        </w:rPr>
        <w:t xml:space="preserve"> pénzmosás és a terrorizmus finanszírozása megelőzéséről és megakadályozásáról szóló 20</w:t>
      </w:r>
      <w:r w:rsidR="00951DAC">
        <w:rPr>
          <w:rFonts w:eastAsia="Times"/>
        </w:rPr>
        <w:t>1</w:t>
      </w:r>
      <w:r w:rsidRPr="00AD4369">
        <w:rPr>
          <w:rFonts w:eastAsia="Times"/>
        </w:rPr>
        <w:t xml:space="preserve">7. évi </w:t>
      </w:r>
      <w:r w:rsidR="00951DAC">
        <w:rPr>
          <w:rFonts w:eastAsia="Times"/>
        </w:rPr>
        <w:t>LIII</w:t>
      </w:r>
      <w:r w:rsidRPr="00AD4369">
        <w:rPr>
          <w:rFonts w:eastAsia="Times"/>
        </w:rPr>
        <w:t xml:space="preserve">. törvény 3. § </w:t>
      </w:r>
      <w:r w:rsidR="00951DAC">
        <w:rPr>
          <w:rFonts w:eastAsia="Times"/>
        </w:rPr>
        <w:t>38. pont</w:t>
      </w:r>
      <w:r w:rsidRPr="00AD4369">
        <w:rPr>
          <w:rFonts w:eastAsia="Times"/>
        </w:rPr>
        <w:t xml:space="preserve"> a)</w:t>
      </w:r>
      <w:proofErr w:type="spellStart"/>
      <w:r w:rsidRPr="00AD4369">
        <w:rPr>
          <w:rFonts w:eastAsia="Times"/>
        </w:rPr>
        <w:t>-b</w:t>
      </w:r>
      <w:proofErr w:type="spellEnd"/>
      <w:r w:rsidRPr="00AD4369">
        <w:rPr>
          <w:rFonts w:eastAsia="Times"/>
        </w:rPr>
        <w:t>) vagy d) alpontja szerinti</w:t>
      </w:r>
      <w:r>
        <w:rPr>
          <w:rFonts w:eastAsia="Times"/>
        </w:rPr>
        <w:t xml:space="preserve"> tényleges tulajdonosa. </w:t>
      </w:r>
    </w:p>
    <w:p w:rsidR="002C2290" w:rsidRPr="00AD4369" w:rsidRDefault="002C2290" w:rsidP="002C2290">
      <w:pPr>
        <w:pStyle w:val="Listaszerbekezds"/>
        <w:ind w:left="1080"/>
        <w:jc w:val="both"/>
        <w:rPr>
          <w:rFonts w:eastAsia="Times"/>
        </w:rPr>
      </w:pPr>
    </w:p>
    <w:p w:rsidR="002C2290" w:rsidRDefault="002C2290" w:rsidP="002C2290">
      <w:pPr>
        <w:jc w:val="both"/>
        <w:rPr>
          <w:rFonts w:eastAsia="Times"/>
        </w:rPr>
      </w:pPr>
    </w:p>
    <w:p w:rsidR="005E6154" w:rsidRDefault="005E6154" w:rsidP="002C2290">
      <w:pPr>
        <w:jc w:val="both"/>
        <w:rPr>
          <w:rFonts w:eastAsia="Times"/>
        </w:rPr>
      </w:pPr>
      <w:bookmarkStart w:id="60" w:name="pr58"/>
      <w:bookmarkStart w:id="61" w:name="pr59"/>
      <w:bookmarkStart w:id="62" w:name="pr60"/>
      <w:bookmarkStart w:id="63" w:name="pr61"/>
      <w:bookmarkStart w:id="64" w:name="pr62"/>
      <w:bookmarkStart w:id="65" w:name="pr63"/>
      <w:bookmarkStart w:id="66" w:name="pr64"/>
      <w:bookmarkStart w:id="67" w:name="pr65"/>
      <w:bookmarkEnd w:id="60"/>
      <w:bookmarkEnd w:id="61"/>
      <w:bookmarkEnd w:id="62"/>
      <w:bookmarkEnd w:id="63"/>
      <w:bookmarkEnd w:id="64"/>
      <w:bookmarkEnd w:id="65"/>
      <w:bookmarkEnd w:id="66"/>
      <w:bookmarkEnd w:id="67"/>
    </w:p>
    <w:p w:rsidR="00013DA0" w:rsidRPr="005141B0" w:rsidRDefault="00013DA0" w:rsidP="002C2290">
      <w:pPr>
        <w:jc w:val="both"/>
        <w:rPr>
          <w:rFonts w:eastAsia="Times"/>
        </w:rPr>
      </w:pPr>
    </w:p>
    <w:p w:rsidR="002C2290" w:rsidRPr="005141B0" w:rsidRDefault="002C2290" w:rsidP="002C2290">
      <w:pPr>
        <w:ind w:right="-360"/>
        <w:jc w:val="both"/>
        <w:rPr>
          <w:snapToGrid w:val="0"/>
        </w:rPr>
      </w:pPr>
      <w:r w:rsidRPr="005141B0">
        <w:rPr>
          <w:snapToGrid w:val="0"/>
        </w:rPr>
        <w:t>Kelt: …………… ……….. év ……………….. hónap …. napján</w:t>
      </w:r>
    </w:p>
    <w:p w:rsidR="002C2290" w:rsidRDefault="002C2290" w:rsidP="002C2290"/>
    <w:p w:rsidR="00013DA0" w:rsidRDefault="00013DA0" w:rsidP="002C2290"/>
    <w:p w:rsidR="00013DA0" w:rsidRPr="005141B0" w:rsidRDefault="00013DA0" w:rsidP="002C2290"/>
    <w:p w:rsidR="002C2290" w:rsidRPr="005141B0" w:rsidRDefault="002C2290" w:rsidP="002C2290"/>
    <w:tbl>
      <w:tblPr>
        <w:tblW w:w="3834" w:type="dxa"/>
        <w:jc w:val="right"/>
        <w:tblCellMar>
          <w:left w:w="0" w:type="dxa"/>
          <w:right w:w="0" w:type="dxa"/>
        </w:tblCellMar>
        <w:tblLook w:val="0000" w:firstRow="0" w:lastRow="0" w:firstColumn="0" w:lastColumn="0" w:noHBand="0" w:noVBand="0"/>
      </w:tblPr>
      <w:tblGrid>
        <w:gridCol w:w="3834"/>
      </w:tblGrid>
      <w:tr w:rsidR="002C229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2C2290" w:rsidRPr="005141B0" w:rsidRDefault="002C2290" w:rsidP="003E46FC">
            <w:pPr>
              <w:jc w:val="center"/>
            </w:pPr>
            <w:r w:rsidRPr="005141B0">
              <w:t>(cégszerű aláírás)</w:t>
            </w:r>
          </w:p>
        </w:tc>
      </w:tr>
    </w:tbl>
    <w:p w:rsidR="005141B0" w:rsidRDefault="005141B0" w:rsidP="005141B0">
      <w:pPr>
        <w:jc w:val="right"/>
        <w:rPr>
          <w:rFonts w:eastAsia="Times"/>
          <w:i/>
          <w:szCs w:val="20"/>
        </w:rPr>
      </w:pPr>
      <w:r w:rsidRPr="005141B0">
        <w:rPr>
          <w:rFonts w:eastAsia="Times"/>
          <w:szCs w:val="20"/>
        </w:rPr>
        <w:br w:type="page"/>
      </w:r>
      <w:r w:rsidR="00813F57">
        <w:rPr>
          <w:rFonts w:eastAsia="Times"/>
          <w:i/>
          <w:szCs w:val="20"/>
        </w:rPr>
        <w:lastRenderedPageBreak/>
        <w:t>6</w:t>
      </w:r>
      <w:r w:rsidR="006B752A" w:rsidRPr="006B752A">
        <w:rPr>
          <w:rFonts w:eastAsia="Times"/>
          <w:i/>
          <w:szCs w:val="20"/>
        </w:rPr>
        <w:t>. számú melléklet</w:t>
      </w:r>
    </w:p>
    <w:p w:rsidR="006B752A" w:rsidRDefault="006B752A" w:rsidP="005141B0">
      <w:pPr>
        <w:jc w:val="right"/>
        <w:rPr>
          <w:rFonts w:eastAsia="Times"/>
          <w:i/>
          <w:szCs w:val="20"/>
        </w:rPr>
      </w:pPr>
    </w:p>
    <w:p w:rsidR="006A0EC0" w:rsidRPr="008D1812" w:rsidRDefault="006A0EC0" w:rsidP="006A0EC0">
      <w:pPr>
        <w:shd w:val="clear" w:color="auto" w:fill="F2F2F2"/>
        <w:ind w:right="-6"/>
        <w:contextualSpacing/>
        <w:jc w:val="center"/>
        <w:outlineLvl w:val="1"/>
        <w:rPr>
          <w:rFonts w:eastAsia="Times"/>
          <w:b/>
          <w:smallCaps/>
          <w:sz w:val="28"/>
          <w:szCs w:val="20"/>
        </w:rPr>
      </w:pPr>
      <w:r w:rsidRPr="008D1812">
        <w:rPr>
          <w:rFonts w:eastAsia="Times"/>
          <w:b/>
          <w:smallCaps/>
          <w:sz w:val="28"/>
          <w:szCs w:val="20"/>
        </w:rPr>
        <w:t>Ajánlattevői nyilatkozat összeférhetetlenségre vonatkozóan</w:t>
      </w:r>
      <w:r w:rsidR="00AB5287" w:rsidRPr="00AB5287">
        <w:rPr>
          <w:rFonts w:eastAsia="Times"/>
          <w:b/>
          <w:vertAlign w:val="superscript"/>
        </w:rPr>
        <w:footnoteReference w:id="25"/>
      </w:r>
    </w:p>
    <w:p w:rsidR="006A0EC0" w:rsidRPr="005141B0" w:rsidRDefault="006A0EC0" w:rsidP="006A0EC0">
      <w:pPr>
        <w:jc w:val="right"/>
        <w:rPr>
          <w:rFonts w:eastAsia="Times"/>
          <w:b/>
        </w:rPr>
      </w:pPr>
    </w:p>
    <w:p w:rsidR="006A0EC0" w:rsidRPr="005141B0" w:rsidRDefault="006A0EC0" w:rsidP="006A0EC0">
      <w:pPr>
        <w:jc w:val="right"/>
        <w:rPr>
          <w:rFonts w:eastAsia="Times"/>
          <w:b/>
        </w:rPr>
      </w:pPr>
    </w:p>
    <w:p w:rsidR="006A0EC0" w:rsidRPr="005141B0" w:rsidRDefault="006A0EC0" w:rsidP="006A0EC0">
      <w:pPr>
        <w:jc w:val="both"/>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00CC2694"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B54792" w:rsidRPr="00344F52">
        <w:rPr>
          <w:b/>
          <w:i/>
        </w:rPr>
        <w:t>„</w:t>
      </w:r>
      <w:r w:rsidR="003C74F5" w:rsidRPr="003C74F5">
        <w:rPr>
          <w:b/>
          <w:i/>
        </w:rPr>
        <w:t>Intézményi felújítások és fejlesztések</w:t>
      </w:r>
      <w:r w:rsidR="00B54792" w:rsidRPr="00344F52">
        <w:rPr>
          <w:b/>
          <w:i/>
        </w:rPr>
        <w:t>”</w:t>
      </w:r>
      <w:r w:rsidR="00B54792">
        <w:rPr>
          <w:i/>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nem áll fenn </w:t>
      </w:r>
      <w:r w:rsidRPr="005141B0">
        <w:t xml:space="preserve">a </w:t>
      </w:r>
      <w:r w:rsidRPr="003704AF">
        <w:rPr>
          <w:lang w:eastAsia="en-GB"/>
        </w:rPr>
        <w:t xml:space="preserve">Kbt. </w:t>
      </w:r>
      <w:r>
        <w:rPr>
          <w:lang w:eastAsia="en-GB"/>
        </w:rPr>
        <w:t>25</w:t>
      </w:r>
      <w:r w:rsidRPr="003704AF">
        <w:rPr>
          <w:lang w:eastAsia="en-GB"/>
        </w:rPr>
        <w:t>. §</w:t>
      </w:r>
      <w:r w:rsidR="00662B36">
        <w:rPr>
          <w:lang w:eastAsia="en-GB"/>
        </w:rPr>
        <w:t xml:space="preserve"> (3)-(4) bekezdésében </w:t>
      </w:r>
      <w:r>
        <w:rPr>
          <w:lang w:eastAsia="en-GB"/>
        </w:rPr>
        <w:t>foglalt összeférhetetlenségi okok egyike sem.</w:t>
      </w:r>
    </w:p>
    <w:p w:rsidR="006A0EC0" w:rsidRPr="005141B0" w:rsidRDefault="006A0EC0" w:rsidP="006A0EC0">
      <w:pPr>
        <w:jc w:val="both"/>
        <w:rPr>
          <w:rFonts w:eastAsia="Times"/>
        </w:rPr>
      </w:pPr>
    </w:p>
    <w:p w:rsidR="006A0EC0" w:rsidRPr="005141B0" w:rsidRDefault="006A0EC0" w:rsidP="006A0EC0">
      <w:pPr>
        <w:jc w:val="both"/>
        <w:rPr>
          <w:rFonts w:eastAsia="Times"/>
        </w:rPr>
      </w:pPr>
      <w:r w:rsidRPr="005141B0">
        <w:rPr>
          <w:rFonts w:eastAsia="Times"/>
        </w:rPr>
        <w:t>Az általam képviselt gazda</w:t>
      </w:r>
      <w:r>
        <w:rPr>
          <w:rFonts w:eastAsia="Times"/>
        </w:rPr>
        <w:t xml:space="preserve">sági szereplő nem vesz igénybe olyan alvállalkozót, </w:t>
      </w:r>
      <w:r>
        <w:t xml:space="preserve">akivel szemben </w:t>
      </w:r>
      <w:r w:rsidRPr="005141B0">
        <w:t xml:space="preserve">a </w:t>
      </w:r>
      <w:r w:rsidRPr="003704AF">
        <w:rPr>
          <w:lang w:eastAsia="en-GB"/>
        </w:rPr>
        <w:t xml:space="preserve">Kbt. </w:t>
      </w:r>
      <w:r>
        <w:rPr>
          <w:lang w:eastAsia="en-GB"/>
        </w:rPr>
        <w:t>25</w:t>
      </w:r>
      <w:r w:rsidRPr="003704AF">
        <w:rPr>
          <w:lang w:eastAsia="en-GB"/>
        </w:rPr>
        <w:t>. §</w:t>
      </w:r>
      <w:r w:rsidR="00316AEF">
        <w:rPr>
          <w:lang w:eastAsia="en-GB"/>
        </w:rPr>
        <w:t xml:space="preserve"> (3)-(4) bekezdésében </w:t>
      </w:r>
      <w:r>
        <w:rPr>
          <w:lang w:eastAsia="en-GB"/>
        </w:rPr>
        <w:t>foglalt</w:t>
      </w:r>
      <w:r w:rsidRPr="005141B0">
        <w:rPr>
          <w:rFonts w:eastAsia="Times"/>
        </w:rPr>
        <w:t xml:space="preserve"> </w:t>
      </w:r>
      <w:r>
        <w:rPr>
          <w:rFonts w:eastAsia="Times"/>
        </w:rPr>
        <w:t xml:space="preserve">bármely </w:t>
      </w:r>
      <w:r>
        <w:rPr>
          <w:lang w:eastAsia="en-GB"/>
        </w:rPr>
        <w:t>összeférhetetlenségi ok</w:t>
      </w:r>
      <w:r w:rsidRPr="005141B0">
        <w:rPr>
          <w:rFonts w:eastAsia="Times"/>
        </w:rPr>
        <w:t xml:space="preserve"> </w:t>
      </w:r>
      <w:r>
        <w:rPr>
          <w:rFonts w:eastAsia="Times"/>
        </w:rPr>
        <w:t>fennáll.</w:t>
      </w:r>
    </w:p>
    <w:p w:rsidR="006A0EC0" w:rsidRPr="005141B0" w:rsidRDefault="006A0EC0" w:rsidP="006A0EC0">
      <w:pPr>
        <w:jc w:val="both"/>
        <w:rPr>
          <w:rFonts w:eastAsia="Times"/>
        </w:rPr>
      </w:pPr>
    </w:p>
    <w:p w:rsidR="006A0EC0" w:rsidRPr="005141B0" w:rsidRDefault="006A0EC0" w:rsidP="006A0EC0">
      <w:pPr>
        <w:jc w:val="both"/>
        <w:rPr>
          <w:rFonts w:eastAsia="Times"/>
        </w:rPr>
      </w:pPr>
    </w:p>
    <w:p w:rsidR="006A0EC0" w:rsidRPr="005141B0" w:rsidRDefault="006A0EC0" w:rsidP="006A0EC0">
      <w:pPr>
        <w:ind w:right="-360"/>
        <w:jc w:val="both"/>
        <w:rPr>
          <w:snapToGrid w:val="0"/>
        </w:rPr>
      </w:pPr>
      <w:r w:rsidRPr="005141B0">
        <w:rPr>
          <w:snapToGrid w:val="0"/>
        </w:rPr>
        <w:t>Kelt: …………… ……….. év ……………….. hónap …. napján</w:t>
      </w:r>
    </w:p>
    <w:p w:rsidR="006A0EC0" w:rsidRPr="005141B0" w:rsidRDefault="006A0EC0" w:rsidP="006A0EC0">
      <w:pPr>
        <w:ind w:right="-360"/>
        <w:jc w:val="both"/>
        <w:rPr>
          <w:snapToGrid w:val="0"/>
        </w:rPr>
      </w:pPr>
    </w:p>
    <w:p w:rsidR="006A0EC0" w:rsidRPr="005141B0" w:rsidRDefault="006A0EC0" w:rsidP="006A0EC0">
      <w:pPr>
        <w:ind w:right="-360"/>
        <w:jc w:val="both"/>
        <w:rPr>
          <w:snapToGrid w:val="0"/>
        </w:rPr>
      </w:pPr>
    </w:p>
    <w:p w:rsidR="006A0EC0" w:rsidRPr="005141B0" w:rsidRDefault="006A0EC0" w:rsidP="006A0EC0"/>
    <w:tbl>
      <w:tblPr>
        <w:tblW w:w="3834" w:type="dxa"/>
        <w:jc w:val="right"/>
        <w:tblCellMar>
          <w:left w:w="0" w:type="dxa"/>
          <w:right w:w="0" w:type="dxa"/>
        </w:tblCellMar>
        <w:tblLook w:val="0000" w:firstRow="0" w:lastRow="0" w:firstColumn="0" w:lastColumn="0" w:noHBand="0" w:noVBand="0"/>
      </w:tblPr>
      <w:tblGrid>
        <w:gridCol w:w="3834"/>
      </w:tblGrid>
      <w:tr w:rsidR="006A0EC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6A0EC0" w:rsidRPr="005141B0" w:rsidRDefault="006A0EC0" w:rsidP="003E46FC">
            <w:pPr>
              <w:jc w:val="center"/>
            </w:pPr>
            <w:r w:rsidRPr="005141B0">
              <w:t>(cégszerű aláírás)</w:t>
            </w:r>
          </w:p>
        </w:tc>
      </w:tr>
    </w:tbl>
    <w:p w:rsidR="00AB5287" w:rsidRDefault="00AB5287" w:rsidP="006A0EC0">
      <w:pPr>
        <w:rPr>
          <w:i/>
          <w:iCs/>
        </w:rPr>
      </w:pPr>
    </w:p>
    <w:p w:rsidR="00AB5287" w:rsidRDefault="00AB5287">
      <w:pPr>
        <w:rPr>
          <w:i/>
          <w:iCs/>
        </w:rPr>
      </w:pPr>
      <w:r>
        <w:rPr>
          <w:i/>
          <w:iCs/>
        </w:rPr>
        <w:br w:type="page"/>
      </w:r>
    </w:p>
    <w:p w:rsidR="00841B14" w:rsidRDefault="00841B14" w:rsidP="0090509A">
      <w:pPr>
        <w:rPr>
          <w:rFonts w:eastAsia="Times"/>
          <w:i/>
          <w:szCs w:val="20"/>
        </w:rPr>
      </w:pPr>
    </w:p>
    <w:p w:rsidR="00AB5287" w:rsidRDefault="00813F57" w:rsidP="00AB5287">
      <w:pPr>
        <w:jc w:val="right"/>
        <w:rPr>
          <w:rFonts w:eastAsia="Times"/>
          <w:i/>
          <w:szCs w:val="20"/>
        </w:rPr>
      </w:pPr>
      <w:r>
        <w:rPr>
          <w:rFonts w:eastAsia="Times"/>
          <w:i/>
          <w:szCs w:val="20"/>
        </w:rPr>
        <w:t>7</w:t>
      </w:r>
      <w:r w:rsidR="00AB5287" w:rsidRPr="006B752A">
        <w:rPr>
          <w:rFonts w:eastAsia="Times"/>
          <w:i/>
          <w:szCs w:val="20"/>
        </w:rPr>
        <w:t>. számú melléklet</w:t>
      </w:r>
    </w:p>
    <w:p w:rsidR="00AB5287" w:rsidRDefault="00AB5287" w:rsidP="00AB5287">
      <w:pPr>
        <w:jc w:val="right"/>
        <w:rPr>
          <w:rFonts w:eastAsia="Times"/>
          <w:i/>
          <w:szCs w:val="20"/>
        </w:rPr>
      </w:pPr>
    </w:p>
    <w:p w:rsidR="00AB5287" w:rsidRPr="008D1812" w:rsidRDefault="00AB5287" w:rsidP="00AB5287">
      <w:pPr>
        <w:shd w:val="clear" w:color="auto" w:fill="F2F2F2"/>
        <w:ind w:right="-6"/>
        <w:contextualSpacing/>
        <w:jc w:val="center"/>
        <w:outlineLvl w:val="1"/>
        <w:rPr>
          <w:rFonts w:eastAsia="Times"/>
          <w:b/>
          <w:smallCaps/>
          <w:sz w:val="28"/>
          <w:szCs w:val="20"/>
        </w:rPr>
      </w:pPr>
      <w:r w:rsidRPr="008D1812">
        <w:rPr>
          <w:rFonts w:eastAsia="Times"/>
          <w:b/>
          <w:smallCaps/>
          <w:sz w:val="28"/>
          <w:szCs w:val="20"/>
        </w:rPr>
        <w:t>Részletes árajánlat</w:t>
      </w:r>
      <w:r w:rsidR="0090509A" w:rsidRPr="008D1812">
        <w:rPr>
          <w:rFonts w:eastAsia="Times"/>
          <w:b/>
          <w:smallCaps/>
          <w:sz w:val="28"/>
          <w:szCs w:val="20"/>
        </w:rPr>
        <w:t xml:space="preserve"> (Árazatlan költségvetés)</w:t>
      </w:r>
    </w:p>
    <w:p w:rsidR="0079238A" w:rsidRDefault="0079238A" w:rsidP="006A0EC0">
      <w:pPr>
        <w:rPr>
          <w:i/>
          <w:iCs/>
        </w:rPr>
      </w:pPr>
    </w:p>
    <w:p w:rsidR="00AB5287" w:rsidRPr="006B0CA0" w:rsidRDefault="009D0881" w:rsidP="00F23FB5">
      <w:pPr>
        <w:jc w:val="center"/>
        <w:rPr>
          <w:iCs/>
        </w:rPr>
      </w:pPr>
      <w:r>
        <w:rPr>
          <w:iCs/>
        </w:rPr>
        <w:t>K</w:t>
      </w:r>
      <w:r w:rsidR="00AB5287" w:rsidRPr="00344F52">
        <w:rPr>
          <w:iCs/>
        </w:rPr>
        <w:t xml:space="preserve">ülön mellékletként, </w:t>
      </w:r>
      <w:proofErr w:type="spellStart"/>
      <w:r w:rsidR="00AB5287" w:rsidRPr="00344F52">
        <w:rPr>
          <w:iCs/>
        </w:rPr>
        <w:t>excel</w:t>
      </w:r>
      <w:proofErr w:type="spellEnd"/>
      <w:r w:rsidR="00AB5287" w:rsidRPr="00344F52">
        <w:rPr>
          <w:iCs/>
        </w:rPr>
        <w:t xml:space="preserve"> fájl</w:t>
      </w:r>
      <w:r w:rsidR="000B50F1" w:rsidRPr="00344F52">
        <w:rPr>
          <w:iCs/>
        </w:rPr>
        <w:t>ok</w:t>
      </w:r>
      <w:r w:rsidR="00AB5287" w:rsidRPr="00344F52">
        <w:rPr>
          <w:iCs/>
        </w:rPr>
        <w:t>ban került kiadásra.</w:t>
      </w:r>
    </w:p>
    <w:p w:rsidR="00CC2694" w:rsidRDefault="00AB5287" w:rsidP="00CC2694">
      <w:pPr>
        <w:jc w:val="right"/>
        <w:rPr>
          <w:rFonts w:eastAsia="Times"/>
          <w:i/>
          <w:szCs w:val="20"/>
        </w:rPr>
      </w:pPr>
      <w:r>
        <w:rPr>
          <w:iCs/>
        </w:rPr>
        <w:br w:type="page"/>
      </w:r>
      <w:r w:rsidR="000212F8">
        <w:rPr>
          <w:iCs/>
        </w:rPr>
        <w:lastRenderedPageBreak/>
        <w:t>8</w:t>
      </w:r>
      <w:r w:rsidR="00CC2694" w:rsidRPr="006B752A">
        <w:rPr>
          <w:rFonts w:eastAsia="Times"/>
          <w:i/>
          <w:szCs w:val="20"/>
        </w:rPr>
        <w:t>. számú melléklet</w:t>
      </w:r>
    </w:p>
    <w:p w:rsidR="00CC2694" w:rsidRDefault="00CC2694" w:rsidP="00CC2694">
      <w:pPr>
        <w:jc w:val="right"/>
        <w:rPr>
          <w:rFonts w:eastAsia="Times"/>
          <w:i/>
          <w:szCs w:val="20"/>
        </w:rPr>
      </w:pPr>
    </w:p>
    <w:p w:rsidR="00CC2694" w:rsidRPr="008D1812" w:rsidRDefault="00CC2694" w:rsidP="00CC269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nyilatkozatminta a felhívás </w:t>
      </w:r>
      <w:r w:rsidR="0090509A" w:rsidRPr="008D1812">
        <w:rPr>
          <w:rFonts w:eastAsia="Times"/>
          <w:b/>
          <w:smallCaps/>
          <w:sz w:val="28"/>
          <w:szCs w:val="20"/>
        </w:rPr>
        <w:t>2</w:t>
      </w:r>
      <w:r w:rsidR="003C74F5">
        <w:rPr>
          <w:rFonts w:eastAsia="Times"/>
          <w:b/>
          <w:smallCaps/>
          <w:sz w:val="28"/>
          <w:szCs w:val="20"/>
        </w:rPr>
        <w:t>0</w:t>
      </w:r>
      <w:r w:rsidR="0090509A" w:rsidRPr="008D1812">
        <w:rPr>
          <w:rFonts w:eastAsia="Times"/>
          <w:b/>
          <w:smallCaps/>
          <w:sz w:val="28"/>
          <w:szCs w:val="20"/>
        </w:rPr>
        <w:t>.</w:t>
      </w:r>
      <w:r w:rsidR="00B3243F" w:rsidRPr="008D1812">
        <w:rPr>
          <w:rFonts w:eastAsia="Times"/>
          <w:b/>
          <w:smallCaps/>
          <w:sz w:val="28"/>
          <w:szCs w:val="20"/>
        </w:rPr>
        <w:t>1</w:t>
      </w:r>
      <w:r w:rsidR="007528FB">
        <w:rPr>
          <w:rFonts w:eastAsia="Times"/>
          <w:b/>
          <w:smallCaps/>
          <w:sz w:val="28"/>
          <w:szCs w:val="20"/>
        </w:rPr>
        <w:t>6</w:t>
      </w:r>
      <w:r w:rsidR="0090509A" w:rsidRPr="008D1812">
        <w:rPr>
          <w:rFonts w:eastAsia="Times"/>
          <w:b/>
          <w:smallCaps/>
          <w:sz w:val="28"/>
          <w:szCs w:val="20"/>
        </w:rPr>
        <w:t xml:space="preserve">. </w:t>
      </w:r>
      <w:r w:rsidRPr="008D1812">
        <w:rPr>
          <w:rFonts w:eastAsia="Times"/>
          <w:b/>
          <w:smallCaps/>
          <w:sz w:val="28"/>
          <w:szCs w:val="20"/>
        </w:rPr>
        <w:t>pontjára vonatkozóan</w:t>
      </w:r>
      <w:r>
        <w:rPr>
          <w:rStyle w:val="Lbjegyzet-hivatkozs"/>
          <w:rFonts w:eastAsia="Times"/>
        </w:rPr>
        <w:footnoteReference w:id="26"/>
      </w:r>
    </w:p>
    <w:p w:rsidR="00CC2694" w:rsidRDefault="00CC2694" w:rsidP="00CC2694">
      <w:pPr>
        <w:rPr>
          <w:i/>
          <w:iCs/>
        </w:rPr>
      </w:pPr>
    </w:p>
    <w:p w:rsidR="00CC2694" w:rsidRDefault="00CC2694" w:rsidP="00CC2694">
      <w:pPr>
        <w:rPr>
          <w:i/>
          <w:iCs/>
        </w:rPr>
      </w:pPr>
    </w:p>
    <w:p w:rsidR="00CC2694" w:rsidRDefault="00CC2694" w:rsidP="00CC2694">
      <w:pPr>
        <w:jc w:val="both"/>
        <w:rPr>
          <w:rFonts w:eastAsia="Times"/>
        </w:rPr>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90509A" w:rsidRPr="00BE7B10">
        <w:rPr>
          <w:b/>
          <w:i/>
        </w:rPr>
        <w:t>„</w:t>
      </w:r>
      <w:r w:rsidR="003C74F5" w:rsidRPr="003C74F5">
        <w:rPr>
          <w:b/>
          <w:i/>
        </w:rPr>
        <w:t>Intézményi felújítások és fejlesztések</w:t>
      </w:r>
      <w:r w:rsidR="00B54792" w:rsidRPr="00BE7B10">
        <w:rPr>
          <w:b/>
          <w:i/>
        </w:rPr>
        <w:t>”</w:t>
      </w:r>
      <w:r w:rsidR="0090509A" w:rsidRPr="007620AC">
        <w:rPr>
          <w:i/>
          <w:szCs w:val="20"/>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nincsen folyamatban </w:t>
      </w:r>
      <w:r w:rsidRPr="00151E12">
        <w:rPr>
          <w:rFonts w:eastAsia="Times"/>
        </w:rPr>
        <w:t>változásbejegyzési eljárás</w:t>
      </w:r>
      <w:r>
        <w:rPr>
          <w:rFonts w:eastAsia="Times"/>
        </w:rPr>
        <w:t xml:space="preserve"> a cégbíróság előtt.</w:t>
      </w:r>
    </w:p>
    <w:p w:rsidR="00CC2694" w:rsidRDefault="00CC2694" w:rsidP="00CC2694">
      <w:pPr>
        <w:jc w:val="both"/>
        <w:rPr>
          <w:rFonts w:eastAsia="Times"/>
        </w:rPr>
      </w:pPr>
    </w:p>
    <w:p w:rsidR="00CC2694" w:rsidRPr="005141B0" w:rsidRDefault="00CC2694" w:rsidP="00CC2694">
      <w:pPr>
        <w:ind w:right="-360"/>
        <w:jc w:val="both"/>
        <w:rPr>
          <w:snapToGrid w:val="0"/>
        </w:rPr>
      </w:pPr>
      <w:r w:rsidRPr="005141B0">
        <w:rPr>
          <w:snapToGrid w:val="0"/>
        </w:rPr>
        <w:t>Kelt: …………… ……….. év ……………….. hónap …. napján</w:t>
      </w:r>
    </w:p>
    <w:p w:rsidR="00CC2694" w:rsidRPr="005141B0" w:rsidRDefault="00CC2694" w:rsidP="00CC2694">
      <w:pPr>
        <w:ind w:right="-360"/>
        <w:jc w:val="both"/>
        <w:rPr>
          <w:snapToGrid w:val="0"/>
        </w:rPr>
      </w:pPr>
    </w:p>
    <w:p w:rsidR="00CC2694" w:rsidRPr="005141B0" w:rsidRDefault="00CC2694" w:rsidP="00CC2694">
      <w:pPr>
        <w:ind w:right="-360"/>
        <w:jc w:val="both"/>
        <w:rPr>
          <w:snapToGrid w:val="0"/>
        </w:rPr>
      </w:pPr>
    </w:p>
    <w:p w:rsidR="00CC2694" w:rsidRPr="005141B0" w:rsidRDefault="00CC2694" w:rsidP="00CC2694"/>
    <w:tbl>
      <w:tblPr>
        <w:tblW w:w="3834" w:type="dxa"/>
        <w:jc w:val="right"/>
        <w:tblCellMar>
          <w:left w:w="0" w:type="dxa"/>
          <w:right w:w="0" w:type="dxa"/>
        </w:tblCellMar>
        <w:tblLook w:val="0000" w:firstRow="0" w:lastRow="0" w:firstColumn="0" w:lastColumn="0" w:noHBand="0" w:noVBand="0"/>
      </w:tblPr>
      <w:tblGrid>
        <w:gridCol w:w="3834"/>
      </w:tblGrid>
      <w:tr w:rsidR="00CC2694" w:rsidRPr="005141B0" w:rsidTr="0024021A">
        <w:trPr>
          <w:jc w:val="right"/>
        </w:trPr>
        <w:tc>
          <w:tcPr>
            <w:tcW w:w="3834" w:type="dxa"/>
            <w:tcBorders>
              <w:top w:val="single" w:sz="8" w:space="0" w:color="auto"/>
              <w:left w:val="nil"/>
              <w:bottom w:val="nil"/>
              <w:right w:val="nil"/>
            </w:tcBorders>
            <w:tcMar>
              <w:top w:w="0" w:type="dxa"/>
              <w:left w:w="108" w:type="dxa"/>
              <w:bottom w:w="0" w:type="dxa"/>
              <w:right w:w="108" w:type="dxa"/>
            </w:tcMar>
          </w:tcPr>
          <w:p w:rsidR="00CC2694" w:rsidRPr="005141B0" w:rsidRDefault="00CC2694" w:rsidP="0024021A">
            <w:pPr>
              <w:jc w:val="center"/>
            </w:pPr>
            <w:r w:rsidRPr="005141B0">
              <w:t>(cégszerű aláírás)</w:t>
            </w:r>
          </w:p>
        </w:tc>
      </w:tr>
    </w:tbl>
    <w:p w:rsidR="00CC2694" w:rsidRDefault="00CC2694" w:rsidP="00CC2694">
      <w:pPr>
        <w:rPr>
          <w:iCs/>
        </w:rPr>
      </w:pPr>
    </w:p>
    <w:p w:rsidR="004D7BC7" w:rsidRDefault="004D7BC7">
      <w:pPr>
        <w:rPr>
          <w:iCs/>
        </w:rPr>
      </w:pPr>
    </w:p>
    <w:sectPr w:rsidR="004D7BC7" w:rsidSect="001A150E">
      <w:headerReference w:type="default" r:id="rId32"/>
      <w:footerReference w:type="default" r:id="rId33"/>
      <w:headerReference w:type="first" r:id="rId34"/>
      <w:footerReference w:type="first" r:id="rId35"/>
      <w:pgSz w:w="11900" w:h="16840" w:code="9"/>
      <w:pgMar w:top="1418" w:right="1418" w:bottom="1418" w:left="1418" w:header="709" w:footer="32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C22" w:rsidRDefault="00AE2C22">
      <w:r>
        <w:separator/>
      </w:r>
    </w:p>
  </w:endnote>
  <w:endnote w:type="continuationSeparator" w:id="0">
    <w:p w:rsidR="00AE2C22" w:rsidRDefault="00AE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panose1 w:val="00000000000000000000"/>
    <w:charset w:val="80"/>
    <w:family w:val="roman"/>
    <w:notTrueType/>
    <w:pitch w:val="default"/>
  </w:font>
  <w:font w:name="EUAlbertina">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386"/>
      <w:gridCol w:w="4300"/>
      <w:gridCol w:w="374"/>
      <w:gridCol w:w="2004"/>
    </w:tblGrid>
    <w:tr w:rsidR="00AE2C22" w:rsidRPr="001A150E" w:rsidTr="00B91C50">
      <w:tc>
        <w:tcPr>
          <w:tcW w:w="9226" w:type="dxa"/>
          <w:gridSpan w:val="5"/>
          <w:vAlign w:val="center"/>
        </w:tcPr>
        <w:p w:rsidR="00AE2C22" w:rsidRPr="001A150E" w:rsidRDefault="00AE2C22" w:rsidP="001A150E">
          <w:pPr>
            <w:tabs>
              <w:tab w:val="center" w:pos="4536"/>
              <w:tab w:val="right" w:pos="9072"/>
            </w:tabs>
            <w:spacing w:after="240"/>
            <w:jc w:val="right"/>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28326542" wp14:editId="30635198">
                <wp:extent cx="5760720" cy="75565"/>
                <wp:effectExtent l="19050" t="0" r="0" b="0"/>
                <wp:docPr id="3" name="Kép 0"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fejlec_csik_v100.png"/>
                        <pic:cNvPicPr/>
                      </pic:nvPicPr>
                      <pic:blipFill>
                        <a:blip r:embed="rId1"/>
                        <a:stretch>
                          <a:fillRect/>
                        </a:stretch>
                      </pic:blipFill>
                      <pic:spPr>
                        <a:xfrm>
                          <a:off x="0" y="0"/>
                          <a:ext cx="5760720" cy="75565"/>
                        </a:xfrm>
                        <a:prstGeom prst="rect">
                          <a:avLst/>
                        </a:prstGeom>
                      </pic:spPr>
                    </pic:pic>
                  </a:graphicData>
                </a:graphic>
              </wp:inline>
            </w:drawing>
          </w:r>
        </w:p>
      </w:tc>
    </w:tr>
    <w:tr w:rsidR="00AE2C22" w:rsidRPr="001A150E" w:rsidTr="00B91C50">
      <w:tc>
        <w:tcPr>
          <w:tcW w:w="1842" w:type="dxa"/>
          <w:vAlign w:val="center"/>
        </w:tcPr>
        <w:p w:rsidR="00AE2C22" w:rsidRPr="001A150E" w:rsidRDefault="00AE2C22" w:rsidP="001A150E">
          <w:pPr>
            <w:tabs>
              <w:tab w:val="center" w:pos="4536"/>
              <w:tab w:val="right" w:pos="9072"/>
            </w:tabs>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6D3E0C08" wp14:editId="00608A9E">
                <wp:extent cx="390525" cy="390525"/>
                <wp:effectExtent l="19050" t="0" r="9525" b="0"/>
                <wp:docPr id="5" name="Kép 7" descr="levelpapir_potty_kicsi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potty_kicsi_v100.png"/>
                        <pic:cNvPicPr/>
                      </pic:nvPicPr>
                      <pic:blipFill>
                        <a:blip r:embed="rId2"/>
                        <a:stretch>
                          <a:fillRect/>
                        </a:stretch>
                      </pic:blipFill>
                      <pic:spPr>
                        <a:xfrm>
                          <a:off x="0" y="0"/>
                          <a:ext cx="390525" cy="390525"/>
                        </a:xfrm>
                        <a:prstGeom prst="rect">
                          <a:avLst/>
                        </a:prstGeom>
                      </pic:spPr>
                    </pic:pic>
                  </a:graphicData>
                </a:graphic>
              </wp:inline>
            </w:drawing>
          </w:r>
        </w:p>
      </w:tc>
      <w:tc>
        <w:tcPr>
          <w:tcW w:w="251" w:type="dxa"/>
          <w:vAlign w:val="center"/>
        </w:tcPr>
        <w:p w:rsidR="00AE2C22" w:rsidRPr="001A150E" w:rsidRDefault="00AE2C22" w:rsidP="001A150E">
          <w:pPr>
            <w:tabs>
              <w:tab w:val="center" w:pos="4536"/>
              <w:tab w:val="right" w:pos="9072"/>
            </w:tabs>
            <w:jc w:val="right"/>
            <w:rPr>
              <w:rFonts w:asciiTheme="minorHAnsi" w:eastAsiaTheme="minorHAnsi" w:hAnsiTheme="minorHAnsi"/>
              <w:sz w:val="20"/>
              <w:szCs w:val="22"/>
            </w:rPr>
          </w:pPr>
        </w:p>
      </w:tc>
      <w:tc>
        <w:tcPr>
          <w:tcW w:w="5054" w:type="dxa"/>
          <w:vAlign w:val="center"/>
        </w:tcPr>
        <w:p w:rsidR="00AE2C22" w:rsidRPr="001A150E" w:rsidRDefault="00AE2C22" w:rsidP="001A150E">
          <w:pPr>
            <w:tabs>
              <w:tab w:val="center" w:pos="4536"/>
              <w:tab w:val="right" w:pos="9072"/>
            </w:tabs>
            <w:jc w:val="center"/>
            <w:rPr>
              <w:rFonts w:asciiTheme="minorHAnsi" w:eastAsiaTheme="minorHAnsi" w:hAnsiTheme="minorHAnsi"/>
              <w:sz w:val="20"/>
              <w:szCs w:val="22"/>
            </w:rPr>
          </w:pPr>
        </w:p>
      </w:tc>
      <w:tc>
        <w:tcPr>
          <w:tcW w:w="236" w:type="dxa"/>
          <w:vAlign w:val="center"/>
        </w:tcPr>
        <w:p w:rsidR="00AE2C22" w:rsidRPr="001A150E" w:rsidRDefault="00AE2C22" w:rsidP="001A150E">
          <w:pPr>
            <w:tabs>
              <w:tab w:val="center" w:pos="4536"/>
              <w:tab w:val="right" w:pos="9072"/>
            </w:tabs>
            <w:jc w:val="right"/>
            <w:rPr>
              <w:rFonts w:asciiTheme="minorHAnsi" w:eastAsiaTheme="minorHAnsi" w:hAnsiTheme="minorHAnsi"/>
              <w:sz w:val="20"/>
              <w:szCs w:val="22"/>
            </w:rPr>
          </w:pPr>
        </w:p>
      </w:tc>
      <w:tc>
        <w:tcPr>
          <w:tcW w:w="1843" w:type="dxa"/>
          <w:vAlign w:val="center"/>
        </w:tcPr>
        <w:p w:rsidR="00AE2C22" w:rsidRPr="001A150E" w:rsidRDefault="00AE2C22" w:rsidP="001A150E">
          <w:pPr>
            <w:tabs>
              <w:tab w:val="center" w:pos="4536"/>
              <w:tab w:val="right" w:pos="9072"/>
            </w:tabs>
            <w:jc w:val="right"/>
            <w:rPr>
              <w:rFonts w:asciiTheme="minorHAnsi" w:eastAsiaTheme="minorHAnsi" w:hAnsiTheme="minorHAnsi"/>
              <w:sz w:val="20"/>
              <w:szCs w:val="22"/>
            </w:rPr>
          </w:pPr>
          <w:r w:rsidRPr="001A150E">
            <w:rPr>
              <w:rFonts w:asciiTheme="minorHAnsi" w:eastAsiaTheme="minorHAnsi" w:hAnsiTheme="minorHAnsi"/>
              <w:sz w:val="20"/>
              <w:szCs w:val="22"/>
            </w:rPr>
            <w:fldChar w:fldCharType="begin"/>
          </w:r>
          <w:r w:rsidRPr="001A150E">
            <w:rPr>
              <w:rFonts w:asciiTheme="minorHAnsi" w:eastAsiaTheme="minorHAnsi" w:hAnsiTheme="minorHAnsi"/>
              <w:sz w:val="20"/>
              <w:szCs w:val="22"/>
            </w:rPr>
            <w:instrText xml:space="preserve"> PAGE   \* MERGEFORMAT </w:instrText>
          </w:r>
          <w:r w:rsidRPr="001A150E">
            <w:rPr>
              <w:rFonts w:asciiTheme="minorHAnsi" w:eastAsiaTheme="minorHAnsi" w:hAnsiTheme="minorHAnsi"/>
              <w:sz w:val="20"/>
              <w:szCs w:val="22"/>
            </w:rPr>
            <w:fldChar w:fldCharType="separate"/>
          </w:r>
          <w:r w:rsidR="002047BC">
            <w:rPr>
              <w:rFonts w:asciiTheme="minorHAnsi" w:eastAsiaTheme="minorHAnsi" w:hAnsiTheme="minorHAnsi"/>
              <w:noProof/>
              <w:sz w:val="20"/>
              <w:szCs w:val="22"/>
            </w:rPr>
            <w:t>10</w:t>
          </w:r>
          <w:r w:rsidRPr="001A150E">
            <w:rPr>
              <w:rFonts w:asciiTheme="minorHAnsi" w:eastAsiaTheme="minorHAnsi" w:hAnsiTheme="minorHAnsi"/>
              <w:sz w:val="20"/>
              <w:szCs w:val="22"/>
            </w:rPr>
            <w:fldChar w:fldCharType="end"/>
          </w:r>
          <w:r w:rsidRPr="001A150E">
            <w:rPr>
              <w:rFonts w:asciiTheme="minorHAnsi" w:eastAsiaTheme="minorHAnsi" w:hAnsiTheme="minorHAnsi"/>
              <w:sz w:val="20"/>
              <w:szCs w:val="22"/>
            </w:rPr>
            <w:t>. oldal</w:t>
          </w:r>
        </w:p>
      </w:tc>
    </w:tr>
  </w:tbl>
  <w:p w:rsidR="00AE2C22" w:rsidRDefault="00AE2C2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6"/>
    </w:tblGrid>
    <w:tr w:rsidR="00AE2C22" w:rsidRPr="009227D3" w:rsidTr="00B91C50">
      <w:tc>
        <w:tcPr>
          <w:tcW w:w="9226" w:type="dxa"/>
          <w:vAlign w:val="center"/>
        </w:tcPr>
        <w:p w:rsidR="00AE2C22" w:rsidRPr="009227D3" w:rsidRDefault="00AE2C22"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08080" w:themeColor="background1" w:themeShade="80"/>
              <w:spacing w:val="6"/>
              <w:sz w:val="16"/>
            </w:rPr>
            <w:t>H</w:t>
          </w:r>
          <w:r>
            <w:rPr>
              <w:rFonts w:ascii="Calibri" w:hAnsi="Calibri" w:cs="Calibri"/>
              <w:color w:val="808080" w:themeColor="background1" w:themeShade="80"/>
              <w:spacing w:val="6"/>
              <w:sz w:val="16"/>
            </w:rPr>
            <w:t>-</w:t>
          </w:r>
          <w:r w:rsidRPr="009227D3">
            <w:rPr>
              <w:rFonts w:ascii="Calibri" w:hAnsi="Calibri" w:cs="Calibri"/>
              <w:color w:val="808080" w:themeColor="background1" w:themeShade="80"/>
              <w:spacing w:val="6"/>
              <w:sz w:val="16"/>
            </w:rPr>
            <w:t>1067 BUDAPEST, TERÉZ KRT. 19. III/32.</w:t>
          </w:r>
        </w:p>
        <w:p w:rsidR="00AE2C22" w:rsidRPr="009227D3" w:rsidRDefault="00AE2C22"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DB3E2" w:themeColor="text2" w:themeTint="66"/>
              <w:spacing w:val="6"/>
              <w:sz w:val="16"/>
            </w:rPr>
            <w:t>TELEFON</w:t>
          </w:r>
          <w:r w:rsidRPr="009227D3">
            <w:rPr>
              <w:rFonts w:ascii="Calibri" w:hAnsi="Calibri" w:cs="Calibri"/>
              <w:color w:val="808080" w:themeColor="background1" w:themeShade="80"/>
              <w:spacing w:val="6"/>
              <w:sz w:val="16"/>
            </w:rPr>
            <w:t xml:space="preserve"> +36 1 354 </w:t>
          </w:r>
          <w:proofErr w:type="gramStart"/>
          <w:r w:rsidRPr="009227D3">
            <w:rPr>
              <w:rFonts w:ascii="Calibri" w:hAnsi="Calibri" w:cs="Calibri"/>
              <w:color w:val="808080" w:themeColor="background1" w:themeShade="80"/>
              <w:spacing w:val="6"/>
              <w:sz w:val="16"/>
            </w:rPr>
            <w:t xml:space="preserve">2760   </w:t>
          </w:r>
          <w:r w:rsidRPr="009227D3">
            <w:rPr>
              <w:rFonts w:ascii="Calibri" w:hAnsi="Calibri" w:cs="Calibri"/>
              <w:color w:val="8DB3E2" w:themeColor="text2" w:themeTint="66"/>
              <w:spacing w:val="6"/>
              <w:sz w:val="16"/>
            </w:rPr>
            <w:t>FAX</w:t>
          </w:r>
          <w:proofErr w:type="gramEnd"/>
          <w:r w:rsidRPr="009227D3">
            <w:rPr>
              <w:rFonts w:ascii="Calibri" w:hAnsi="Calibri" w:cs="Calibri"/>
              <w:color w:val="808080" w:themeColor="background1" w:themeShade="80"/>
              <w:spacing w:val="6"/>
              <w:sz w:val="16"/>
            </w:rPr>
            <w:t xml:space="preserve"> +36 1 354 2768; +36 1 354 2766   </w:t>
          </w:r>
          <w:r w:rsidRPr="009227D3">
            <w:rPr>
              <w:rFonts w:ascii="Calibri" w:hAnsi="Calibri" w:cs="Calibri"/>
              <w:color w:val="8DB3E2" w:themeColor="text2" w:themeTint="66"/>
              <w:spacing w:val="6"/>
              <w:sz w:val="16"/>
            </w:rPr>
            <w:t>E-MAIL</w:t>
          </w:r>
          <w:r w:rsidRPr="009227D3">
            <w:rPr>
              <w:rFonts w:ascii="Calibri" w:hAnsi="Calibri" w:cs="Calibri"/>
              <w:color w:val="808080" w:themeColor="background1" w:themeShade="80"/>
              <w:spacing w:val="6"/>
              <w:sz w:val="16"/>
            </w:rPr>
            <w:t xml:space="preserve"> </w:t>
          </w:r>
          <w:hyperlink r:id="rId1" w:history="1">
            <w:r w:rsidRPr="009227D3">
              <w:rPr>
                <w:rStyle w:val="Hiperhivatkozs"/>
                <w:rFonts w:ascii="Calibri" w:hAnsi="Calibri" w:cs="Calibri"/>
                <w:color w:val="808080" w:themeColor="background1" w:themeShade="80"/>
                <w:spacing w:val="6"/>
                <w:sz w:val="16"/>
              </w:rPr>
              <w:t>TITKARSAG@TRICSOK.HU</w:t>
            </w:r>
          </w:hyperlink>
        </w:p>
        <w:p w:rsidR="00AE2C22" w:rsidRDefault="00AE2C22" w:rsidP="00B91C50">
          <w:pPr>
            <w:pStyle w:val="lfej"/>
            <w:spacing w:after="40"/>
            <w:jc w:val="center"/>
            <w:rPr>
              <w:rFonts w:ascii="Calibri" w:hAnsi="Calibri" w:cs="Calibri"/>
              <w:color w:val="8DB3E2" w:themeColor="text2" w:themeTint="66"/>
              <w:spacing w:val="60"/>
              <w:sz w:val="16"/>
            </w:rPr>
          </w:pPr>
          <w:r w:rsidRPr="00EE635A">
            <w:rPr>
              <w:rFonts w:ascii="Calibri" w:hAnsi="Calibri" w:cs="Calibri"/>
              <w:color w:val="8DB3E2" w:themeColor="text2" w:themeTint="66"/>
              <w:spacing w:val="60"/>
              <w:sz w:val="16"/>
            </w:rPr>
            <w:t>WWW.TRICSOK.</w:t>
          </w:r>
          <w:proofErr w:type="gramStart"/>
          <w:r w:rsidRPr="00EE635A">
            <w:rPr>
              <w:rFonts w:ascii="Calibri" w:hAnsi="Calibri" w:cs="Calibri"/>
              <w:color w:val="8DB3E2" w:themeColor="text2" w:themeTint="66"/>
              <w:spacing w:val="60"/>
              <w:sz w:val="16"/>
            </w:rPr>
            <w:t>HU</w:t>
          </w:r>
          <w:proofErr w:type="gramEnd"/>
        </w:p>
        <w:p w:rsidR="00AE2C22" w:rsidRPr="00EE635A" w:rsidRDefault="00AE2C22" w:rsidP="00B91C50">
          <w:pPr>
            <w:pStyle w:val="lfej"/>
            <w:spacing w:after="40"/>
            <w:jc w:val="center"/>
            <w:rPr>
              <w:rFonts w:ascii="Calibri" w:hAnsi="Calibri" w:cs="Calibri"/>
              <w:color w:val="808080" w:themeColor="background1" w:themeShade="80"/>
              <w:spacing w:val="60"/>
              <w:sz w:val="16"/>
            </w:rPr>
          </w:pPr>
          <w:r w:rsidRPr="000D7249">
            <w:rPr>
              <w:rFonts w:ascii="Calibri" w:hAnsi="Calibri" w:cs="Calibri"/>
              <w:color w:val="808080" w:themeColor="background1" w:themeShade="80"/>
              <w:spacing w:val="6"/>
              <w:sz w:val="16"/>
            </w:rPr>
            <w:t>CG.01-10-046816 – Nyilvántartja a Fővárosi Törvényszék Cégbírósága</w:t>
          </w:r>
        </w:p>
      </w:tc>
    </w:tr>
  </w:tbl>
  <w:p w:rsidR="00AE2C22" w:rsidRDefault="00AE2C22" w:rsidP="009A2668">
    <w:pPr>
      <w:pStyle w:val="ll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C22" w:rsidRDefault="00AE2C22">
      <w:r>
        <w:separator/>
      </w:r>
    </w:p>
  </w:footnote>
  <w:footnote w:type="continuationSeparator" w:id="0">
    <w:p w:rsidR="00AE2C22" w:rsidRDefault="00AE2C22">
      <w:r>
        <w:continuationSeparator/>
      </w:r>
    </w:p>
  </w:footnote>
  <w:footnote w:id="1">
    <w:p w:rsidR="00AE2C22" w:rsidRPr="001B1029" w:rsidRDefault="00AE2C22" w:rsidP="00B409EF">
      <w:pPr>
        <w:pStyle w:val="Lbjegyzetszveg"/>
        <w:jc w:val="both"/>
        <w:rPr>
          <w:color w:val="000000"/>
        </w:rPr>
      </w:pPr>
      <w:r w:rsidRPr="001B1029">
        <w:rPr>
          <w:rStyle w:val="Lbjegyzet-hivatkozs"/>
          <w:color w:val="000000"/>
        </w:rPr>
        <w:footnoteRef/>
      </w:r>
      <w:r w:rsidRPr="001B1029">
        <w:rPr>
          <w:color w:val="000000"/>
        </w:rPr>
        <w:t xml:space="preserve"> </w:t>
      </w:r>
      <w:r>
        <w:rPr>
          <w:color w:val="000000"/>
        </w:rPr>
        <w:t>Lehetőség szerint k</w:t>
      </w:r>
      <w:r w:rsidRPr="001B1029">
        <w:rPr>
          <w:color w:val="000000"/>
        </w:rPr>
        <w:t xml:space="preserve">izárólag egyetlen levelezési címet, egyetlen telefaxszámot, egyetlen telefonszámot, egyetlen e-mail címet, egyetlen kapcsolattartásra jogosult személyt </w:t>
      </w:r>
      <w:r>
        <w:rPr>
          <w:color w:val="000000"/>
        </w:rPr>
        <w:t>kérünk</w:t>
      </w:r>
      <w:r w:rsidRPr="001B1029">
        <w:rPr>
          <w:color w:val="000000"/>
        </w:rPr>
        <w:t xml:space="preserve"> megjelölni.</w:t>
      </w:r>
    </w:p>
  </w:footnote>
  <w:footnote w:id="2">
    <w:p w:rsidR="00AE2C22" w:rsidRDefault="00AE2C22" w:rsidP="00432A5F">
      <w:pPr>
        <w:pStyle w:val="Lbjegyzetszveg"/>
      </w:pPr>
      <w:r>
        <w:rPr>
          <w:rStyle w:val="Lbjegyzet-hivatkozs"/>
          <w:color w:val="auto"/>
        </w:rPr>
        <w:footnoteRef/>
      </w:r>
      <w:r>
        <w:rPr>
          <w:color w:val="auto"/>
        </w:rPr>
        <w:t xml:space="preserve"> </w:t>
      </w:r>
      <w:r>
        <w:rPr>
          <w:b/>
          <w:color w:val="auto"/>
        </w:rPr>
        <w:t>Legkésőbb</w:t>
      </w:r>
      <w:r>
        <w:rPr>
          <w:b/>
          <w:color w:val="000000"/>
        </w:rPr>
        <w:t xml:space="preserve"> a szerződés megkötésének időpontjában köteles bejelenteni a nyertes ajánlattevő!</w:t>
      </w:r>
    </w:p>
  </w:footnote>
  <w:footnote w:id="3">
    <w:p w:rsidR="00AE2C22" w:rsidRDefault="00AE2C22" w:rsidP="00432A5F">
      <w:pPr>
        <w:jc w:val="both"/>
        <w:rPr>
          <w:i/>
          <w:sz w:val="20"/>
          <w:szCs w:val="20"/>
        </w:rPr>
      </w:pPr>
      <w:r>
        <w:rPr>
          <w:rStyle w:val="Lbjegyzet-hivatkozs"/>
          <w:rFonts w:eastAsia="Times"/>
          <w:sz w:val="20"/>
          <w:szCs w:val="20"/>
        </w:rPr>
        <w:footnoteRef/>
      </w:r>
      <w:r>
        <w:rPr>
          <w:sz w:val="20"/>
          <w:szCs w:val="20"/>
        </w:rPr>
        <w:t xml:space="preserve"> </w:t>
      </w:r>
      <w:r>
        <w:rPr>
          <w:b/>
          <w:sz w:val="20"/>
          <w:szCs w:val="20"/>
        </w:rPr>
        <w:t>B</w:t>
      </w:r>
      <w:r>
        <w:rPr>
          <w:rFonts w:eastAsia="Times"/>
          <w:b/>
          <w:sz w:val="20"/>
          <w:szCs w:val="20"/>
        </w:rPr>
        <w:t>ővíthető a bejelentésre kerülő alvállalkozók számának függvényében</w:t>
      </w:r>
    </w:p>
    <w:p w:rsidR="00AE2C22" w:rsidRDefault="00AE2C22" w:rsidP="00432A5F">
      <w:pPr>
        <w:pStyle w:val="Lbjegyzetszveg"/>
        <w:rPr>
          <w:szCs w:val="20"/>
        </w:rPr>
      </w:pPr>
    </w:p>
  </w:footnote>
  <w:footnote w:id="4">
    <w:p w:rsidR="00AE2C22" w:rsidRPr="00FF2913" w:rsidRDefault="00AE2C22"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5">
    <w:p w:rsidR="00AE2C22" w:rsidRPr="008A6AEA" w:rsidRDefault="00AE2C22" w:rsidP="008A6AEA">
      <w:pPr>
        <w:pStyle w:val="Lbjegyzetszveg"/>
        <w:jc w:val="both"/>
        <w:rPr>
          <w:color w:val="auto"/>
        </w:rPr>
      </w:pPr>
      <w:r w:rsidRPr="005A67C9">
        <w:rPr>
          <w:rStyle w:val="Lbjegyzet-hivatkozs"/>
          <w:color w:val="000000"/>
        </w:rPr>
        <w:footnoteRef/>
      </w:r>
      <w:r w:rsidRPr="005A67C9">
        <w:rPr>
          <w:color w:val="000000"/>
        </w:rPr>
        <w:t xml:space="preserve"> </w:t>
      </w:r>
      <w:r w:rsidRPr="008A6AEA">
        <w:rPr>
          <w:color w:val="auto"/>
        </w:rPr>
        <w:t>Közös ajánlattétel esetén a táblázatot valamennyi közös ajánlattevőnek ki kell töltenie, a táblázat szabadon bővíthető.</w:t>
      </w:r>
    </w:p>
  </w:footnote>
  <w:footnote w:id="6">
    <w:p w:rsidR="00AE2C22" w:rsidRPr="008A6AEA" w:rsidRDefault="00AE2C22" w:rsidP="00C65B8F">
      <w:pPr>
        <w:pStyle w:val="Lbjegyzetszveg"/>
        <w:rPr>
          <w:color w:val="auto"/>
        </w:rPr>
      </w:pPr>
      <w:r w:rsidRPr="008A6AEA">
        <w:rPr>
          <w:rStyle w:val="Lbjegyzet-hivatkozs"/>
          <w:color w:val="auto"/>
        </w:rPr>
        <w:footnoteRef/>
      </w:r>
      <w:r w:rsidRPr="008A6AEA">
        <w:rPr>
          <w:color w:val="auto"/>
        </w:rPr>
        <w:t xml:space="preserve"> A megfelelő aláhúzandó mindegyik értékelési </w:t>
      </w:r>
      <w:proofErr w:type="spellStart"/>
      <w:r w:rsidRPr="008A6AEA">
        <w:rPr>
          <w:color w:val="auto"/>
        </w:rPr>
        <w:t>alszempont</w:t>
      </w:r>
      <w:proofErr w:type="spellEnd"/>
      <w:r w:rsidRPr="008A6AEA">
        <w:rPr>
          <w:color w:val="auto"/>
        </w:rPr>
        <w:t xml:space="preserve"> vonatkozásában.</w:t>
      </w:r>
    </w:p>
  </w:footnote>
  <w:footnote w:id="7">
    <w:p w:rsidR="00AE2C22" w:rsidRDefault="00AE2C22" w:rsidP="00C65B8F">
      <w:pPr>
        <w:pStyle w:val="Lbjegyzetszveg"/>
      </w:pPr>
      <w:r>
        <w:rPr>
          <w:rStyle w:val="Lbjegyzet-hivatkozs"/>
        </w:rPr>
        <w:footnoteRef/>
      </w:r>
      <w:r>
        <w:t xml:space="preserve"> </w:t>
      </w:r>
      <w:r>
        <w:rPr>
          <w:color w:val="000000"/>
        </w:rPr>
        <w:t>Kérjük a fent megadott IGEN/NEM válaszok alapján a közbenső pontok összegét megadni!</w:t>
      </w:r>
    </w:p>
  </w:footnote>
  <w:footnote w:id="8">
    <w:p w:rsidR="00AE2C22" w:rsidRPr="00A87B5A" w:rsidRDefault="00AE2C22" w:rsidP="007E79F4">
      <w:pPr>
        <w:pStyle w:val="Lbjegyzetszveg"/>
        <w:jc w:val="both"/>
        <w:rPr>
          <w:color w:val="auto"/>
        </w:rPr>
      </w:pPr>
      <w:r w:rsidRPr="005A67C9">
        <w:rPr>
          <w:rStyle w:val="Lbjegyzet-hivatkozs"/>
          <w:color w:val="000000"/>
        </w:rPr>
        <w:footnoteRef/>
      </w:r>
      <w:r w:rsidRPr="005A67C9">
        <w:rPr>
          <w:color w:val="000000"/>
        </w:rPr>
        <w:t xml:space="preserve"> Közös </w:t>
      </w:r>
      <w:r w:rsidRPr="00A87B5A">
        <w:rPr>
          <w:color w:val="auto"/>
        </w:rPr>
        <w:t>ajánlattétel esetén a táblázatot valamennyi közös ajánlattevőnek ki kell töltenie, a táblázat szabadon bővíthető.</w:t>
      </w:r>
    </w:p>
  </w:footnote>
  <w:footnote w:id="9">
    <w:p w:rsidR="00AE2C22" w:rsidRPr="00A87B5A" w:rsidRDefault="00AE2C22" w:rsidP="005E5714">
      <w:pPr>
        <w:pStyle w:val="Lbjegyzetszveg"/>
        <w:jc w:val="both"/>
        <w:rPr>
          <w:color w:val="auto"/>
        </w:rPr>
      </w:pPr>
      <w:r w:rsidRPr="00A87B5A">
        <w:rPr>
          <w:rStyle w:val="Lbjegyzet-hivatkozs"/>
          <w:color w:val="auto"/>
        </w:rPr>
        <w:footnoteRef/>
      </w:r>
      <w:r w:rsidRPr="00A87B5A">
        <w:rPr>
          <w:color w:val="auto"/>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10">
    <w:p w:rsidR="00AE2C22" w:rsidRPr="00A87B5A" w:rsidRDefault="00AE2C22">
      <w:pPr>
        <w:pStyle w:val="Lbjegyzetszveg"/>
        <w:rPr>
          <w:color w:val="auto"/>
        </w:rPr>
      </w:pPr>
      <w:r w:rsidRPr="00A87B5A">
        <w:rPr>
          <w:rStyle w:val="Lbjegyzet-hivatkozs"/>
          <w:color w:val="auto"/>
        </w:rPr>
        <w:footnoteRef/>
      </w:r>
      <w:r w:rsidRPr="00A87B5A">
        <w:rPr>
          <w:color w:val="auto"/>
        </w:rPr>
        <w:t xml:space="preserve"> A nem kívánt rész törlendő!</w:t>
      </w:r>
    </w:p>
  </w:footnote>
  <w:footnote w:id="11">
    <w:p w:rsidR="00AE2C22" w:rsidRPr="005A67C9" w:rsidRDefault="00AE2C22" w:rsidP="007E79F4">
      <w:pPr>
        <w:pStyle w:val="Lbjegyzetszveg"/>
        <w:jc w:val="both"/>
        <w:rPr>
          <w:color w:val="000000"/>
        </w:rPr>
      </w:pPr>
      <w:r w:rsidRPr="00A87B5A">
        <w:rPr>
          <w:rStyle w:val="Lbjegyzet-hivatkozs"/>
          <w:color w:val="auto"/>
        </w:rPr>
        <w:footnoteRef/>
      </w:r>
      <w:r w:rsidRPr="00A87B5A">
        <w:rPr>
          <w:color w:val="auto"/>
        </w:rPr>
        <w:t xml:space="preserve"> Azt a pénzforgalmi jelzőszámot kell feltüntetni, melyet az ajánlattevő az eljárással kapcsolatosan használni kíván. Amennyiben</w:t>
      </w:r>
      <w:r w:rsidRPr="005A67C9">
        <w:rPr>
          <w:color w:val="000000"/>
        </w:rPr>
        <w:t xml:space="preserve"> a megkötendő szerződésben ettől eltérő bankszámlát kíván az ajánlattevő felt</w:t>
      </w:r>
      <w:r>
        <w:rPr>
          <w:color w:val="000000"/>
        </w:rPr>
        <w:t>ü</w:t>
      </w:r>
      <w:r w:rsidRPr="005A67C9">
        <w:rPr>
          <w:color w:val="000000"/>
        </w:rPr>
        <w:t>ntetni, úgy ezt kérjük külön is feltűntetni.</w:t>
      </w:r>
    </w:p>
  </w:footnote>
  <w:footnote w:id="12">
    <w:p w:rsidR="00AE2C22" w:rsidRPr="005A67C9" w:rsidRDefault="00AE2C22" w:rsidP="007E79F4">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13">
    <w:p w:rsidR="00AE2C22" w:rsidRPr="00AA5C30" w:rsidRDefault="00AE2C22"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w:t>
      </w:r>
      <w:r w:rsidRPr="00AA5C30">
        <w:rPr>
          <w:color w:val="000000"/>
        </w:rPr>
        <w:t>re kiterjedő hatállyal meg kell tenni.</w:t>
      </w:r>
    </w:p>
  </w:footnote>
  <w:footnote w:id="14">
    <w:p w:rsidR="00AE2C22" w:rsidRPr="00FF2913" w:rsidRDefault="00AE2C22"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15">
    <w:p w:rsidR="00AE2C22" w:rsidRPr="00AA5C30" w:rsidRDefault="00AE2C22"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 vonatkozásában csatolni kell</w:t>
      </w:r>
      <w:r w:rsidRPr="00AA5C30">
        <w:rPr>
          <w:color w:val="000000"/>
        </w:rPr>
        <w:t>.</w:t>
      </w:r>
    </w:p>
  </w:footnote>
  <w:footnote w:id="16">
    <w:p w:rsidR="00AE2C22" w:rsidRPr="00583C69" w:rsidRDefault="00AE2C22" w:rsidP="005E5714">
      <w:pPr>
        <w:pStyle w:val="Lbjegyzetszveg"/>
        <w:rPr>
          <w:color w:val="auto"/>
        </w:rPr>
      </w:pPr>
      <w:r w:rsidRPr="00583C69">
        <w:rPr>
          <w:rStyle w:val="Lbjegyzet-hivatkozs"/>
          <w:color w:val="auto"/>
        </w:rPr>
        <w:footnoteRef/>
      </w:r>
      <w:r w:rsidRPr="00583C69">
        <w:rPr>
          <w:color w:val="auto"/>
        </w:rPr>
        <w:t xml:space="preserve"> A megfelelő válasz aláhúzandó!</w:t>
      </w:r>
    </w:p>
  </w:footnote>
  <w:footnote w:id="17">
    <w:p w:rsidR="00AE2C22" w:rsidRPr="00583C69" w:rsidRDefault="00AE2C22" w:rsidP="005E5714">
      <w:pPr>
        <w:pStyle w:val="Lbjegyzetszveg"/>
        <w:jc w:val="both"/>
        <w:rPr>
          <w:color w:val="auto"/>
        </w:rPr>
      </w:pPr>
      <w:r w:rsidRPr="00583C69">
        <w:rPr>
          <w:rStyle w:val="Lbjegyzet-hivatkozs"/>
          <w:color w:val="auto"/>
        </w:rPr>
        <w:footnoteRef/>
      </w:r>
      <w:r w:rsidRPr="00583C69">
        <w:rPr>
          <w:color w:val="auto"/>
        </w:rPr>
        <w:t xml:space="preserve"> Amennyiben a vállalkozás nem tartozik a</w:t>
      </w:r>
      <w:r w:rsidRPr="00583C69">
        <w:rPr>
          <w:bCs/>
          <w:color w:val="auto"/>
        </w:rPr>
        <w:t xml:space="preserve"> kis- és középvállalkozásokról, fejlődésük támogatásáról szóló</w:t>
      </w:r>
      <w:r w:rsidRPr="00583C69">
        <w:rPr>
          <w:color w:val="auto"/>
        </w:rPr>
        <w:t xml:space="preserve"> 2004. évi XXXIV. törvény hatálya alá, úgy ezt a választ szükséges aláhúzni!</w:t>
      </w:r>
    </w:p>
  </w:footnote>
  <w:footnote w:id="18">
    <w:p w:rsidR="00AE2C22" w:rsidRPr="00087348" w:rsidRDefault="00AE2C22" w:rsidP="00813F57">
      <w:pPr>
        <w:pStyle w:val="Lbjegyzetszveg"/>
        <w:rPr>
          <w:color w:val="000000"/>
        </w:rPr>
      </w:pPr>
      <w:r w:rsidRPr="00087348">
        <w:rPr>
          <w:rStyle w:val="Lbjegyzet-hivatkozs"/>
          <w:color w:val="000000"/>
        </w:rPr>
        <w:footnoteRef/>
      </w:r>
      <w:r w:rsidRPr="00087348">
        <w:rPr>
          <w:color w:val="000000"/>
        </w:rPr>
        <w:t xml:space="preserve"> A táblázat szabadon bővíthető.</w:t>
      </w:r>
    </w:p>
  </w:footnote>
  <w:footnote w:id="19">
    <w:p w:rsidR="00AE2C22" w:rsidRDefault="00AE2C22" w:rsidP="00813F57">
      <w:pPr>
        <w:pStyle w:val="Lbjegyzetszveg"/>
        <w:jc w:val="both"/>
      </w:pPr>
      <w:r w:rsidRPr="002612AF">
        <w:rPr>
          <w:rStyle w:val="Lbjegyzet-hivatkozs"/>
          <w:color w:val="auto"/>
        </w:rPr>
        <w:footnoteRef/>
      </w:r>
      <w:r w:rsidRPr="002612AF">
        <w:rPr>
          <w:color w:val="auto"/>
        </w:rPr>
        <w:t xml:space="preserve"> Ha ajánlatkérő egyáltalán nem vesz igénybe alvállalkozót, ezt a nyilatkozatminta aláírásával jelezheti, egyébként a „NINCSEN” szó </w:t>
      </w:r>
      <w:r>
        <w:rPr>
          <w:color w:val="auto"/>
        </w:rPr>
        <w:t>sorában</w:t>
      </w:r>
      <w:r w:rsidRPr="002612AF">
        <w:rPr>
          <w:color w:val="auto"/>
        </w:rPr>
        <w:t xml:space="preserve"> a megfelelő adatok feltüntetendőek.</w:t>
      </w:r>
    </w:p>
  </w:footnote>
  <w:footnote w:id="20">
    <w:p w:rsidR="00AE2C22" w:rsidRPr="00087348" w:rsidRDefault="00AE2C22" w:rsidP="005141B0">
      <w:pPr>
        <w:pStyle w:val="Lbjegyzetszveg"/>
        <w:rPr>
          <w:color w:val="000000"/>
        </w:rPr>
      </w:pPr>
      <w:r w:rsidRPr="00087348">
        <w:rPr>
          <w:rStyle w:val="Lbjegyzet-hivatkozs"/>
          <w:color w:val="000000"/>
        </w:rPr>
        <w:footnoteRef/>
      </w:r>
      <w:r w:rsidRPr="00087348">
        <w:rPr>
          <w:color w:val="000000"/>
        </w:rPr>
        <w:t xml:space="preserve"> </w:t>
      </w:r>
      <w:r>
        <w:rPr>
          <w:color w:val="000000"/>
        </w:rPr>
        <w:t>Közös ajánlattétel esetén kitöltendő. Minden közös ajánlattevőnek alá kell írnia.</w:t>
      </w:r>
    </w:p>
  </w:footnote>
  <w:footnote w:id="21">
    <w:p w:rsidR="00AE2C22" w:rsidRPr="00943A32" w:rsidRDefault="00AE2C22" w:rsidP="005141B0">
      <w:pPr>
        <w:pStyle w:val="Lbjegyzetszveg"/>
        <w:jc w:val="both"/>
        <w:rPr>
          <w:color w:val="auto"/>
        </w:rPr>
      </w:pPr>
      <w:r>
        <w:rPr>
          <w:rStyle w:val="Lbjegyzet-hivatkozs"/>
          <w:color w:val="auto"/>
        </w:rPr>
        <w:footnoteRef/>
      </w:r>
      <w:r>
        <w:rPr>
          <w:color w:val="auto"/>
        </w:rPr>
        <w:t xml:space="preserve"> </w:t>
      </w:r>
      <w:r w:rsidRPr="00943A32">
        <w:rPr>
          <w:color w:val="auto"/>
        </w:rPr>
        <w:t>Az ajánlattevőnek nyilatkoznia</w:t>
      </w:r>
      <w:r>
        <w:rPr>
          <w:color w:val="auto"/>
        </w:rPr>
        <w:t xml:space="preserve"> kell saját magára vonatkozóan.</w:t>
      </w:r>
    </w:p>
  </w:footnote>
  <w:footnote w:id="22">
    <w:p w:rsidR="00AE2C22" w:rsidRPr="001B2F57" w:rsidRDefault="00AE2C22" w:rsidP="002C2290">
      <w:pPr>
        <w:pStyle w:val="Lbjegyzetszveg"/>
        <w:rPr>
          <w:color w:val="auto"/>
        </w:rPr>
      </w:pPr>
      <w:r>
        <w:rPr>
          <w:rStyle w:val="Lbjegyzet-hivatkozs"/>
        </w:rPr>
        <w:footnoteRef/>
      </w:r>
      <w:r>
        <w:t xml:space="preserve"> </w:t>
      </w:r>
      <w:r w:rsidRPr="001B2F57">
        <w:rPr>
          <w:color w:val="auto"/>
        </w:rPr>
        <w:t>A megfelelő rész aláhúzandó.</w:t>
      </w:r>
    </w:p>
  </w:footnote>
  <w:footnote w:id="23">
    <w:p w:rsidR="00AE2C22" w:rsidRPr="001B2F57" w:rsidRDefault="00AE2C22" w:rsidP="002C2290">
      <w:pPr>
        <w:pStyle w:val="Lbjegyzetszveg"/>
        <w:rPr>
          <w:color w:val="auto"/>
        </w:rPr>
      </w:pPr>
      <w:r w:rsidRPr="001B2F57">
        <w:rPr>
          <w:rStyle w:val="Lbjegyzet-hivatkozs"/>
          <w:color w:val="auto"/>
        </w:rPr>
        <w:footnoteRef/>
      </w:r>
      <w:r w:rsidRPr="001B2F57">
        <w:rPr>
          <w:color w:val="auto"/>
        </w:rPr>
        <w:t xml:space="preserve"> Amennyiben szabályozott tőzsdén jegyzik, ez a rész törlendő.</w:t>
      </w:r>
    </w:p>
  </w:footnote>
  <w:footnote w:id="24">
    <w:p w:rsidR="00AE2C22" w:rsidRPr="001B2F57" w:rsidRDefault="00AE2C22" w:rsidP="002C2290">
      <w:pPr>
        <w:pStyle w:val="Lbjegyzetszveg"/>
        <w:rPr>
          <w:color w:val="auto"/>
        </w:rPr>
      </w:pPr>
      <w:r w:rsidRPr="001B2F57">
        <w:rPr>
          <w:rStyle w:val="Lbjegyzet-hivatkozs"/>
          <w:color w:val="auto"/>
        </w:rPr>
        <w:footnoteRef/>
      </w:r>
      <w:r w:rsidRPr="001B2F57">
        <w:rPr>
          <w:color w:val="auto"/>
        </w:rPr>
        <w:t xml:space="preserve"> Az a) és a b) pont közül kérjük az ajánlattevőre nem vonatkozót törölni</w:t>
      </w:r>
      <w:r>
        <w:rPr>
          <w:color w:val="auto"/>
        </w:rPr>
        <w:t>,</w:t>
      </w:r>
      <w:r w:rsidRPr="001B2F57">
        <w:rPr>
          <w:color w:val="auto"/>
        </w:rPr>
        <w:t xml:space="preserve"> </w:t>
      </w:r>
      <w:r>
        <w:rPr>
          <w:color w:val="auto"/>
        </w:rPr>
        <w:t>vagy a rá vonatkozót egyértelműen megjelölni.</w:t>
      </w:r>
    </w:p>
  </w:footnote>
  <w:footnote w:id="25">
    <w:p w:rsidR="00AE2C22" w:rsidRDefault="00AE2C22" w:rsidP="00AB5287">
      <w:pPr>
        <w:pStyle w:val="Lbjegyzetszveg"/>
        <w:jc w:val="both"/>
      </w:pPr>
      <w:r w:rsidRPr="008155C7">
        <w:rPr>
          <w:rStyle w:val="Lbjegyzet-hivatkozs"/>
          <w:color w:val="auto"/>
        </w:rPr>
        <w:footnoteRef/>
      </w:r>
      <w:r w:rsidRPr="008155C7">
        <w:rPr>
          <w:color w:val="auto"/>
        </w:rPr>
        <w:t xml:space="preserve"> </w:t>
      </w:r>
      <w:r w:rsidRPr="00F23FB5">
        <w:rPr>
          <w:color w:val="auto"/>
        </w:rPr>
        <w:t>Az ajánlattevő az eljárásból a Kbt. 25. § alapján csak akkor zárható ki, ha közbeszerzési eljárásban részt vevő gazdasági szereplők esélyegyenlősége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esélyegyenlőséget és a verseny tisztaságát nem sérti, vagy az összeférhetetlenségi helyzetet más módon elhárítsa. Az összeférhetetlenségi helyzet elhárítása érdekében a gazdasági szereplő által tett intézkedéseket az ajánlatkérő köteles az ajánlatok elbírálásáról szóló összegezésben ismertetni.</w:t>
      </w:r>
    </w:p>
  </w:footnote>
  <w:footnote w:id="26">
    <w:p w:rsidR="00AE2C22" w:rsidRPr="00241C13" w:rsidRDefault="00AE2C22" w:rsidP="00CC2694">
      <w:pPr>
        <w:pStyle w:val="Lbjegyzetszveg"/>
        <w:jc w:val="both"/>
        <w:rPr>
          <w:color w:val="auto"/>
        </w:rPr>
      </w:pPr>
      <w:r w:rsidRPr="008155C7">
        <w:rPr>
          <w:rStyle w:val="Lbjegyzet-hivatkozs"/>
          <w:color w:val="auto"/>
        </w:rPr>
        <w:footnoteRef/>
      </w:r>
      <w:r w:rsidRPr="008155C7">
        <w:rPr>
          <w:color w:val="auto"/>
        </w:rPr>
        <w:t xml:space="preserve"> </w:t>
      </w:r>
      <w:r w:rsidRPr="00241C13">
        <w:rPr>
          <w:b/>
          <w:color w:val="auto"/>
        </w:rPr>
        <w:t>Abban az esetben kell kitölteni, ha az ajánlattevő vonatkozásában NINCSEN folyamatban változásbejegyzési eljárás.</w:t>
      </w:r>
    </w:p>
    <w:p w:rsidR="00AE2C22" w:rsidRDefault="00AE2C22" w:rsidP="00CC2694">
      <w:pPr>
        <w:pStyle w:val="Lbjegyzetszveg"/>
        <w:jc w:val="both"/>
      </w:pPr>
      <w:r w:rsidRPr="00241C13">
        <w:rPr>
          <w:color w:val="auto"/>
        </w:rPr>
        <w:t>Amennyiben az ajánlattevő vonatkozásában változásbejegyzési eljárás van folyamatban, abban az esetben jelen nyilatkozatminta nem használható, helyette a cégbírósághoz benyújtott változásbejegyzési kérelmet és az annak érkezéséről a cégbíróság által megküldött igazolást kell az ajánlathoz csatolni.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C22" w:rsidRPr="001E1C2F" w:rsidRDefault="00AE2C22" w:rsidP="001A150E">
    <w:pPr>
      <w:pStyle w:val="lfej"/>
      <w:tabs>
        <w:tab w:val="left" w:pos="1590"/>
        <w:tab w:val="left" w:pos="2386"/>
        <w:tab w:val="center" w:pos="453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606"/>
      <w:gridCol w:w="368"/>
      <w:gridCol w:w="5340"/>
      <w:gridCol w:w="358"/>
      <w:gridCol w:w="1608"/>
    </w:tblGrid>
    <w:tr w:rsidR="00AE2C22" w:rsidTr="006709AB">
      <w:tc>
        <w:tcPr>
          <w:tcW w:w="1842" w:type="dxa"/>
          <w:shd w:val="clear" w:color="auto" w:fill="auto"/>
          <w:vAlign w:val="center"/>
        </w:tcPr>
        <w:p w:rsidR="00AE2C22" w:rsidRDefault="00AE2C22" w:rsidP="006709AB">
          <w:pPr>
            <w:pStyle w:val="lfej"/>
            <w:jc w:val="center"/>
          </w:pPr>
        </w:p>
      </w:tc>
      <w:tc>
        <w:tcPr>
          <w:tcW w:w="251" w:type="dxa"/>
          <w:shd w:val="clear" w:color="auto" w:fill="auto"/>
          <w:vAlign w:val="center"/>
        </w:tcPr>
        <w:p w:rsidR="00AE2C22" w:rsidRDefault="00AE2C22" w:rsidP="006709AB">
          <w:pPr>
            <w:pStyle w:val="lfej"/>
            <w:jc w:val="center"/>
          </w:pPr>
        </w:p>
      </w:tc>
      <w:tc>
        <w:tcPr>
          <w:tcW w:w="5054" w:type="dxa"/>
          <w:shd w:val="clear" w:color="auto" w:fill="auto"/>
          <w:vAlign w:val="center"/>
        </w:tcPr>
        <w:p w:rsidR="00AE2C22" w:rsidRDefault="00AE2C22" w:rsidP="006709AB">
          <w:pPr>
            <w:pStyle w:val="lfej"/>
            <w:jc w:val="center"/>
          </w:pPr>
          <w:r>
            <w:rPr>
              <w:noProof/>
            </w:rPr>
            <w:drawing>
              <wp:inline distT="0" distB="0" distL="0" distR="0" wp14:anchorId="12B27EAE" wp14:editId="64B2A44A">
                <wp:extent cx="1002030" cy="987425"/>
                <wp:effectExtent l="0" t="0" r="7620" b="3175"/>
                <wp:docPr id="2" name="Kép 2" descr="Logo_ketsoros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ogo_ketsoros_v1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030" cy="987425"/>
                        </a:xfrm>
                        <a:prstGeom prst="rect">
                          <a:avLst/>
                        </a:prstGeom>
                        <a:noFill/>
                        <a:ln>
                          <a:noFill/>
                        </a:ln>
                      </pic:spPr>
                    </pic:pic>
                  </a:graphicData>
                </a:graphic>
              </wp:inline>
            </w:drawing>
          </w:r>
        </w:p>
      </w:tc>
      <w:tc>
        <w:tcPr>
          <w:tcW w:w="236" w:type="dxa"/>
          <w:shd w:val="clear" w:color="auto" w:fill="auto"/>
          <w:vAlign w:val="center"/>
        </w:tcPr>
        <w:p w:rsidR="00AE2C22" w:rsidRDefault="00AE2C22" w:rsidP="006709AB">
          <w:pPr>
            <w:pStyle w:val="lfej"/>
            <w:jc w:val="center"/>
          </w:pPr>
        </w:p>
      </w:tc>
      <w:tc>
        <w:tcPr>
          <w:tcW w:w="1843" w:type="dxa"/>
          <w:shd w:val="clear" w:color="auto" w:fill="auto"/>
          <w:vAlign w:val="center"/>
        </w:tcPr>
        <w:p w:rsidR="00AE2C22" w:rsidRDefault="00AE2C22" w:rsidP="006709AB">
          <w:pPr>
            <w:pStyle w:val="lfej"/>
            <w:jc w:val="center"/>
          </w:pPr>
        </w:p>
      </w:tc>
    </w:tr>
    <w:tr w:rsidR="00AE2C22" w:rsidTr="006709AB">
      <w:tc>
        <w:tcPr>
          <w:tcW w:w="9226" w:type="dxa"/>
          <w:gridSpan w:val="5"/>
          <w:shd w:val="clear" w:color="auto" w:fill="auto"/>
          <w:vAlign w:val="center"/>
        </w:tcPr>
        <w:p w:rsidR="00AE2C22" w:rsidRDefault="00AE2C22" w:rsidP="006709AB">
          <w:pPr>
            <w:pStyle w:val="lfej"/>
            <w:spacing w:before="240"/>
            <w:jc w:val="center"/>
          </w:pPr>
          <w:r>
            <w:rPr>
              <w:noProof/>
            </w:rPr>
            <w:drawing>
              <wp:inline distT="0" distB="0" distL="0" distR="0" wp14:anchorId="3455933D" wp14:editId="51FE6DD7">
                <wp:extent cx="5764530" cy="73025"/>
                <wp:effectExtent l="0" t="0" r="7620" b="3175"/>
                <wp:docPr id="1" name="Kép 1"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levelpapir_fejlec_csik_v1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4530" cy="73025"/>
                        </a:xfrm>
                        <a:prstGeom prst="rect">
                          <a:avLst/>
                        </a:prstGeom>
                        <a:noFill/>
                        <a:ln>
                          <a:noFill/>
                        </a:ln>
                      </pic:spPr>
                    </pic:pic>
                  </a:graphicData>
                </a:graphic>
              </wp:inline>
            </w:drawing>
          </w:r>
        </w:p>
      </w:tc>
    </w:tr>
  </w:tbl>
  <w:p w:rsidR="00AE2C22" w:rsidRPr="00E8378F" w:rsidRDefault="00AE2C22" w:rsidP="00E8378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E6B"/>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04847EA5"/>
    <w:multiLevelType w:val="hybridMultilevel"/>
    <w:tmpl w:val="A07AE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ED2E83"/>
    <w:multiLevelType w:val="hybridMultilevel"/>
    <w:tmpl w:val="14AEB1EA"/>
    <w:lvl w:ilvl="0" w:tplc="2E1C6D3A">
      <w:start w:val="1"/>
      <w:numFmt w:val="decimal"/>
      <w:lvlText w:val="%1."/>
      <w:lvlJc w:val="left"/>
      <w:pPr>
        <w:tabs>
          <w:tab w:val="num" w:pos="360"/>
        </w:tabs>
        <w:ind w:left="360" w:firstLine="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nsid w:val="0C4C68BA"/>
    <w:multiLevelType w:val="hybridMultilevel"/>
    <w:tmpl w:val="4BD235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E6A24F6"/>
    <w:multiLevelType w:val="hybridMultilevel"/>
    <w:tmpl w:val="368E32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F817197"/>
    <w:multiLevelType w:val="hybridMultilevel"/>
    <w:tmpl w:val="F7FC1E22"/>
    <w:lvl w:ilvl="0" w:tplc="4DC8415C">
      <w:start w:val="1"/>
      <w:numFmt w:val="bullet"/>
      <w:lvlText w:val="–"/>
      <w:lvlJc w:val="left"/>
      <w:pPr>
        <w:ind w:left="1146" w:hanging="360"/>
      </w:pPr>
      <w:rPr>
        <w:rFonts w:ascii="Times New Roman"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
    <w:nsid w:val="112B3F57"/>
    <w:multiLevelType w:val="hybridMultilevel"/>
    <w:tmpl w:val="698693F8"/>
    <w:lvl w:ilvl="0" w:tplc="340AAB4C">
      <w:start w:val="1"/>
      <w:numFmt w:val="decimal"/>
      <w:pStyle w:val="Stlus2"/>
      <w:lvlText w:val="%1)"/>
      <w:lvlJc w:val="left"/>
      <w:pPr>
        <w:ind w:left="360" w:hanging="360"/>
      </w:pPr>
      <w:rPr>
        <w:color w:val="000000"/>
      </w:rPr>
    </w:lvl>
    <w:lvl w:ilvl="1" w:tplc="FC8C143E">
      <w:start w:val="1"/>
      <w:numFmt w:val="decimal"/>
      <w:lvlText w:val="%2)"/>
      <w:lvlJc w:val="left"/>
      <w:pPr>
        <w:ind w:left="1080" w:hanging="360"/>
      </w:pPr>
      <w:rPr>
        <w:b/>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nsid w:val="167D6238"/>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25E906FC"/>
    <w:multiLevelType w:val="hybridMultilevel"/>
    <w:tmpl w:val="5A76C532"/>
    <w:lvl w:ilvl="0" w:tplc="ACBC1C3A">
      <w:start w:val="1"/>
      <w:numFmt w:val="decimal"/>
      <w:lvlText w:val="%1."/>
      <w:lvlJc w:val="left"/>
      <w:pPr>
        <w:tabs>
          <w:tab w:val="num" w:pos="720"/>
        </w:tabs>
        <w:ind w:left="720" w:hanging="360"/>
      </w:pPr>
      <w:rPr>
        <w:rFonts w:cs="Times New Roman"/>
        <w:b/>
      </w:rPr>
    </w:lvl>
    <w:lvl w:ilvl="1" w:tplc="FA62373E">
      <w:numFmt w:val="bullet"/>
      <w:lvlText w:val="–"/>
      <w:lvlJc w:val="left"/>
      <w:pPr>
        <w:tabs>
          <w:tab w:val="num" w:pos="1440"/>
        </w:tabs>
        <w:ind w:left="1440" w:hanging="360"/>
      </w:pPr>
      <w:rPr>
        <w:rFonts w:ascii="Times New Roman" w:eastAsia="Times New Roman" w:hAnsi="Times New Roman" w:hint="default"/>
        <w:color w:val="000000"/>
      </w:rPr>
    </w:lvl>
    <w:lvl w:ilvl="2" w:tplc="040E000F">
      <w:start w:val="1"/>
      <w:numFmt w:val="decimal"/>
      <w:lvlText w:val="%3."/>
      <w:lvlJc w:val="left"/>
      <w:pPr>
        <w:tabs>
          <w:tab w:val="num" w:pos="502"/>
        </w:tabs>
        <w:ind w:left="502" w:hanging="36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328B3605"/>
    <w:multiLevelType w:val="hybridMultilevel"/>
    <w:tmpl w:val="54104F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C3D41C0"/>
    <w:multiLevelType w:val="multilevel"/>
    <w:tmpl w:val="2784480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5C13ED8"/>
    <w:multiLevelType w:val="hybridMultilevel"/>
    <w:tmpl w:val="51F473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48757A53"/>
    <w:multiLevelType w:val="hybridMultilevel"/>
    <w:tmpl w:val="2EE0D5C2"/>
    <w:lvl w:ilvl="0" w:tplc="0E6200BC">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15">
    <w:nsid w:val="4D905EAE"/>
    <w:multiLevelType w:val="hybridMultilevel"/>
    <w:tmpl w:val="E3E0BF14"/>
    <w:lvl w:ilvl="0" w:tplc="5AE6C2F0">
      <w:start w:val="1"/>
      <w:numFmt w:val="decimal"/>
      <w:lvlText w:val="%1."/>
      <w:lvlJc w:val="left"/>
      <w:pPr>
        <w:ind w:left="218" w:hanging="360"/>
      </w:pPr>
      <w:rPr>
        <w:rFonts w:hint="default"/>
      </w:rPr>
    </w:lvl>
    <w:lvl w:ilvl="1" w:tplc="040E0019">
      <w:start w:val="1"/>
      <w:numFmt w:val="lowerLetter"/>
      <w:lvlText w:val="%2."/>
      <w:lvlJc w:val="left"/>
      <w:pPr>
        <w:ind w:left="938" w:hanging="360"/>
      </w:pPr>
    </w:lvl>
    <w:lvl w:ilvl="2" w:tplc="040E001B" w:tentative="1">
      <w:start w:val="1"/>
      <w:numFmt w:val="lowerRoman"/>
      <w:lvlText w:val="%3."/>
      <w:lvlJc w:val="right"/>
      <w:pPr>
        <w:ind w:left="1658" w:hanging="180"/>
      </w:pPr>
    </w:lvl>
    <w:lvl w:ilvl="3" w:tplc="040E000F" w:tentative="1">
      <w:start w:val="1"/>
      <w:numFmt w:val="decimal"/>
      <w:lvlText w:val="%4."/>
      <w:lvlJc w:val="left"/>
      <w:pPr>
        <w:ind w:left="2378" w:hanging="360"/>
      </w:pPr>
    </w:lvl>
    <w:lvl w:ilvl="4" w:tplc="040E0019" w:tentative="1">
      <w:start w:val="1"/>
      <w:numFmt w:val="lowerLetter"/>
      <w:lvlText w:val="%5."/>
      <w:lvlJc w:val="left"/>
      <w:pPr>
        <w:ind w:left="3098" w:hanging="360"/>
      </w:pPr>
    </w:lvl>
    <w:lvl w:ilvl="5" w:tplc="040E001B" w:tentative="1">
      <w:start w:val="1"/>
      <w:numFmt w:val="lowerRoman"/>
      <w:lvlText w:val="%6."/>
      <w:lvlJc w:val="right"/>
      <w:pPr>
        <w:ind w:left="3818" w:hanging="180"/>
      </w:pPr>
    </w:lvl>
    <w:lvl w:ilvl="6" w:tplc="040E000F" w:tentative="1">
      <w:start w:val="1"/>
      <w:numFmt w:val="decimal"/>
      <w:lvlText w:val="%7."/>
      <w:lvlJc w:val="left"/>
      <w:pPr>
        <w:ind w:left="4538" w:hanging="360"/>
      </w:pPr>
    </w:lvl>
    <w:lvl w:ilvl="7" w:tplc="040E0019" w:tentative="1">
      <w:start w:val="1"/>
      <w:numFmt w:val="lowerLetter"/>
      <w:lvlText w:val="%8."/>
      <w:lvlJc w:val="left"/>
      <w:pPr>
        <w:ind w:left="5258" w:hanging="360"/>
      </w:pPr>
    </w:lvl>
    <w:lvl w:ilvl="8" w:tplc="040E001B" w:tentative="1">
      <w:start w:val="1"/>
      <w:numFmt w:val="lowerRoman"/>
      <w:lvlText w:val="%9."/>
      <w:lvlJc w:val="right"/>
      <w:pPr>
        <w:ind w:left="5978" w:hanging="180"/>
      </w:pPr>
    </w:lvl>
  </w:abstractNum>
  <w:abstractNum w:abstractNumId="16">
    <w:nsid w:val="4EFF601B"/>
    <w:multiLevelType w:val="multilevel"/>
    <w:tmpl w:val="5D6A132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36341C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3883FAA"/>
    <w:multiLevelType w:val="hybridMultilevel"/>
    <w:tmpl w:val="12A23A3C"/>
    <w:lvl w:ilvl="0" w:tplc="16147C08">
      <w:start w:val="1"/>
      <w:numFmt w:val="lowerLetter"/>
      <w:lvlText w:val="%1)"/>
      <w:lvlJc w:val="left"/>
      <w:pPr>
        <w:ind w:left="1080" w:hanging="360"/>
      </w:pPr>
      <w:rPr>
        <w:rFonts w:hint="default"/>
      </w:rPr>
    </w:lvl>
    <w:lvl w:ilvl="1" w:tplc="A2A65840" w:tentative="1">
      <w:start w:val="1"/>
      <w:numFmt w:val="lowerLetter"/>
      <w:lvlText w:val="%2."/>
      <w:lvlJc w:val="left"/>
      <w:pPr>
        <w:ind w:left="1800" w:hanging="360"/>
      </w:pPr>
    </w:lvl>
    <w:lvl w:ilvl="2" w:tplc="096A6944" w:tentative="1">
      <w:start w:val="1"/>
      <w:numFmt w:val="lowerRoman"/>
      <w:lvlText w:val="%3."/>
      <w:lvlJc w:val="right"/>
      <w:pPr>
        <w:ind w:left="2520" w:hanging="180"/>
      </w:pPr>
    </w:lvl>
    <w:lvl w:ilvl="3" w:tplc="E0860C5E" w:tentative="1">
      <w:start w:val="1"/>
      <w:numFmt w:val="decimal"/>
      <w:lvlText w:val="%4."/>
      <w:lvlJc w:val="left"/>
      <w:pPr>
        <w:ind w:left="3240" w:hanging="360"/>
      </w:pPr>
    </w:lvl>
    <w:lvl w:ilvl="4" w:tplc="AFDE8372" w:tentative="1">
      <w:start w:val="1"/>
      <w:numFmt w:val="lowerLetter"/>
      <w:lvlText w:val="%5."/>
      <w:lvlJc w:val="left"/>
      <w:pPr>
        <w:ind w:left="3960" w:hanging="360"/>
      </w:pPr>
    </w:lvl>
    <w:lvl w:ilvl="5" w:tplc="386ACB98" w:tentative="1">
      <w:start w:val="1"/>
      <w:numFmt w:val="lowerRoman"/>
      <w:lvlText w:val="%6."/>
      <w:lvlJc w:val="right"/>
      <w:pPr>
        <w:ind w:left="4680" w:hanging="180"/>
      </w:pPr>
    </w:lvl>
    <w:lvl w:ilvl="6" w:tplc="08DAE234" w:tentative="1">
      <w:start w:val="1"/>
      <w:numFmt w:val="decimal"/>
      <w:lvlText w:val="%7."/>
      <w:lvlJc w:val="left"/>
      <w:pPr>
        <w:ind w:left="5400" w:hanging="360"/>
      </w:pPr>
    </w:lvl>
    <w:lvl w:ilvl="7" w:tplc="9D961F64" w:tentative="1">
      <w:start w:val="1"/>
      <w:numFmt w:val="lowerLetter"/>
      <w:lvlText w:val="%8."/>
      <w:lvlJc w:val="left"/>
      <w:pPr>
        <w:ind w:left="6120" w:hanging="360"/>
      </w:pPr>
    </w:lvl>
    <w:lvl w:ilvl="8" w:tplc="B5841B48" w:tentative="1">
      <w:start w:val="1"/>
      <w:numFmt w:val="lowerRoman"/>
      <w:lvlText w:val="%9."/>
      <w:lvlJc w:val="right"/>
      <w:pPr>
        <w:ind w:left="6840" w:hanging="180"/>
      </w:pPr>
    </w:lvl>
  </w:abstractNum>
  <w:abstractNum w:abstractNumId="19">
    <w:nsid w:val="55A568BE"/>
    <w:multiLevelType w:val="multilevel"/>
    <w:tmpl w:val="1B0CDB94"/>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val="0"/>
        <w:i w:val="0"/>
        <w:caps w:val="0"/>
        <w:strike w:val="0"/>
        <w:dstrike w:val="0"/>
        <w:vanish w:val="0"/>
        <w:vertAlign w:val="baseline"/>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5871226A"/>
    <w:multiLevelType w:val="multilevel"/>
    <w:tmpl w:val="56FEA908"/>
    <w:lvl w:ilvl="0">
      <w:start w:val="1"/>
      <w:numFmt w:val="ordinal"/>
      <w:pStyle w:val="ADpontok"/>
      <w:lvlText w:val="%1"/>
      <w:lvlJc w:val="left"/>
      <w:pPr>
        <w:ind w:left="0" w:firstLine="0"/>
      </w:pPr>
      <w:rPr>
        <w:rFonts w:ascii="Verdana" w:hAnsi="Verdana" w:hint="default"/>
        <w:b/>
        <w:i w:val="0"/>
        <w:caps w:val="0"/>
        <w:strike w:val="0"/>
        <w:dstrike w:val="0"/>
        <w:vanish w:val="0"/>
        <w:color w:val="000000"/>
        <w:kern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Dalpontok"/>
      <w:lvlText w:val="%1%2."/>
      <w:lvlJc w:val="left"/>
      <w:pPr>
        <w:ind w:left="0" w:firstLine="0"/>
      </w:pPr>
      <w:rPr>
        <w:rFonts w:ascii="Verdana" w:hAnsi="Verdana"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CBA2123"/>
    <w:multiLevelType w:val="multilevel"/>
    <w:tmpl w:val="17E4CCA2"/>
    <w:lvl w:ilvl="0">
      <w:start w:val="23"/>
      <w:numFmt w:val="none"/>
      <w:lvlText w:val="22"/>
      <w:lvlJc w:val="left"/>
      <w:pPr>
        <w:tabs>
          <w:tab w:val="num" w:pos="705"/>
        </w:tabs>
        <w:ind w:left="705" w:hanging="705"/>
      </w:pPr>
      <w:rPr>
        <w:rFonts w:hint="default"/>
        <w:b/>
      </w:rPr>
    </w:lvl>
    <w:lvl w:ilvl="1">
      <w:start w:val="1"/>
      <w:numFmt w:val="decimal"/>
      <w:lvlRestart w:val="0"/>
      <w:lvlText w:val="%120.%2."/>
      <w:lvlJc w:val="left"/>
      <w:pPr>
        <w:tabs>
          <w:tab w:val="num" w:pos="705"/>
        </w:tabs>
        <w:ind w:left="705" w:hanging="705"/>
      </w:pPr>
      <w:rPr>
        <w:rFonts w:ascii="Times New Roman" w:hAnsi="Times New Roman" w:hint="default"/>
        <w:b/>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66A75EBC"/>
    <w:multiLevelType w:val="hybridMultilevel"/>
    <w:tmpl w:val="4DB0D7A2"/>
    <w:lvl w:ilvl="0" w:tplc="0EA06502">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8F13A69"/>
    <w:multiLevelType w:val="hybridMultilevel"/>
    <w:tmpl w:val="DDC21676"/>
    <w:lvl w:ilvl="0" w:tplc="040E000B">
      <w:start w:val="1"/>
      <w:numFmt w:val="upperRoman"/>
      <w:pStyle w:val="Cmsor2"/>
      <w:lvlText w:val="%1."/>
      <w:lvlJc w:val="right"/>
      <w:pPr>
        <w:ind w:left="36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4">
    <w:nsid w:val="69FE0713"/>
    <w:multiLevelType w:val="hybridMultilevel"/>
    <w:tmpl w:val="10F87D92"/>
    <w:lvl w:ilvl="0" w:tplc="1F205F88">
      <w:numFmt w:val="bullet"/>
      <w:lvlText w:val="–"/>
      <w:lvlJc w:val="left"/>
      <w:pPr>
        <w:ind w:left="720" w:hanging="360"/>
      </w:pPr>
      <w:rPr>
        <w:rFonts w:ascii="Times New Roman" w:hAnsi="Times New Roman" w:cs="Times New Roman" w:hint="default"/>
        <w:b w:val="0"/>
        <w:i w:val="0"/>
        <w:color w:val="000000"/>
        <w:sz w:val="24"/>
        <w:szCs w:val="24"/>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nsid w:val="6A005466"/>
    <w:multiLevelType w:val="multilevel"/>
    <w:tmpl w:val="8C6A36AC"/>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0C747D8"/>
    <w:multiLevelType w:val="hybridMultilevel"/>
    <w:tmpl w:val="5DDACA6A"/>
    <w:lvl w:ilvl="0" w:tplc="040E0017">
      <w:start w:val="1"/>
      <w:numFmt w:val="lowerLetter"/>
      <w:lvlText w:val="%1)"/>
      <w:lvlJc w:val="left"/>
      <w:pPr>
        <w:ind w:left="720" w:hanging="360"/>
      </w:pPr>
    </w:lvl>
    <w:lvl w:ilvl="1" w:tplc="040E0017">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710813A2"/>
    <w:multiLevelType w:val="hybridMultilevel"/>
    <w:tmpl w:val="1A105A0E"/>
    <w:lvl w:ilvl="0" w:tplc="390618BC">
      <w:start w:val="1"/>
      <w:numFmt w:val="decimal"/>
      <w:lvlText w:val="%1."/>
      <w:lvlJc w:val="left"/>
      <w:pPr>
        <w:tabs>
          <w:tab w:val="num" w:pos="720"/>
        </w:tabs>
        <w:ind w:left="720" w:hanging="360"/>
      </w:pPr>
    </w:lvl>
    <w:lvl w:ilvl="1" w:tplc="45E49C9A">
      <w:numFmt w:val="none"/>
      <w:lvlText w:val=""/>
      <w:lvlJc w:val="left"/>
      <w:pPr>
        <w:tabs>
          <w:tab w:val="num" w:pos="360"/>
        </w:tabs>
      </w:pPr>
    </w:lvl>
    <w:lvl w:ilvl="2" w:tplc="45985FCA">
      <w:numFmt w:val="none"/>
      <w:lvlText w:val=""/>
      <w:lvlJc w:val="left"/>
      <w:pPr>
        <w:tabs>
          <w:tab w:val="num" w:pos="360"/>
        </w:tabs>
      </w:pPr>
    </w:lvl>
    <w:lvl w:ilvl="3" w:tplc="20B05F68">
      <w:numFmt w:val="none"/>
      <w:lvlText w:val=""/>
      <w:lvlJc w:val="left"/>
      <w:pPr>
        <w:tabs>
          <w:tab w:val="num" w:pos="360"/>
        </w:tabs>
      </w:pPr>
    </w:lvl>
    <w:lvl w:ilvl="4" w:tplc="8A50B57E">
      <w:numFmt w:val="none"/>
      <w:lvlText w:val=""/>
      <w:lvlJc w:val="left"/>
      <w:pPr>
        <w:tabs>
          <w:tab w:val="num" w:pos="360"/>
        </w:tabs>
      </w:pPr>
    </w:lvl>
    <w:lvl w:ilvl="5" w:tplc="29622346">
      <w:numFmt w:val="none"/>
      <w:lvlText w:val=""/>
      <w:lvlJc w:val="left"/>
      <w:pPr>
        <w:tabs>
          <w:tab w:val="num" w:pos="360"/>
        </w:tabs>
      </w:pPr>
    </w:lvl>
    <w:lvl w:ilvl="6" w:tplc="7CD6B136">
      <w:numFmt w:val="none"/>
      <w:lvlText w:val=""/>
      <w:lvlJc w:val="left"/>
      <w:pPr>
        <w:tabs>
          <w:tab w:val="num" w:pos="360"/>
        </w:tabs>
      </w:pPr>
    </w:lvl>
    <w:lvl w:ilvl="7" w:tplc="FB06BA9E">
      <w:numFmt w:val="none"/>
      <w:lvlText w:val=""/>
      <w:lvlJc w:val="left"/>
      <w:pPr>
        <w:tabs>
          <w:tab w:val="num" w:pos="360"/>
        </w:tabs>
      </w:pPr>
    </w:lvl>
    <w:lvl w:ilvl="8" w:tplc="D6760E36">
      <w:numFmt w:val="none"/>
      <w:lvlText w:val=""/>
      <w:lvlJc w:val="left"/>
      <w:pPr>
        <w:tabs>
          <w:tab w:val="num" w:pos="360"/>
        </w:tabs>
      </w:pPr>
    </w:lvl>
  </w:abstractNum>
  <w:abstractNum w:abstractNumId="28">
    <w:nsid w:val="74070AF1"/>
    <w:multiLevelType w:val="hybridMultilevel"/>
    <w:tmpl w:val="B7280BB8"/>
    <w:lvl w:ilvl="0" w:tplc="DAB2755E">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765F6B41"/>
    <w:multiLevelType w:val="hybridMultilevel"/>
    <w:tmpl w:val="08BA3C42"/>
    <w:lvl w:ilvl="0" w:tplc="B1162D1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A196E32"/>
    <w:multiLevelType w:val="multilevel"/>
    <w:tmpl w:val="298EB28C"/>
    <w:lvl w:ilvl="0">
      <w:start w:val="2"/>
      <w:numFmt w:val="decimal"/>
      <w:lvlText w:val="%1."/>
      <w:lvlJc w:val="left"/>
      <w:pPr>
        <w:tabs>
          <w:tab w:val="num" w:pos="900"/>
        </w:tabs>
        <w:ind w:left="900" w:hanging="540"/>
      </w:pPr>
      <w:rPr>
        <w:rFonts w:hint="default"/>
        <w:b/>
      </w:rPr>
    </w:lvl>
    <w:lvl w:ilvl="1">
      <w:start w:val="1"/>
      <w:numFmt w:val="lowerLetter"/>
      <w:lvlText w:val="%2)"/>
      <w:lvlJc w:val="left"/>
      <w:pPr>
        <w:tabs>
          <w:tab w:val="num" w:pos="1440"/>
        </w:tabs>
        <w:ind w:left="1440" w:hanging="360"/>
      </w:pPr>
      <w:rPr>
        <w:rFonts w:hint="default"/>
      </w:rPr>
    </w:lvl>
    <w:lvl w:ilvl="2">
      <w:start w:val="1"/>
      <w:numFmt w:val="upp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A544DA8"/>
    <w:multiLevelType w:val="hybridMultilevel"/>
    <w:tmpl w:val="133E93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A5D0CE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7C0A5DBC"/>
    <w:multiLevelType w:val="multilevel"/>
    <w:tmpl w:val="7F240DB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25"/>
  </w:num>
  <w:num w:numId="3">
    <w:abstractNumId w:val="14"/>
  </w:num>
  <w:num w:numId="4">
    <w:abstractNumId w:val="2"/>
  </w:num>
  <w:num w:numId="5">
    <w:abstractNumId w:val="11"/>
  </w:num>
  <w:num w:numId="6">
    <w:abstractNumId w:val="25"/>
  </w:num>
  <w:num w:numId="7">
    <w:abstractNumId w:val="33"/>
  </w:num>
  <w:num w:numId="8">
    <w:abstractNumId w:val="30"/>
  </w:num>
  <w:num w:numId="9">
    <w:abstractNumId w:val="22"/>
  </w:num>
  <w:num w:numId="10">
    <w:abstractNumId w:val="29"/>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6"/>
  </w:num>
  <w:num w:numId="22">
    <w:abstractNumId w:val="7"/>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2"/>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0"/>
  </w:num>
  <w:num w:numId="34">
    <w:abstractNumId w:val="17"/>
  </w:num>
  <w:num w:numId="35">
    <w:abstractNumId w:val="8"/>
  </w:num>
  <w:num w:numId="36">
    <w:abstractNumId w:val="26"/>
  </w:num>
  <w:num w:numId="37">
    <w:abstractNumId w:val="28"/>
  </w:num>
  <w:num w:numId="38">
    <w:abstractNumId w:val="12"/>
  </w:num>
  <w:num w:numId="39">
    <w:abstractNumId w:val="2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1"/>
  </w:num>
  <w:num w:numId="42">
    <w:abstractNumId w:val="10"/>
  </w:num>
  <w:num w:numId="43">
    <w:abstractNumId w:val="9"/>
  </w:num>
  <w:num w:numId="44">
    <w:abstractNumId w:val="4"/>
  </w:num>
  <w:num w:numId="45">
    <w:abstractNumId w:val="16"/>
  </w:num>
  <w:num w:numId="46">
    <w:abstractNumId w:val="1"/>
  </w:num>
  <w:num w:numId="47">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DE"/>
    <w:rsid w:val="00001023"/>
    <w:rsid w:val="000036F9"/>
    <w:rsid w:val="00011681"/>
    <w:rsid w:val="00013DA0"/>
    <w:rsid w:val="00016B93"/>
    <w:rsid w:val="000212F8"/>
    <w:rsid w:val="00022D1C"/>
    <w:rsid w:val="0002390E"/>
    <w:rsid w:val="000245FA"/>
    <w:rsid w:val="00032F40"/>
    <w:rsid w:val="00037E1C"/>
    <w:rsid w:val="00040706"/>
    <w:rsid w:val="000441B1"/>
    <w:rsid w:val="00044364"/>
    <w:rsid w:val="000510C6"/>
    <w:rsid w:val="00055FB8"/>
    <w:rsid w:val="000608DE"/>
    <w:rsid w:val="00063644"/>
    <w:rsid w:val="000653BC"/>
    <w:rsid w:val="00066706"/>
    <w:rsid w:val="00070860"/>
    <w:rsid w:val="00074991"/>
    <w:rsid w:val="00076198"/>
    <w:rsid w:val="00077038"/>
    <w:rsid w:val="00081E4B"/>
    <w:rsid w:val="00085B60"/>
    <w:rsid w:val="00086E98"/>
    <w:rsid w:val="00092260"/>
    <w:rsid w:val="00092E5D"/>
    <w:rsid w:val="000936DD"/>
    <w:rsid w:val="000942B4"/>
    <w:rsid w:val="0009493E"/>
    <w:rsid w:val="000A3CF7"/>
    <w:rsid w:val="000B2651"/>
    <w:rsid w:val="000B50F1"/>
    <w:rsid w:val="000C3FAC"/>
    <w:rsid w:val="000C4B8A"/>
    <w:rsid w:val="000C4D19"/>
    <w:rsid w:val="000C5E86"/>
    <w:rsid w:val="000C660B"/>
    <w:rsid w:val="000D0683"/>
    <w:rsid w:val="000D4FF3"/>
    <w:rsid w:val="000D5028"/>
    <w:rsid w:val="000D55DE"/>
    <w:rsid w:val="000D71D2"/>
    <w:rsid w:val="000D785C"/>
    <w:rsid w:val="000D7E74"/>
    <w:rsid w:val="000E5470"/>
    <w:rsid w:val="000F4A8F"/>
    <w:rsid w:val="00106354"/>
    <w:rsid w:val="001109D6"/>
    <w:rsid w:val="00112880"/>
    <w:rsid w:val="001131C2"/>
    <w:rsid w:val="0011474B"/>
    <w:rsid w:val="00115563"/>
    <w:rsid w:val="001170C8"/>
    <w:rsid w:val="001231CC"/>
    <w:rsid w:val="00123674"/>
    <w:rsid w:val="00123DF5"/>
    <w:rsid w:val="00125D4C"/>
    <w:rsid w:val="00127452"/>
    <w:rsid w:val="00130928"/>
    <w:rsid w:val="001319BC"/>
    <w:rsid w:val="001334EE"/>
    <w:rsid w:val="00133FAB"/>
    <w:rsid w:val="001362AA"/>
    <w:rsid w:val="00136FD9"/>
    <w:rsid w:val="00140F9A"/>
    <w:rsid w:val="00142086"/>
    <w:rsid w:val="001420EF"/>
    <w:rsid w:val="00142375"/>
    <w:rsid w:val="001508D9"/>
    <w:rsid w:val="00150D5A"/>
    <w:rsid w:val="00151912"/>
    <w:rsid w:val="001603AF"/>
    <w:rsid w:val="00160AE6"/>
    <w:rsid w:val="00162ED6"/>
    <w:rsid w:val="00162F03"/>
    <w:rsid w:val="00163816"/>
    <w:rsid w:val="00170E0F"/>
    <w:rsid w:val="00171441"/>
    <w:rsid w:val="001723C5"/>
    <w:rsid w:val="001735E7"/>
    <w:rsid w:val="00174E08"/>
    <w:rsid w:val="00181436"/>
    <w:rsid w:val="00185031"/>
    <w:rsid w:val="00185EA5"/>
    <w:rsid w:val="00187334"/>
    <w:rsid w:val="00190F04"/>
    <w:rsid w:val="00191606"/>
    <w:rsid w:val="00191FBD"/>
    <w:rsid w:val="001938CF"/>
    <w:rsid w:val="001949D5"/>
    <w:rsid w:val="00195BC1"/>
    <w:rsid w:val="00196B96"/>
    <w:rsid w:val="0019711C"/>
    <w:rsid w:val="001973B4"/>
    <w:rsid w:val="001A150E"/>
    <w:rsid w:val="001A15B0"/>
    <w:rsid w:val="001A75EA"/>
    <w:rsid w:val="001B0EC1"/>
    <w:rsid w:val="001B4769"/>
    <w:rsid w:val="001B6DCF"/>
    <w:rsid w:val="001B7028"/>
    <w:rsid w:val="001B72DC"/>
    <w:rsid w:val="001C1069"/>
    <w:rsid w:val="001C499F"/>
    <w:rsid w:val="001C553A"/>
    <w:rsid w:val="001D1D5E"/>
    <w:rsid w:val="001D44C3"/>
    <w:rsid w:val="001D560A"/>
    <w:rsid w:val="001E2665"/>
    <w:rsid w:val="001E501C"/>
    <w:rsid w:val="001E5B73"/>
    <w:rsid w:val="001F1BF5"/>
    <w:rsid w:val="001F3865"/>
    <w:rsid w:val="001F40C1"/>
    <w:rsid w:val="001F48B8"/>
    <w:rsid w:val="001F6B2F"/>
    <w:rsid w:val="001F6D3F"/>
    <w:rsid w:val="002047BC"/>
    <w:rsid w:val="00205406"/>
    <w:rsid w:val="002100F3"/>
    <w:rsid w:val="0021196C"/>
    <w:rsid w:val="002141E8"/>
    <w:rsid w:val="00217A7E"/>
    <w:rsid w:val="00221AA6"/>
    <w:rsid w:val="0022458C"/>
    <w:rsid w:val="00227AF3"/>
    <w:rsid w:val="0023455E"/>
    <w:rsid w:val="00236183"/>
    <w:rsid w:val="002366DB"/>
    <w:rsid w:val="0024021A"/>
    <w:rsid w:val="0024050F"/>
    <w:rsid w:val="00241C13"/>
    <w:rsid w:val="00245EB7"/>
    <w:rsid w:val="0025447F"/>
    <w:rsid w:val="002564DD"/>
    <w:rsid w:val="0026502B"/>
    <w:rsid w:val="00287C84"/>
    <w:rsid w:val="0029063C"/>
    <w:rsid w:val="00292B4D"/>
    <w:rsid w:val="00295509"/>
    <w:rsid w:val="0029589A"/>
    <w:rsid w:val="00296B00"/>
    <w:rsid w:val="002A2EE3"/>
    <w:rsid w:val="002B14A5"/>
    <w:rsid w:val="002B6544"/>
    <w:rsid w:val="002B6E8D"/>
    <w:rsid w:val="002C2290"/>
    <w:rsid w:val="002C3EC5"/>
    <w:rsid w:val="002C4215"/>
    <w:rsid w:val="002C6B60"/>
    <w:rsid w:val="002D126C"/>
    <w:rsid w:val="002D14CF"/>
    <w:rsid w:val="002D1DD9"/>
    <w:rsid w:val="002D494B"/>
    <w:rsid w:val="002E0D32"/>
    <w:rsid w:val="002F3958"/>
    <w:rsid w:val="002F461C"/>
    <w:rsid w:val="002F6669"/>
    <w:rsid w:val="002F6C01"/>
    <w:rsid w:val="00302939"/>
    <w:rsid w:val="003032E0"/>
    <w:rsid w:val="00310A76"/>
    <w:rsid w:val="003125F4"/>
    <w:rsid w:val="00314181"/>
    <w:rsid w:val="00316AEF"/>
    <w:rsid w:val="00317073"/>
    <w:rsid w:val="00317BC5"/>
    <w:rsid w:val="00317BF4"/>
    <w:rsid w:val="003229AB"/>
    <w:rsid w:val="00324ECC"/>
    <w:rsid w:val="003262EE"/>
    <w:rsid w:val="00330E7C"/>
    <w:rsid w:val="00331535"/>
    <w:rsid w:val="00331BB1"/>
    <w:rsid w:val="00334397"/>
    <w:rsid w:val="00334ED6"/>
    <w:rsid w:val="00336656"/>
    <w:rsid w:val="0034485B"/>
    <w:rsid w:val="00344F52"/>
    <w:rsid w:val="003457C5"/>
    <w:rsid w:val="00351991"/>
    <w:rsid w:val="00355B78"/>
    <w:rsid w:val="00356EE4"/>
    <w:rsid w:val="0035765D"/>
    <w:rsid w:val="00361905"/>
    <w:rsid w:val="003635F4"/>
    <w:rsid w:val="00363702"/>
    <w:rsid w:val="0036577E"/>
    <w:rsid w:val="003659A4"/>
    <w:rsid w:val="00375A7D"/>
    <w:rsid w:val="00376E91"/>
    <w:rsid w:val="00386D78"/>
    <w:rsid w:val="00390C57"/>
    <w:rsid w:val="00391AEB"/>
    <w:rsid w:val="003921DE"/>
    <w:rsid w:val="003962A2"/>
    <w:rsid w:val="00396D94"/>
    <w:rsid w:val="003A0DD7"/>
    <w:rsid w:val="003A1D68"/>
    <w:rsid w:val="003A765C"/>
    <w:rsid w:val="003B3E22"/>
    <w:rsid w:val="003C74F5"/>
    <w:rsid w:val="003C771B"/>
    <w:rsid w:val="003D0124"/>
    <w:rsid w:val="003D5CED"/>
    <w:rsid w:val="003E46FC"/>
    <w:rsid w:val="003E6F8E"/>
    <w:rsid w:val="003F2508"/>
    <w:rsid w:val="003F794B"/>
    <w:rsid w:val="003F7D1E"/>
    <w:rsid w:val="0040080D"/>
    <w:rsid w:val="00401122"/>
    <w:rsid w:val="00404996"/>
    <w:rsid w:val="00406291"/>
    <w:rsid w:val="0041306B"/>
    <w:rsid w:val="00416B33"/>
    <w:rsid w:val="004203B5"/>
    <w:rsid w:val="00420571"/>
    <w:rsid w:val="00421AC3"/>
    <w:rsid w:val="00423FFD"/>
    <w:rsid w:val="00430020"/>
    <w:rsid w:val="00432A5F"/>
    <w:rsid w:val="004342B4"/>
    <w:rsid w:val="00453293"/>
    <w:rsid w:val="00454FA2"/>
    <w:rsid w:val="004570CC"/>
    <w:rsid w:val="004579C7"/>
    <w:rsid w:val="00463C0F"/>
    <w:rsid w:val="00470756"/>
    <w:rsid w:val="004740CD"/>
    <w:rsid w:val="0047422E"/>
    <w:rsid w:val="00475BA9"/>
    <w:rsid w:val="00477324"/>
    <w:rsid w:val="0048218C"/>
    <w:rsid w:val="00482DD0"/>
    <w:rsid w:val="004A2C1E"/>
    <w:rsid w:val="004A3730"/>
    <w:rsid w:val="004A5FB0"/>
    <w:rsid w:val="004B03F8"/>
    <w:rsid w:val="004B1E45"/>
    <w:rsid w:val="004B63A9"/>
    <w:rsid w:val="004B7D88"/>
    <w:rsid w:val="004C047B"/>
    <w:rsid w:val="004C1017"/>
    <w:rsid w:val="004C4203"/>
    <w:rsid w:val="004D162B"/>
    <w:rsid w:val="004D5F40"/>
    <w:rsid w:val="004D706B"/>
    <w:rsid w:val="004D7BC7"/>
    <w:rsid w:val="004E0F19"/>
    <w:rsid w:val="004E2AFA"/>
    <w:rsid w:val="004E374D"/>
    <w:rsid w:val="004E4FF4"/>
    <w:rsid w:val="004E77E6"/>
    <w:rsid w:val="004F0163"/>
    <w:rsid w:val="004F0BF3"/>
    <w:rsid w:val="004F2D3C"/>
    <w:rsid w:val="004F4540"/>
    <w:rsid w:val="004F46C6"/>
    <w:rsid w:val="004F6956"/>
    <w:rsid w:val="0050012D"/>
    <w:rsid w:val="00501455"/>
    <w:rsid w:val="00502A2B"/>
    <w:rsid w:val="0050393D"/>
    <w:rsid w:val="00503B85"/>
    <w:rsid w:val="00503E74"/>
    <w:rsid w:val="00510369"/>
    <w:rsid w:val="00510C2D"/>
    <w:rsid w:val="00511454"/>
    <w:rsid w:val="005141B0"/>
    <w:rsid w:val="005151FB"/>
    <w:rsid w:val="005153A0"/>
    <w:rsid w:val="00515459"/>
    <w:rsid w:val="00515956"/>
    <w:rsid w:val="00516816"/>
    <w:rsid w:val="005209FC"/>
    <w:rsid w:val="00523664"/>
    <w:rsid w:val="00531815"/>
    <w:rsid w:val="0053244F"/>
    <w:rsid w:val="00533B47"/>
    <w:rsid w:val="005361D3"/>
    <w:rsid w:val="00537ACD"/>
    <w:rsid w:val="00540D90"/>
    <w:rsid w:val="005418CC"/>
    <w:rsid w:val="005445BB"/>
    <w:rsid w:val="00546C51"/>
    <w:rsid w:val="00561460"/>
    <w:rsid w:val="00561DA6"/>
    <w:rsid w:val="00571DB8"/>
    <w:rsid w:val="00574281"/>
    <w:rsid w:val="00574D00"/>
    <w:rsid w:val="005757D4"/>
    <w:rsid w:val="005774B5"/>
    <w:rsid w:val="00580E27"/>
    <w:rsid w:val="00582749"/>
    <w:rsid w:val="00582F74"/>
    <w:rsid w:val="00584259"/>
    <w:rsid w:val="00584453"/>
    <w:rsid w:val="00590FFB"/>
    <w:rsid w:val="00591233"/>
    <w:rsid w:val="00593F09"/>
    <w:rsid w:val="00597EFC"/>
    <w:rsid w:val="005A223B"/>
    <w:rsid w:val="005A2556"/>
    <w:rsid w:val="005A3740"/>
    <w:rsid w:val="005A3AB1"/>
    <w:rsid w:val="005A4CAE"/>
    <w:rsid w:val="005A571C"/>
    <w:rsid w:val="005A657C"/>
    <w:rsid w:val="005A6BE8"/>
    <w:rsid w:val="005B24FE"/>
    <w:rsid w:val="005B41D7"/>
    <w:rsid w:val="005C08D7"/>
    <w:rsid w:val="005C2393"/>
    <w:rsid w:val="005C7273"/>
    <w:rsid w:val="005E10FF"/>
    <w:rsid w:val="005E158F"/>
    <w:rsid w:val="005E27B2"/>
    <w:rsid w:val="005E28F8"/>
    <w:rsid w:val="005E5714"/>
    <w:rsid w:val="005E6154"/>
    <w:rsid w:val="005F082F"/>
    <w:rsid w:val="005F3BA7"/>
    <w:rsid w:val="005F5167"/>
    <w:rsid w:val="00616B31"/>
    <w:rsid w:val="0061714A"/>
    <w:rsid w:val="00622AE6"/>
    <w:rsid w:val="00624484"/>
    <w:rsid w:val="0062591F"/>
    <w:rsid w:val="00625F68"/>
    <w:rsid w:val="00630884"/>
    <w:rsid w:val="00631560"/>
    <w:rsid w:val="00632945"/>
    <w:rsid w:val="00635DA0"/>
    <w:rsid w:val="0063651C"/>
    <w:rsid w:val="0063658E"/>
    <w:rsid w:val="0064219B"/>
    <w:rsid w:val="006424E2"/>
    <w:rsid w:val="00644FF8"/>
    <w:rsid w:val="00652CBC"/>
    <w:rsid w:val="00653508"/>
    <w:rsid w:val="006625CA"/>
    <w:rsid w:val="00662B36"/>
    <w:rsid w:val="006630D5"/>
    <w:rsid w:val="006632DD"/>
    <w:rsid w:val="006709AB"/>
    <w:rsid w:val="00672252"/>
    <w:rsid w:val="006738C5"/>
    <w:rsid w:val="00673D73"/>
    <w:rsid w:val="00674B59"/>
    <w:rsid w:val="00677225"/>
    <w:rsid w:val="00677761"/>
    <w:rsid w:val="006807F7"/>
    <w:rsid w:val="00681F83"/>
    <w:rsid w:val="0069048F"/>
    <w:rsid w:val="00693B63"/>
    <w:rsid w:val="00693E73"/>
    <w:rsid w:val="0069749C"/>
    <w:rsid w:val="006A0EC0"/>
    <w:rsid w:val="006A237F"/>
    <w:rsid w:val="006A35E9"/>
    <w:rsid w:val="006A3981"/>
    <w:rsid w:val="006B0CA0"/>
    <w:rsid w:val="006B0CF4"/>
    <w:rsid w:val="006B1EDB"/>
    <w:rsid w:val="006B1FCA"/>
    <w:rsid w:val="006B3A9C"/>
    <w:rsid w:val="006B752A"/>
    <w:rsid w:val="006C39E8"/>
    <w:rsid w:val="006C55C3"/>
    <w:rsid w:val="006C5EE3"/>
    <w:rsid w:val="006D47EE"/>
    <w:rsid w:val="006D4ECE"/>
    <w:rsid w:val="006D591C"/>
    <w:rsid w:val="006D6573"/>
    <w:rsid w:val="006E0B8C"/>
    <w:rsid w:val="006E23B2"/>
    <w:rsid w:val="006E360D"/>
    <w:rsid w:val="006E3648"/>
    <w:rsid w:val="006E3A5A"/>
    <w:rsid w:val="006E4504"/>
    <w:rsid w:val="006E4D15"/>
    <w:rsid w:val="006E511D"/>
    <w:rsid w:val="006E54E9"/>
    <w:rsid w:val="006F1E8F"/>
    <w:rsid w:val="006F3230"/>
    <w:rsid w:val="006F469F"/>
    <w:rsid w:val="006F728F"/>
    <w:rsid w:val="006F7A88"/>
    <w:rsid w:val="00701772"/>
    <w:rsid w:val="00710701"/>
    <w:rsid w:val="00713A40"/>
    <w:rsid w:val="0071551E"/>
    <w:rsid w:val="007167CB"/>
    <w:rsid w:val="00717BA2"/>
    <w:rsid w:val="00722B7D"/>
    <w:rsid w:val="00725885"/>
    <w:rsid w:val="0073106B"/>
    <w:rsid w:val="00732F21"/>
    <w:rsid w:val="007528FB"/>
    <w:rsid w:val="0075543E"/>
    <w:rsid w:val="00761E18"/>
    <w:rsid w:val="007620AC"/>
    <w:rsid w:val="007622ED"/>
    <w:rsid w:val="00765973"/>
    <w:rsid w:val="00771A88"/>
    <w:rsid w:val="007727BE"/>
    <w:rsid w:val="00787A14"/>
    <w:rsid w:val="0079238A"/>
    <w:rsid w:val="00792829"/>
    <w:rsid w:val="0079692D"/>
    <w:rsid w:val="007A67FB"/>
    <w:rsid w:val="007A6F7E"/>
    <w:rsid w:val="007B2B5C"/>
    <w:rsid w:val="007B2D1D"/>
    <w:rsid w:val="007B4083"/>
    <w:rsid w:val="007B5942"/>
    <w:rsid w:val="007B6C74"/>
    <w:rsid w:val="007C0006"/>
    <w:rsid w:val="007D0CC2"/>
    <w:rsid w:val="007D1C47"/>
    <w:rsid w:val="007D1CC6"/>
    <w:rsid w:val="007D291C"/>
    <w:rsid w:val="007D32D5"/>
    <w:rsid w:val="007D7720"/>
    <w:rsid w:val="007E0B32"/>
    <w:rsid w:val="007E134D"/>
    <w:rsid w:val="007E4964"/>
    <w:rsid w:val="007E5E89"/>
    <w:rsid w:val="007E6AA8"/>
    <w:rsid w:val="007E79F4"/>
    <w:rsid w:val="007F1C19"/>
    <w:rsid w:val="007F20BB"/>
    <w:rsid w:val="007F2B12"/>
    <w:rsid w:val="007F2F8D"/>
    <w:rsid w:val="007F388E"/>
    <w:rsid w:val="007F75D7"/>
    <w:rsid w:val="00804EAD"/>
    <w:rsid w:val="008059EA"/>
    <w:rsid w:val="00807267"/>
    <w:rsid w:val="00807CAA"/>
    <w:rsid w:val="008110CE"/>
    <w:rsid w:val="00813F57"/>
    <w:rsid w:val="008155C7"/>
    <w:rsid w:val="00817930"/>
    <w:rsid w:val="00823159"/>
    <w:rsid w:val="008300E5"/>
    <w:rsid w:val="008330BF"/>
    <w:rsid w:val="00833109"/>
    <w:rsid w:val="008341B4"/>
    <w:rsid w:val="00837CFD"/>
    <w:rsid w:val="00837DC7"/>
    <w:rsid w:val="0084075E"/>
    <w:rsid w:val="00841011"/>
    <w:rsid w:val="00841B14"/>
    <w:rsid w:val="00843142"/>
    <w:rsid w:val="00853D16"/>
    <w:rsid w:val="00853D78"/>
    <w:rsid w:val="00861E1D"/>
    <w:rsid w:val="00865B32"/>
    <w:rsid w:val="008666EF"/>
    <w:rsid w:val="0087010D"/>
    <w:rsid w:val="00870F4C"/>
    <w:rsid w:val="00871B07"/>
    <w:rsid w:val="00880FD5"/>
    <w:rsid w:val="00884602"/>
    <w:rsid w:val="00885597"/>
    <w:rsid w:val="00893AEF"/>
    <w:rsid w:val="008A01A1"/>
    <w:rsid w:val="008A29C9"/>
    <w:rsid w:val="008A6AEA"/>
    <w:rsid w:val="008B20FC"/>
    <w:rsid w:val="008B5090"/>
    <w:rsid w:val="008B623C"/>
    <w:rsid w:val="008B7A6A"/>
    <w:rsid w:val="008C3863"/>
    <w:rsid w:val="008C3B0E"/>
    <w:rsid w:val="008C52E8"/>
    <w:rsid w:val="008C565E"/>
    <w:rsid w:val="008D1812"/>
    <w:rsid w:val="008D47DF"/>
    <w:rsid w:val="008D4FC8"/>
    <w:rsid w:val="008D7FA6"/>
    <w:rsid w:val="008E053C"/>
    <w:rsid w:val="008E065A"/>
    <w:rsid w:val="008E1D88"/>
    <w:rsid w:val="008E4B60"/>
    <w:rsid w:val="008F0302"/>
    <w:rsid w:val="008F0D7A"/>
    <w:rsid w:val="008F178D"/>
    <w:rsid w:val="008F7EE9"/>
    <w:rsid w:val="0090366D"/>
    <w:rsid w:val="00903D2D"/>
    <w:rsid w:val="0090509A"/>
    <w:rsid w:val="00912A73"/>
    <w:rsid w:val="00913C68"/>
    <w:rsid w:val="00916607"/>
    <w:rsid w:val="009178FF"/>
    <w:rsid w:val="009224C5"/>
    <w:rsid w:val="00936CB5"/>
    <w:rsid w:val="009401DD"/>
    <w:rsid w:val="009415DD"/>
    <w:rsid w:val="00945E5F"/>
    <w:rsid w:val="00951DAC"/>
    <w:rsid w:val="0095489F"/>
    <w:rsid w:val="00964C10"/>
    <w:rsid w:val="00973278"/>
    <w:rsid w:val="009737FD"/>
    <w:rsid w:val="0097474D"/>
    <w:rsid w:val="00977F0E"/>
    <w:rsid w:val="00980F28"/>
    <w:rsid w:val="00981629"/>
    <w:rsid w:val="009816A3"/>
    <w:rsid w:val="009822BB"/>
    <w:rsid w:val="009846AE"/>
    <w:rsid w:val="0098663E"/>
    <w:rsid w:val="009875F0"/>
    <w:rsid w:val="00990E6A"/>
    <w:rsid w:val="00995396"/>
    <w:rsid w:val="00997DD2"/>
    <w:rsid w:val="009A0505"/>
    <w:rsid w:val="009A08DF"/>
    <w:rsid w:val="009A2488"/>
    <w:rsid w:val="009A2668"/>
    <w:rsid w:val="009A2AC7"/>
    <w:rsid w:val="009B1C6D"/>
    <w:rsid w:val="009B1E04"/>
    <w:rsid w:val="009B490C"/>
    <w:rsid w:val="009C02A9"/>
    <w:rsid w:val="009C35EE"/>
    <w:rsid w:val="009C4094"/>
    <w:rsid w:val="009C5627"/>
    <w:rsid w:val="009D0881"/>
    <w:rsid w:val="009D1674"/>
    <w:rsid w:val="009D7385"/>
    <w:rsid w:val="009E0E5B"/>
    <w:rsid w:val="009E18CC"/>
    <w:rsid w:val="009E69B6"/>
    <w:rsid w:val="009E6E58"/>
    <w:rsid w:val="009F1C8F"/>
    <w:rsid w:val="009F1DE3"/>
    <w:rsid w:val="009F6498"/>
    <w:rsid w:val="00A05C5F"/>
    <w:rsid w:val="00A07937"/>
    <w:rsid w:val="00A152FA"/>
    <w:rsid w:val="00A20A96"/>
    <w:rsid w:val="00A26524"/>
    <w:rsid w:val="00A27825"/>
    <w:rsid w:val="00A330B9"/>
    <w:rsid w:val="00A341EB"/>
    <w:rsid w:val="00A357D6"/>
    <w:rsid w:val="00A36353"/>
    <w:rsid w:val="00A41D3C"/>
    <w:rsid w:val="00A44400"/>
    <w:rsid w:val="00A44882"/>
    <w:rsid w:val="00A50FF1"/>
    <w:rsid w:val="00A52559"/>
    <w:rsid w:val="00A5348F"/>
    <w:rsid w:val="00A66059"/>
    <w:rsid w:val="00A87B5A"/>
    <w:rsid w:val="00AA0782"/>
    <w:rsid w:val="00AA4EA5"/>
    <w:rsid w:val="00AA6A07"/>
    <w:rsid w:val="00AA6A56"/>
    <w:rsid w:val="00AA6D53"/>
    <w:rsid w:val="00AB1D85"/>
    <w:rsid w:val="00AB385F"/>
    <w:rsid w:val="00AB519B"/>
    <w:rsid w:val="00AB5287"/>
    <w:rsid w:val="00AC65DB"/>
    <w:rsid w:val="00AC7FE6"/>
    <w:rsid w:val="00AE2C22"/>
    <w:rsid w:val="00AE41A0"/>
    <w:rsid w:val="00AF0C1B"/>
    <w:rsid w:val="00AF22A9"/>
    <w:rsid w:val="00AF3ECD"/>
    <w:rsid w:val="00AF45E3"/>
    <w:rsid w:val="00AF4B76"/>
    <w:rsid w:val="00AF5957"/>
    <w:rsid w:val="00AF5C69"/>
    <w:rsid w:val="00AF5DB6"/>
    <w:rsid w:val="00AF6AFE"/>
    <w:rsid w:val="00B0617C"/>
    <w:rsid w:val="00B06428"/>
    <w:rsid w:val="00B07B30"/>
    <w:rsid w:val="00B1019B"/>
    <w:rsid w:val="00B12F17"/>
    <w:rsid w:val="00B16723"/>
    <w:rsid w:val="00B17147"/>
    <w:rsid w:val="00B17529"/>
    <w:rsid w:val="00B23E29"/>
    <w:rsid w:val="00B2420E"/>
    <w:rsid w:val="00B24730"/>
    <w:rsid w:val="00B258CD"/>
    <w:rsid w:val="00B3078C"/>
    <w:rsid w:val="00B3243F"/>
    <w:rsid w:val="00B3284A"/>
    <w:rsid w:val="00B409EF"/>
    <w:rsid w:val="00B40C68"/>
    <w:rsid w:val="00B420DA"/>
    <w:rsid w:val="00B42C72"/>
    <w:rsid w:val="00B42EC4"/>
    <w:rsid w:val="00B43A2A"/>
    <w:rsid w:val="00B43E83"/>
    <w:rsid w:val="00B502DB"/>
    <w:rsid w:val="00B52BB1"/>
    <w:rsid w:val="00B54792"/>
    <w:rsid w:val="00B568A8"/>
    <w:rsid w:val="00B62F31"/>
    <w:rsid w:val="00B65F9F"/>
    <w:rsid w:val="00B6690E"/>
    <w:rsid w:val="00B70FE7"/>
    <w:rsid w:val="00B740EE"/>
    <w:rsid w:val="00B7628C"/>
    <w:rsid w:val="00B765E9"/>
    <w:rsid w:val="00B83213"/>
    <w:rsid w:val="00B8419B"/>
    <w:rsid w:val="00B85CDA"/>
    <w:rsid w:val="00B87581"/>
    <w:rsid w:val="00B91C50"/>
    <w:rsid w:val="00B91F8B"/>
    <w:rsid w:val="00BA1932"/>
    <w:rsid w:val="00BA38DE"/>
    <w:rsid w:val="00BA45A3"/>
    <w:rsid w:val="00BA77C2"/>
    <w:rsid w:val="00BA7A8E"/>
    <w:rsid w:val="00BB12CD"/>
    <w:rsid w:val="00BB605C"/>
    <w:rsid w:val="00BB7FA1"/>
    <w:rsid w:val="00BC5C37"/>
    <w:rsid w:val="00BC6869"/>
    <w:rsid w:val="00BD097A"/>
    <w:rsid w:val="00BD0F99"/>
    <w:rsid w:val="00BD362B"/>
    <w:rsid w:val="00BE7B10"/>
    <w:rsid w:val="00C042CD"/>
    <w:rsid w:val="00C04DD3"/>
    <w:rsid w:val="00C06FFE"/>
    <w:rsid w:val="00C10768"/>
    <w:rsid w:val="00C16387"/>
    <w:rsid w:val="00C22BFF"/>
    <w:rsid w:val="00C30F8C"/>
    <w:rsid w:val="00C3303B"/>
    <w:rsid w:val="00C34B1D"/>
    <w:rsid w:val="00C34CFB"/>
    <w:rsid w:val="00C40315"/>
    <w:rsid w:val="00C42960"/>
    <w:rsid w:val="00C43182"/>
    <w:rsid w:val="00C43648"/>
    <w:rsid w:val="00C43C2B"/>
    <w:rsid w:val="00C43C58"/>
    <w:rsid w:val="00C45829"/>
    <w:rsid w:val="00C47AC8"/>
    <w:rsid w:val="00C54B6A"/>
    <w:rsid w:val="00C554D1"/>
    <w:rsid w:val="00C574FB"/>
    <w:rsid w:val="00C612B1"/>
    <w:rsid w:val="00C63823"/>
    <w:rsid w:val="00C659DE"/>
    <w:rsid w:val="00C65B8F"/>
    <w:rsid w:val="00C70FD5"/>
    <w:rsid w:val="00C72611"/>
    <w:rsid w:val="00C90FE5"/>
    <w:rsid w:val="00C975F1"/>
    <w:rsid w:val="00CA3D17"/>
    <w:rsid w:val="00CA729D"/>
    <w:rsid w:val="00CB4351"/>
    <w:rsid w:val="00CB5D4A"/>
    <w:rsid w:val="00CC0427"/>
    <w:rsid w:val="00CC2694"/>
    <w:rsid w:val="00CC4258"/>
    <w:rsid w:val="00CC52C1"/>
    <w:rsid w:val="00CC7251"/>
    <w:rsid w:val="00CC7BED"/>
    <w:rsid w:val="00CD2279"/>
    <w:rsid w:val="00CD40F6"/>
    <w:rsid w:val="00CD665B"/>
    <w:rsid w:val="00CD79C2"/>
    <w:rsid w:val="00CE3209"/>
    <w:rsid w:val="00CE4A20"/>
    <w:rsid w:val="00CE7F94"/>
    <w:rsid w:val="00CF30A7"/>
    <w:rsid w:val="00CF49FD"/>
    <w:rsid w:val="00CF4F67"/>
    <w:rsid w:val="00CF50E9"/>
    <w:rsid w:val="00CF52AC"/>
    <w:rsid w:val="00D00378"/>
    <w:rsid w:val="00D02DCC"/>
    <w:rsid w:val="00D03139"/>
    <w:rsid w:val="00D04140"/>
    <w:rsid w:val="00D0670D"/>
    <w:rsid w:val="00D1139D"/>
    <w:rsid w:val="00D162D8"/>
    <w:rsid w:val="00D17A19"/>
    <w:rsid w:val="00D30203"/>
    <w:rsid w:val="00D32758"/>
    <w:rsid w:val="00D33DFE"/>
    <w:rsid w:val="00D36D73"/>
    <w:rsid w:val="00D412AB"/>
    <w:rsid w:val="00D42150"/>
    <w:rsid w:val="00D44146"/>
    <w:rsid w:val="00D47B6C"/>
    <w:rsid w:val="00D51DE9"/>
    <w:rsid w:val="00D532AC"/>
    <w:rsid w:val="00D53A98"/>
    <w:rsid w:val="00D56AE3"/>
    <w:rsid w:val="00D6060A"/>
    <w:rsid w:val="00D6278E"/>
    <w:rsid w:val="00D63BE9"/>
    <w:rsid w:val="00D63DAF"/>
    <w:rsid w:val="00D65FD2"/>
    <w:rsid w:val="00D730D2"/>
    <w:rsid w:val="00D754E5"/>
    <w:rsid w:val="00D762DB"/>
    <w:rsid w:val="00D76627"/>
    <w:rsid w:val="00D81051"/>
    <w:rsid w:val="00D820E8"/>
    <w:rsid w:val="00D92002"/>
    <w:rsid w:val="00D92DA0"/>
    <w:rsid w:val="00D96C16"/>
    <w:rsid w:val="00DA148C"/>
    <w:rsid w:val="00DA2387"/>
    <w:rsid w:val="00DA26C2"/>
    <w:rsid w:val="00DA4AA1"/>
    <w:rsid w:val="00DA6594"/>
    <w:rsid w:val="00DB1568"/>
    <w:rsid w:val="00DB713C"/>
    <w:rsid w:val="00DB715B"/>
    <w:rsid w:val="00DC1DBE"/>
    <w:rsid w:val="00DC4DC5"/>
    <w:rsid w:val="00DC5AA5"/>
    <w:rsid w:val="00DD325D"/>
    <w:rsid w:val="00DD4238"/>
    <w:rsid w:val="00DE00FE"/>
    <w:rsid w:val="00DE23EE"/>
    <w:rsid w:val="00DE3AB4"/>
    <w:rsid w:val="00DE3B2F"/>
    <w:rsid w:val="00DE727C"/>
    <w:rsid w:val="00E02D9A"/>
    <w:rsid w:val="00E051E1"/>
    <w:rsid w:val="00E07783"/>
    <w:rsid w:val="00E235AA"/>
    <w:rsid w:val="00E2791D"/>
    <w:rsid w:val="00E30319"/>
    <w:rsid w:val="00E34DD3"/>
    <w:rsid w:val="00E4148E"/>
    <w:rsid w:val="00E460A3"/>
    <w:rsid w:val="00E4763A"/>
    <w:rsid w:val="00E47D8E"/>
    <w:rsid w:val="00E513A2"/>
    <w:rsid w:val="00E5249B"/>
    <w:rsid w:val="00E52CEE"/>
    <w:rsid w:val="00E5439D"/>
    <w:rsid w:val="00E54636"/>
    <w:rsid w:val="00E56182"/>
    <w:rsid w:val="00E605F2"/>
    <w:rsid w:val="00E624DF"/>
    <w:rsid w:val="00E7043E"/>
    <w:rsid w:val="00E72D8F"/>
    <w:rsid w:val="00E73A87"/>
    <w:rsid w:val="00E740AB"/>
    <w:rsid w:val="00E770A4"/>
    <w:rsid w:val="00E7779E"/>
    <w:rsid w:val="00E8091E"/>
    <w:rsid w:val="00E80D4F"/>
    <w:rsid w:val="00E8378F"/>
    <w:rsid w:val="00E83DB1"/>
    <w:rsid w:val="00E84288"/>
    <w:rsid w:val="00E868EA"/>
    <w:rsid w:val="00E8755C"/>
    <w:rsid w:val="00E87ED1"/>
    <w:rsid w:val="00E90079"/>
    <w:rsid w:val="00E945A0"/>
    <w:rsid w:val="00EA36BA"/>
    <w:rsid w:val="00EA5423"/>
    <w:rsid w:val="00EB73FC"/>
    <w:rsid w:val="00EC1C28"/>
    <w:rsid w:val="00EC1EE8"/>
    <w:rsid w:val="00EC3617"/>
    <w:rsid w:val="00EC4832"/>
    <w:rsid w:val="00ED1B84"/>
    <w:rsid w:val="00ED39ED"/>
    <w:rsid w:val="00ED4103"/>
    <w:rsid w:val="00EE3BE1"/>
    <w:rsid w:val="00EE6304"/>
    <w:rsid w:val="00EF4555"/>
    <w:rsid w:val="00EF491A"/>
    <w:rsid w:val="00F00019"/>
    <w:rsid w:val="00F009F6"/>
    <w:rsid w:val="00F01507"/>
    <w:rsid w:val="00F0246C"/>
    <w:rsid w:val="00F0279B"/>
    <w:rsid w:val="00F029B6"/>
    <w:rsid w:val="00F111F8"/>
    <w:rsid w:val="00F21613"/>
    <w:rsid w:val="00F23FB5"/>
    <w:rsid w:val="00F24CF9"/>
    <w:rsid w:val="00F25352"/>
    <w:rsid w:val="00F349F3"/>
    <w:rsid w:val="00F37EC3"/>
    <w:rsid w:val="00F40FDF"/>
    <w:rsid w:val="00F42A62"/>
    <w:rsid w:val="00F5071C"/>
    <w:rsid w:val="00F55434"/>
    <w:rsid w:val="00F55B15"/>
    <w:rsid w:val="00F5609D"/>
    <w:rsid w:val="00F606C5"/>
    <w:rsid w:val="00F64349"/>
    <w:rsid w:val="00F66B02"/>
    <w:rsid w:val="00F71120"/>
    <w:rsid w:val="00F72A7B"/>
    <w:rsid w:val="00F76E09"/>
    <w:rsid w:val="00F77012"/>
    <w:rsid w:val="00F805F4"/>
    <w:rsid w:val="00F80899"/>
    <w:rsid w:val="00F95B6F"/>
    <w:rsid w:val="00FA10BA"/>
    <w:rsid w:val="00FA4E14"/>
    <w:rsid w:val="00FB0417"/>
    <w:rsid w:val="00FB42B5"/>
    <w:rsid w:val="00FB54C4"/>
    <w:rsid w:val="00FB79D3"/>
    <w:rsid w:val="00FD02B1"/>
    <w:rsid w:val="00FD3301"/>
    <w:rsid w:val="00FE7288"/>
    <w:rsid w:val="00FF026E"/>
    <w:rsid w:val="00FF32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Bekezds">
    <w:name w:val="AD Bekezdés"/>
    <w:qFormat/>
    <w:rsid w:val="002366DB"/>
    <w:pPr>
      <w:spacing w:before="120" w:after="120"/>
      <w:jc w:val="both"/>
    </w:pPr>
    <w:rPr>
      <w:rFonts w:ascii="Verdana" w:eastAsia="Times New Roman" w:hAnsi="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Bekezds">
    <w:name w:val="AD Bekezdés"/>
    <w:qFormat/>
    <w:rsid w:val="002366DB"/>
    <w:pPr>
      <w:spacing w:before="120" w:after="120"/>
      <w:jc w:val="both"/>
    </w:pPr>
    <w:rPr>
      <w:rFonts w:ascii="Verdana" w:eastAsia="Times New Roman" w:hAnsi="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6224">
      <w:bodyDiv w:val="1"/>
      <w:marLeft w:val="0"/>
      <w:marRight w:val="0"/>
      <w:marTop w:val="0"/>
      <w:marBottom w:val="0"/>
      <w:divBdr>
        <w:top w:val="none" w:sz="0" w:space="0" w:color="auto"/>
        <w:left w:val="none" w:sz="0" w:space="0" w:color="auto"/>
        <w:bottom w:val="none" w:sz="0" w:space="0" w:color="auto"/>
        <w:right w:val="none" w:sz="0" w:space="0" w:color="auto"/>
      </w:divBdr>
    </w:div>
    <w:div w:id="35201190">
      <w:bodyDiv w:val="1"/>
      <w:marLeft w:val="0"/>
      <w:marRight w:val="0"/>
      <w:marTop w:val="0"/>
      <w:marBottom w:val="0"/>
      <w:divBdr>
        <w:top w:val="none" w:sz="0" w:space="0" w:color="auto"/>
        <w:left w:val="none" w:sz="0" w:space="0" w:color="auto"/>
        <w:bottom w:val="none" w:sz="0" w:space="0" w:color="auto"/>
        <w:right w:val="none" w:sz="0" w:space="0" w:color="auto"/>
      </w:divBdr>
    </w:div>
    <w:div w:id="376903070">
      <w:bodyDiv w:val="1"/>
      <w:marLeft w:val="0"/>
      <w:marRight w:val="0"/>
      <w:marTop w:val="0"/>
      <w:marBottom w:val="0"/>
      <w:divBdr>
        <w:top w:val="none" w:sz="0" w:space="0" w:color="auto"/>
        <w:left w:val="none" w:sz="0" w:space="0" w:color="auto"/>
        <w:bottom w:val="none" w:sz="0" w:space="0" w:color="auto"/>
        <w:right w:val="none" w:sz="0" w:space="0" w:color="auto"/>
      </w:divBdr>
    </w:div>
    <w:div w:id="519703738">
      <w:bodyDiv w:val="1"/>
      <w:marLeft w:val="0"/>
      <w:marRight w:val="0"/>
      <w:marTop w:val="0"/>
      <w:marBottom w:val="0"/>
      <w:divBdr>
        <w:top w:val="none" w:sz="0" w:space="0" w:color="auto"/>
        <w:left w:val="none" w:sz="0" w:space="0" w:color="auto"/>
        <w:bottom w:val="none" w:sz="0" w:space="0" w:color="auto"/>
        <w:right w:val="none" w:sz="0" w:space="0" w:color="auto"/>
      </w:divBdr>
    </w:div>
    <w:div w:id="519707819">
      <w:bodyDiv w:val="1"/>
      <w:marLeft w:val="0"/>
      <w:marRight w:val="0"/>
      <w:marTop w:val="0"/>
      <w:marBottom w:val="0"/>
      <w:divBdr>
        <w:top w:val="none" w:sz="0" w:space="0" w:color="auto"/>
        <w:left w:val="none" w:sz="0" w:space="0" w:color="auto"/>
        <w:bottom w:val="none" w:sz="0" w:space="0" w:color="auto"/>
        <w:right w:val="none" w:sz="0" w:space="0" w:color="auto"/>
      </w:divBdr>
      <w:divsChild>
        <w:div w:id="1433470924">
          <w:marLeft w:val="0"/>
          <w:marRight w:val="0"/>
          <w:marTop w:val="0"/>
          <w:marBottom w:val="0"/>
          <w:divBdr>
            <w:top w:val="none" w:sz="0" w:space="0" w:color="auto"/>
            <w:left w:val="none" w:sz="0" w:space="0" w:color="auto"/>
            <w:bottom w:val="none" w:sz="0" w:space="0" w:color="auto"/>
            <w:right w:val="none" w:sz="0" w:space="0" w:color="auto"/>
          </w:divBdr>
          <w:divsChild>
            <w:div w:id="865099958">
              <w:marLeft w:val="2130"/>
              <w:marRight w:val="70"/>
              <w:marTop w:val="0"/>
              <w:marBottom w:val="300"/>
              <w:divBdr>
                <w:top w:val="none" w:sz="0" w:space="0" w:color="auto"/>
                <w:left w:val="none" w:sz="0" w:space="0" w:color="auto"/>
                <w:bottom w:val="none" w:sz="0" w:space="0" w:color="auto"/>
                <w:right w:val="none" w:sz="0" w:space="0" w:color="auto"/>
              </w:divBdr>
            </w:div>
          </w:divsChild>
        </w:div>
      </w:divsChild>
    </w:div>
    <w:div w:id="1038358275">
      <w:bodyDiv w:val="1"/>
      <w:marLeft w:val="0"/>
      <w:marRight w:val="0"/>
      <w:marTop w:val="0"/>
      <w:marBottom w:val="0"/>
      <w:divBdr>
        <w:top w:val="none" w:sz="0" w:space="0" w:color="auto"/>
        <w:left w:val="none" w:sz="0" w:space="0" w:color="auto"/>
        <w:bottom w:val="none" w:sz="0" w:space="0" w:color="auto"/>
        <w:right w:val="none" w:sz="0" w:space="0" w:color="auto"/>
      </w:divBdr>
    </w:div>
    <w:div w:id="1049718734">
      <w:bodyDiv w:val="1"/>
      <w:marLeft w:val="0"/>
      <w:marRight w:val="0"/>
      <w:marTop w:val="0"/>
      <w:marBottom w:val="0"/>
      <w:divBdr>
        <w:top w:val="none" w:sz="0" w:space="0" w:color="auto"/>
        <w:left w:val="none" w:sz="0" w:space="0" w:color="auto"/>
        <w:bottom w:val="none" w:sz="0" w:space="0" w:color="auto"/>
        <w:right w:val="none" w:sz="0" w:space="0" w:color="auto"/>
      </w:divBdr>
    </w:div>
    <w:div w:id="1516728516">
      <w:bodyDiv w:val="1"/>
      <w:marLeft w:val="0"/>
      <w:marRight w:val="0"/>
      <w:marTop w:val="0"/>
      <w:marBottom w:val="0"/>
      <w:divBdr>
        <w:top w:val="none" w:sz="0" w:space="0" w:color="auto"/>
        <w:left w:val="none" w:sz="0" w:space="0" w:color="auto"/>
        <w:bottom w:val="none" w:sz="0" w:space="0" w:color="auto"/>
        <w:right w:val="none" w:sz="0" w:space="0" w:color="auto"/>
      </w:divBdr>
    </w:div>
    <w:div w:id="1520510221">
      <w:bodyDiv w:val="1"/>
      <w:marLeft w:val="0"/>
      <w:marRight w:val="0"/>
      <w:marTop w:val="0"/>
      <w:marBottom w:val="0"/>
      <w:divBdr>
        <w:top w:val="none" w:sz="0" w:space="0" w:color="auto"/>
        <w:left w:val="none" w:sz="0" w:space="0" w:color="auto"/>
        <w:bottom w:val="none" w:sz="0" w:space="0" w:color="auto"/>
        <w:right w:val="none" w:sz="0" w:space="0" w:color="auto"/>
      </w:divBdr>
    </w:div>
    <w:div w:id="1551113782">
      <w:bodyDiv w:val="1"/>
      <w:marLeft w:val="0"/>
      <w:marRight w:val="0"/>
      <w:marTop w:val="0"/>
      <w:marBottom w:val="0"/>
      <w:divBdr>
        <w:top w:val="none" w:sz="0" w:space="0" w:color="auto"/>
        <w:left w:val="none" w:sz="0" w:space="0" w:color="auto"/>
        <w:bottom w:val="none" w:sz="0" w:space="0" w:color="auto"/>
        <w:right w:val="none" w:sz="0" w:space="0" w:color="auto"/>
      </w:divBdr>
    </w:div>
    <w:div w:id="1664043352">
      <w:bodyDiv w:val="1"/>
      <w:marLeft w:val="0"/>
      <w:marRight w:val="0"/>
      <w:marTop w:val="0"/>
      <w:marBottom w:val="0"/>
      <w:divBdr>
        <w:top w:val="none" w:sz="0" w:space="0" w:color="auto"/>
        <w:left w:val="none" w:sz="0" w:space="0" w:color="auto"/>
        <w:bottom w:val="none" w:sz="0" w:space="0" w:color="auto"/>
        <w:right w:val="none" w:sz="0" w:space="0" w:color="auto"/>
      </w:divBdr>
    </w:div>
    <w:div w:id="1789202366">
      <w:bodyDiv w:val="1"/>
      <w:marLeft w:val="0"/>
      <w:marRight w:val="0"/>
      <w:marTop w:val="0"/>
      <w:marBottom w:val="0"/>
      <w:divBdr>
        <w:top w:val="none" w:sz="0" w:space="0" w:color="auto"/>
        <w:left w:val="none" w:sz="0" w:space="0" w:color="auto"/>
        <w:bottom w:val="none" w:sz="0" w:space="0" w:color="auto"/>
        <w:right w:val="none" w:sz="0" w:space="0" w:color="auto"/>
      </w:divBdr>
      <w:divsChild>
        <w:div w:id="2054648296">
          <w:marLeft w:val="0"/>
          <w:marRight w:val="0"/>
          <w:marTop w:val="0"/>
          <w:marBottom w:val="0"/>
          <w:divBdr>
            <w:top w:val="none" w:sz="0" w:space="0" w:color="auto"/>
            <w:left w:val="none" w:sz="0" w:space="0" w:color="auto"/>
            <w:bottom w:val="none" w:sz="0" w:space="0" w:color="auto"/>
            <w:right w:val="none" w:sz="0" w:space="0" w:color="auto"/>
          </w:divBdr>
          <w:divsChild>
            <w:div w:id="45304960">
              <w:marLeft w:val="0"/>
              <w:marRight w:val="0"/>
              <w:marTop w:val="0"/>
              <w:marBottom w:val="0"/>
              <w:divBdr>
                <w:top w:val="none" w:sz="0" w:space="0" w:color="auto"/>
                <w:left w:val="none" w:sz="0" w:space="0" w:color="auto"/>
                <w:bottom w:val="none" w:sz="0" w:space="0" w:color="auto"/>
                <w:right w:val="none" w:sz="0" w:space="0" w:color="auto"/>
              </w:divBdr>
              <w:divsChild>
                <w:div w:id="1721443190">
                  <w:marLeft w:val="0"/>
                  <w:marRight w:val="0"/>
                  <w:marTop w:val="0"/>
                  <w:marBottom w:val="0"/>
                  <w:divBdr>
                    <w:top w:val="none" w:sz="0" w:space="0" w:color="auto"/>
                    <w:left w:val="none" w:sz="0" w:space="0" w:color="auto"/>
                    <w:bottom w:val="none" w:sz="0" w:space="0" w:color="auto"/>
                    <w:right w:val="none" w:sz="0" w:space="0" w:color="auto"/>
                  </w:divBdr>
                  <w:divsChild>
                    <w:div w:id="312374590">
                      <w:marLeft w:val="0"/>
                      <w:marRight w:val="0"/>
                      <w:marTop w:val="0"/>
                      <w:marBottom w:val="0"/>
                      <w:divBdr>
                        <w:top w:val="none" w:sz="0" w:space="0" w:color="auto"/>
                        <w:left w:val="none" w:sz="0" w:space="0" w:color="auto"/>
                        <w:bottom w:val="none" w:sz="0" w:space="0" w:color="auto"/>
                        <w:right w:val="none" w:sz="0" w:space="0" w:color="auto"/>
                      </w:divBdr>
                      <w:divsChild>
                        <w:div w:id="1116831076">
                          <w:marLeft w:val="0"/>
                          <w:marRight w:val="0"/>
                          <w:marTop w:val="0"/>
                          <w:marBottom w:val="0"/>
                          <w:divBdr>
                            <w:top w:val="none" w:sz="0" w:space="0" w:color="auto"/>
                            <w:left w:val="none" w:sz="0" w:space="0" w:color="auto"/>
                            <w:bottom w:val="none" w:sz="0" w:space="0" w:color="auto"/>
                            <w:right w:val="none" w:sz="0" w:space="0" w:color="auto"/>
                          </w:divBdr>
                          <w:divsChild>
                            <w:div w:id="2087418483">
                              <w:marLeft w:val="0"/>
                              <w:marRight w:val="0"/>
                              <w:marTop w:val="0"/>
                              <w:marBottom w:val="0"/>
                              <w:divBdr>
                                <w:top w:val="none" w:sz="0" w:space="0" w:color="auto"/>
                                <w:left w:val="none" w:sz="0" w:space="0" w:color="auto"/>
                                <w:bottom w:val="none" w:sz="0" w:space="0" w:color="auto"/>
                                <w:right w:val="none" w:sz="0" w:space="0" w:color="auto"/>
                              </w:divBdr>
                              <w:divsChild>
                                <w:div w:id="1819372595">
                                  <w:marLeft w:val="0"/>
                                  <w:marRight w:val="0"/>
                                  <w:marTop w:val="0"/>
                                  <w:marBottom w:val="0"/>
                                  <w:divBdr>
                                    <w:top w:val="none" w:sz="0" w:space="0" w:color="auto"/>
                                    <w:left w:val="none" w:sz="0" w:space="0" w:color="auto"/>
                                    <w:bottom w:val="none" w:sz="0" w:space="0" w:color="auto"/>
                                    <w:right w:val="none" w:sz="0" w:space="0" w:color="auto"/>
                                  </w:divBdr>
                                  <w:divsChild>
                                    <w:div w:id="605582954">
                                      <w:marLeft w:val="0"/>
                                      <w:marRight w:val="0"/>
                                      <w:marTop w:val="0"/>
                                      <w:marBottom w:val="0"/>
                                      <w:divBdr>
                                        <w:top w:val="none" w:sz="0" w:space="0" w:color="auto"/>
                                        <w:left w:val="none" w:sz="0" w:space="0" w:color="auto"/>
                                        <w:bottom w:val="none" w:sz="0" w:space="0" w:color="auto"/>
                                        <w:right w:val="none" w:sz="0" w:space="0" w:color="auto"/>
                                      </w:divBdr>
                                      <w:divsChild>
                                        <w:div w:id="1443769965">
                                          <w:marLeft w:val="0"/>
                                          <w:marRight w:val="0"/>
                                          <w:marTop w:val="0"/>
                                          <w:marBottom w:val="0"/>
                                          <w:divBdr>
                                            <w:top w:val="none" w:sz="0" w:space="0" w:color="auto"/>
                                            <w:left w:val="none" w:sz="0" w:space="0" w:color="auto"/>
                                            <w:bottom w:val="none" w:sz="0" w:space="0" w:color="auto"/>
                                            <w:right w:val="none" w:sz="0" w:space="0" w:color="auto"/>
                                          </w:divBdr>
                                          <w:divsChild>
                                            <w:div w:id="1336572892">
                                              <w:marLeft w:val="0"/>
                                              <w:marRight w:val="0"/>
                                              <w:marTop w:val="0"/>
                                              <w:marBottom w:val="0"/>
                                              <w:divBdr>
                                                <w:top w:val="none" w:sz="0" w:space="0" w:color="auto"/>
                                                <w:left w:val="none" w:sz="0" w:space="0" w:color="auto"/>
                                                <w:bottom w:val="none" w:sz="0" w:space="0" w:color="auto"/>
                                                <w:right w:val="none" w:sz="0" w:space="0" w:color="auto"/>
                                              </w:divBdr>
                                              <w:divsChild>
                                                <w:div w:id="139465881">
                                                  <w:marLeft w:val="0"/>
                                                  <w:marRight w:val="0"/>
                                                  <w:marTop w:val="0"/>
                                                  <w:marBottom w:val="0"/>
                                                  <w:divBdr>
                                                    <w:top w:val="none" w:sz="0" w:space="0" w:color="auto"/>
                                                    <w:left w:val="none" w:sz="0" w:space="0" w:color="auto"/>
                                                    <w:bottom w:val="none" w:sz="0" w:space="0" w:color="auto"/>
                                                    <w:right w:val="none" w:sz="0" w:space="0" w:color="auto"/>
                                                  </w:divBdr>
                                                  <w:divsChild>
                                                    <w:div w:id="11130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tkarsag@tricsok.hu" TargetMode="External"/><Relationship Id="rId18" Type="http://schemas.openxmlformats.org/officeDocument/2006/relationships/hyperlink" Target="http://www.munka.hu" TargetMode="External"/><Relationship Id="rId26" Type="http://schemas.openxmlformats.org/officeDocument/2006/relationships/hyperlink" Target="http://www.szgyf.gov.hu/" TargetMode="External"/><Relationship Id="rId3" Type="http://schemas.openxmlformats.org/officeDocument/2006/relationships/styles" Target="styles.xml"/><Relationship Id="rId21" Type="http://schemas.openxmlformats.org/officeDocument/2006/relationships/hyperlink" Target="http://www.mbfsz.gov.hu"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ricsok.hu/kozbeszerzes-dokumentacio" TargetMode="External"/><Relationship Id="rId17" Type="http://schemas.openxmlformats.org/officeDocument/2006/relationships/hyperlink" Target="http://www.ommf.gov.hu/index.php" TargetMode="External"/><Relationship Id="rId25" Type="http://schemas.openxmlformats.org/officeDocument/2006/relationships/hyperlink" Target="mailto:info@szgyf.gov.h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unkaved-info@ommf.gov.hu" TargetMode="External"/><Relationship Id="rId20" Type="http://schemas.openxmlformats.org/officeDocument/2006/relationships/hyperlink" Target="http://www.antsz.hu" TargetMode="External"/><Relationship Id="rId29" Type="http://schemas.openxmlformats.org/officeDocument/2006/relationships/hyperlink" Target="http://www.nav.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zbeszerzes@tricsok.hu" TargetMode="External"/><Relationship Id="rId24" Type="http://schemas.openxmlformats.org/officeDocument/2006/relationships/hyperlink" Target="http://www.orszagoszoldhatosag.gov.hu/teruleti-felugyelosegek.php"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ormany.hu/hu/nemzetgazdasagi-miniszterium" TargetMode="External"/><Relationship Id="rId23" Type="http://schemas.openxmlformats.org/officeDocument/2006/relationships/hyperlink" Target="mailto:orszagoszoldhatosag@pest.gov.hu" TargetMode="External"/><Relationship Id="rId28" Type="http://schemas.openxmlformats.org/officeDocument/2006/relationships/hyperlink" Target="http://www.kormany.hu/hu/foldmuvelesugyi-miniszterium/elerhetosegek" TargetMode="External"/><Relationship Id="rId36" Type="http://schemas.openxmlformats.org/officeDocument/2006/relationships/fontTable" Target="fontTable.xml"/><Relationship Id="rId10" Type="http://schemas.openxmlformats.org/officeDocument/2006/relationships/hyperlink" Target="http://www.hegyvidek.hu" TargetMode="External"/><Relationship Id="rId19" Type="http://schemas.openxmlformats.org/officeDocument/2006/relationships/hyperlink" Target="mailto:tisztifoorvos@oth.antsz.hu" TargetMode="External"/><Relationship Id="rId31" Type="http://schemas.openxmlformats.org/officeDocument/2006/relationships/hyperlink" Target="http://www.kim.gov.hu/" TargetMode="External"/><Relationship Id="rId4" Type="http://schemas.microsoft.com/office/2007/relationships/stylesWithEffects" Target="stylesWithEffects.xml"/><Relationship Id="rId9" Type="http://schemas.openxmlformats.org/officeDocument/2006/relationships/hyperlink" Target="mailto:rimoczi.janos@hegyvidek.hu" TargetMode="External"/><Relationship Id="rId14" Type="http://schemas.openxmlformats.org/officeDocument/2006/relationships/hyperlink" Target="http://tricsok.hu/kozbeszerzes-dokumentacio%20" TargetMode="External"/><Relationship Id="rId22" Type="http://schemas.openxmlformats.org/officeDocument/2006/relationships/hyperlink" Target="http://www.orszagoszoldhatosag.gov.hu" TargetMode="External"/><Relationship Id="rId27" Type="http://schemas.openxmlformats.org/officeDocument/2006/relationships/hyperlink" Target="http://www.kormany.hu/hu/emberi-eroforrasok-miniszteriuma/szocialis-ugyekert-es-tarsadalmi-felzarkozasert-felelos-allamtitkarsag" TargetMode="External"/><Relationship Id="rId30" Type="http://schemas.openxmlformats.org/officeDocument/2006/relationships/hyperlink" Target="http://www.kozbeszerzes.hu/"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TITKARSAG@TRICSOK.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806B2-5885-44C0-B139-A1912718C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69</Pages>
  <Words>15657</Words>
  <Characters>113600</Characters>
  <Application>Microsoft Office Word</Application>
  <DocSecurity>0</DocSecurity>
  <Lines>946</Lines>
  <Paragraphs>257</Paragraphs>
  <ScaleCrop>false</ScaleCrop>
  <HeadingPairs>
    <vt:vector size="2" baseType="variant">
      <vt:variant>
        <vt:lpstr>Cím</vt:lpstr>
      </vt:variant>
      <vt:variant>
        <vt:i4>1</vt:i4>
      </vt:variant>
    </vt:vector>
  </HeadingPairs>
  <TitlesOfParts>
    <vt:vector size="1" baseType="lpstr">
      <vt:lpstr/>
    </vt:vector>
  </TitlesOfParts>
  <Company>hungary</Company>
  <LinksUpToDate>false</LinksUpToDate>
  <CharactersWithSpaces>129000</CharactersWithSpaces>
  <SharedDoc>false</SharedDoc>
  <HLinks>
    <vt:vector size="54" baseType="variant">
      <vt:variant>
        <vt:i4>8060963</vt:i4>
      </vt:variant>
      <vt:variant>
        <vt:i4>26</vt:i4>
      </vt:variant>
      <vt:variant>
        <vt:i4>0</vt:i4>
      </vt:variant>
      <vt:variant>
        <vt:i4>5</vt:i4>
      </vt:variant>
      <vt:variant>
        <vt:lpwstr>http://www.kim.gov.hu/</vt:lpwstr>
      </vt:variant>
      <vt:variant>
        <vt:lpwstr/>
      </vt:variant>
      <vt:variant>
        <vt:i4>8060978</vt:i4>
      </vt:variant>
      <vt:variant>
        <vt:i4>23</vt:i4>
      </vt:variant>
      <vt:variant>
        <vt:i4>0</vt:i4>
      </vt:variant>
      <vt:variant>
        <vt:i4>5</vt:i4>
      </vt:variant>
      <vt:variant>
        <vt:lpwstr>http://www.mbfh.hu/</vt:lpwstr>
      </vt:variant>
      <vt:variant>
        <vt:lpwstr/>
      </vt:variant>
      <vt:variant>
        <vt:i4>3407873</vt:i4>
      </vt:variant>
      <vt:variant>
        <vt:i4>20</vt:i4>
      </vt:variant>
      <vt:variant>
        <vt:i4>0</vt:i4>
      </vt:variant>
      <vt:variant>
        <vt:i4>5</vt:i4>
      </vt:variant>
      <vt:variant>
        <vt:lpwstr>mailto:hivatal@mbfh.hu</vt:lpwstr>
      </vt:variant>
      <vt:variant>
        <vt:lpwstr/>
      </vt:variant>
      <vt:variant>
        <vt:i4>5308539</vt:i4>
      </vt:variant>
      <vt:variant>
        <vt:i4>17</vt:i4>
      </vt:variant>
      <vt:variant>
        <vt:i4>0</vt:i4>
      </vt:variant>
      <vt:variant>
        <vt:i4>5</vt:i4>
      </vt:variant>
      <vt:variant>
        <vt:lpwstr>mailto:munkaved-info@ommf.gov.hu</vt:lpwstr>
      </vt:variant>
      <vt:variant>
        <vt:lpwstr/>
      </vt:variant>
      <vt:variant>
        <vt:i4>4587584</vt:i4>
      </vt:variant>
      <vt:variant>
        <vt:i4>14</vt:i4>
      </vt:variant>
      <vt:variant>
        <vt:i4>0</vt:i4>
      </vt:variant>
      <vt:variant>
        <vt:i4>5</vt:i4>
      </vt:variant>
      <vt:variant>
        <vt:lpwstr>http://www.ommf.gov.hu/index.php</vt:lpwstr>
      </vt:variant>
      <vt:variant>
        <vt:lpwstr/>
      </vt:variant>
      <vt:variant>
        <vt:i4>917525</vt:i4>
      </vt:variant>
      <vt:variant>
        <vt:i4>11</vt:i4>
      </vt:variant>
      <vt:variant>
        <vt:i4>0</vt:i4>
      </vt:variant>
      <vt:variant>
        <vt:i4>5</vt:i4>
      </vt:variant>
      <vt:variant>
        <vt:lpwstr>http://www.munka.hu/</vt:lpwstr>
      </vt:variant>
      <vt:variant>
        <vt:lpwstr/>
      </vt:variant>
      <vt:variant>
        <vt:i4>3145758</vt:i4>
      </vt:variant>
      <vt:variant>
        <vt:i4>8</vt:i4>
      </vt:variant>
      <vt:variant>
        <vt:i4>0</vt:i4>
      </vt:variant>
      <vt:variant>
        <vt:i4>5</vt:i4>
      </vt:variant>
      <vt:variant>
        <vt:lpwstr>mailto:kozbeszerzes@absoluteconsulting.hu</vt:lpwstr>
      </vt:variant>
      <vt:variant>
        <vt:lpwstr/>
      </vt:variant>
      <vt:variant>
        <vt:i4>7995467</vt:i4>
      </vt:variant>
      <vt:variant>
        <vt:i4>5</vt:i4>
      </vt:variant>
      <vt:variant>
        <vt:i4>0</vt:i4>
      </vt:variant>
      <vt:variant>
        <vt:i4>5</vt:i4>
      </vt:variant>
      <vt:variant>
        <vt:lpwstr>mailto:titkarsag@tricsok.hu</vt:lpwstr>
      </vt:variant>
      <vt:variant>
        <vt:lpwstr/>
      </vt:variant>
      <vt:variant>
        <vt:i4>7995467</vt:i4>
      </vt:variant>
      <vt:variant>
        <vt:i4>2</vt:i4>
      </vt:variant>
      <vt:variant>
        <vt:i4>0</vt:i4>
      </vt:variant>
      <vt:variant>
        <vt:i4>5</vt:i4>
      </vt:variant>
      <vt:variant>
        <vt:lpwstr>mailto:titkarsag@tricsok.hu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Hernádi Rita</dc:creator>
  <cp:lastModifiedBy>Dr. Kerek Éva Gabriella</cp:lastModifiedBy>
  <cp:revision>5</cp:revision>
  <cp:lastPrinted>2018-04-09T09:21:00Z</cp:lastPrinted>
  <dcterms:created xsi:type="dcterms:W3CDTF">2018-04-11T07:58:00Z</dcterms:created>
  <dcterms:modified xsi:type="dcterms:W3CDTF">2018-04-17T18:53:00Z</dcterms:modified>
</cp:coreProperties>
</file>